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CDC56" w14:textId="19A7AF15" w:rsidR="00716430" w:rsidRPr="002154B3" w:rsidRDefault="00552007" w:rsidP="00252682">
      <w:pPr>
        <w:suppressLineNumbers/>
        <w:spacing w:after="0" w:line="240" w:lineRule="auto"/>
        <w:ind w:left="11" w:right="6" w:hanging="11"/>
        <w:jc w:val="center"/>
        <w:rPr>
          <w:rFonts w:ascii="Calibri" w:eastAsia="Arial Unicode MS" w:hAnsi="Calibri" w:cs="Calibri"/>
          <w:i w:val="0"/>
          <w:kern w:val="2"/>
          <w:sz w:val="20"/>
          <w:szCs w:val="20"/>
          <w:lang w:eastAsia="hi-IN" w:bidi="hi-IN"/>
        </w:rPr>
      </w:pPr>
      <w:r w:rsidRPr="002154B3">
        <w:rPr>
          <w:rFonts w:ascii="Calibri" w:hAnsi="Calibri" w:cs="Calibri"/>
          <w:noProof/>
        </w:rPr>
        <w:drawing>
          <wp:anchor distT="0" distB="0" distL="114300" distR="114300" simplePos="0" relativeHeight="251658240" behindDoc="0" locked="0" layoutInCell="1" allowOverlap="1" wp14:anchorId="4BDA7288" wp14:editId="1F4ED685">
            <wp:simplePos x="0" y="0"/>
            <wp:positionH relativeFrom="margin">
              <wp:posOffset>3107690</wp:posOffset>
            </wp:positionH>
            <wp:positionV relativeFrom="paragraph">
              <wp:posOffset>66675</wp:posOffset>
            </wp:positionV>
            <wp:extent cx="669925" cy="669925"/>
            <wp:effectExtent l="0" t="0" r="0" b="0"/>
            <wp:wrapTopAndBottom/>
            <wp:docPr id="1" name="Imagem 1" descr="https://lh4.googleusercontent.com/jUIVaf0sazRZqe2mRkpvTj6oSUKiwC8cGsCHQ3Sxuh_Y4JMgNnqhJ_KV7qX7wJrxUfQqNo_iwwSIRelpm3MxdPCJVrH8FQkt-op_Ll1iGEhV2Jl7pqbCzcvoNhHliMt7Zr2zHITYYrek0bw6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https://lh4.googleusercontent.com/jUIVaf0sazRZqe2mRkpvTj6oSUKiwC8cGsCHQ3Sxuh_Y4JMgNnqhJ_KV7qX7wJrxUfQqNo_iwwSIRelpm3MxdPCJVrH8FQkt-op_Ll1iGEhV2Jl7pqbCzcvoNhHliMt7Zr2zHITYYrek0bw63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docs-internal-guid-eac9f7b6-7fff-5abf-63"/>
      <w:bookmarkEnd w:id="0"/>
      <w:r w:rsidR="00D05B97" w:rsidRPr="002154B3">
        <w:rPr>
          <w:rFonts w:ascii="Calibri" w:eastAsia="Arial Unicode MS" w:hAnsi="Calibri" w:cs="Calibri"/>
          <w:i w:val="0"/>
          <w:kern w:val="2"/>
          <w:sz w:val="20"/>
          <w:szCs w:val="20"/>
          <w:lang w:eastAsia="hi-IN" w:bidi="hi-IN"/>
        </w:rPr>
        <w:t xml:space="preserve">MINISTÉRIO </w:t>
      </w:r>
      <w:r w:rsidR="00935748" w:rsidRPr="002154B3">
        <w:rPr>
          <w:rFonts w:ascii="Calibri" w:eastAsia="Arial Unicode MS" w:hAnsi="Calibri" w:cs="Calibri"/>
          <w:i w:val="0"/>
          <w:kern w:val="2"/>
          <w:sz w:val="20"/>
          <w:szCs w:val="20"/>
          <w:lang w:eastAsia="hi-IN" w:bidi="hi-IN"/>
        </w:rPr>
        <w:t>DA</w:t>
      </w:r>
      <w:r w:rsidR="00D05B97" w:rsidRPr="002154B3">
        <w:rPr>
          <w:rFonts w:ascii="Calibri" w:eastAsia="Arial Unicode MS" w:hAnsi="Calibri" w:cs="Calibri"/>
          <w:i w:val="0"/>
          <w:kern w:val="2"/>
          <w:sz w:val="20"/>
          <w:szCs w:val="20"/>
          <w:lang w:eastAsia="hi-IN" w:bidi="hi-IN"/>
        </w:rPr>
        <w:t xml:space="preserve"> PREVIDÊNCIA</w:t>
      </w:r>
      <w:r w:rsidR="00935748" w:rsidRPr="002154B3">
        <w:rPr>
          <w:rFonts w:ascii="Calibri" w:eastAsia="Arial Unicode MS" w:hAnsi="Calibri" w:cs="Calibri"/>
          <w:i w:val="0"/>
          <w:kern w:val="2"/>
          <w:sz w:val="20"/>
          <w:szCs w:val="20"/>
          <w:lang w:eastAsia="hi-IN" w:bidi="hi-IN"/>
        </w:rPr>
        <w:t xml:space="preserve"> SOCIAL</w:t>
      </w:r>
    </w:p>
    <w:p w14:paraId="1C22B57E" w14:textId="602B7C82" w:rsidR="005534D3" w:rsidRPr="002154B3" w:rsidRDefault="00252682" w:rsidP="00252682">
      <w:pPr>
        <w:suppressLineNumbers/>
        <w:spacing w:after="213" w:line="259" w:lineRule="auto"/>
        <w:ind w:left="0" w:right="0" w:firstLine="0"/>
        <w:jc w:val="center"/>
        <w:rPr>
          <w:rFonts w:ascii="Calibri" w:hAnsi="Calibri" w:cs="Calibri"/>
          <w:i w:val="0"/>
          <w:iCs/>
          <w:sz w:val="20"/>
          <w:szCs w:val="20"/>
        </w:rPr>
      </w:pPr>
      <w:r w:rsidRPr="002154B3">
        <w:rPr>
          <w:rFonts w:ascii="Calibri" w:eastAsia="Arial Unicode MS" w:hAnsi="Calibri" w:cs="Calibri"/>
          <w:i w:val="0"/>
          <w:kern w:val="2"/>
          <w:sz w:val="20"/>
          <w:szCs w:val="20"/>
          <w:lang w:eastAsia="hi-IN" w:bidi="hi-IN"/>
        </w:rPr>
        <w:t>Conselho Nacional de Previdência Social</w:t>
      </w:r>
    </w:p>
    <w:p w14:paraId="7A99683B" w14:textId="77777777" w:rsidR="005534D3" w:rsidRPr="002154B3" w:rsidRDefault="005534D3" w:rsidP="005342B2">
      <w:pPr>
        <w:suppressLineNumbers/>
        <w:spacing w:after="23" w:line="259" w:lineRule="auto"/>
        <w:ind w:left="124" w:right="0" w:firstLine="0"/>
        <w:jc w:val="center"/>
        <w:rPr>
          <w:rFonts w:ascii="Calibri" w:hAnsi="Calibri" w:cs="Calibri"/>
        </w:rPr>
      </w:pPr>
      <w:r w:rsidRPr="002154B3">
        <w:rPr>
          <w:rFonts w:ascii="Calibri" w:hAnsi="Calibri" w:cs="Calibri"/>
          <w:b/>
          <w:i w:val="0"/>
          <w:sz w:val="44"/>
        </w:rPr>
        <w:t xml:space="preserve"> </w:t>
      </w:r>
    </w:p>
    <w:p w14:paraId="6A4087E2" w14:textId="216B86F5" w:rsidR="005534D3" w:rsidRPr="002154B3" w:rsidRDefault="005534D3" w:rsidP="005342B2">
      <w:pPr>
        <w:suppressLineNumbers/>
        <w:spacing w:after="433" w:line="259" w:lineRule="auto"/>
        <w:ind w:left="69" w:right="0" w:firstLine="0"/>
        <w:jc w:val="center"/>
        <w:rPr>
          <w:rFonts w:ascii="Calibri" w:hAnsi="Calibri" w:cs="Calibri"/>
          <w:b/>
          <w:i w:val="0"/>
          <w:sz w:val="24"/>
        </w:rPr>
      </w:pPr>
      <w:r w:rsidRPr="002154B3">
        <w:rPr>
          <w:rFonts w:ascii="Calibri" w:hAnsi="Calibri" w:cs="Calibri"/>
          <w:b/>
          <w:i w:val="0"/>
          <w:sz w:val="24"/>
        </w:rPr>
        <w:t xml:space="preserve"> </w:t>
      </w:r>
    </w:p>
    <w:p w14:paraId="35253447" w14:textId="6F53685F" w:rsidR="00BF31CB" w:rsidRPr="002154B3" w:rsidRDefault="00BF31CB" w:rsidP="005342B2">
      <w:pPr>
        <w:suppressLineNumbers/>
        <w:spacing w:after="433" w:line="259" w:lineRule="auto"/>
        <w:ind w:left="69" w:right="0" w:firstLine="0"/>
        <w:jc w:val="center"/>
        <w:rPr>
          <w:rFonts w:ascii="Calibri" w:hAnsi="Calibri" w:cs="Calibri"/>
          <w:b/>
          <w:i w:val="0"/>
          <w:sz w:val="24"/>
        </w:rPr>
      </w:pPr>
    </w:p>
    <w:p w14:paraId="6DD809E2" w14:textId="77777777" w:rsidR="00BF31CB" w:rsidRPr="002154B3" w:rsidRDefault="00BF31CB" w:rsidP="005342B2">
      <w:pPr>
        <w:suppressLineNumbers/>
        <w:spacing w:after="433" w:line="259" w:lineRule="auto"/>
        <w:ind w:left="69" w:right="0" w:firstLine="0"/>
        <w:jc w:val="center"/>
        <w:rPr>
          <w:rFonts w:ascii="Calibri" w:hAnsi="Calibri" w:cs="Calibri"/>
        </w:rPr>
      </w:pPr>
    </w:p>
    <w:p w14:paraId="48A9CB08" w14:textId="77777777" w:rsidR="005534D3" w:rsidRPr="002154B3" w:rsidRDefault="005534D3" w:rsidP="005342B2">
      <w:pPr>
        <w:pStyle w:val="Ttulo1"/>
        <w:suppressLineNumbers/>
        <w:rPr>
          <w:rFonts w:ascii="Calibri" w:hAnsi="Calibri" w:cs="Calibri"/>
          <w:color w:val="000000" w:themeColor="text1"/>
        </w:rPr>
      </w:pPr>
      <w:r w:rsidRPr="002154B3">
        <w:rPr>
          <w:rFonts w:ascii="Calibri" w:hAnsi="Calibri" w:cs="Calibri"/>
          <w:color w:val="000000" w:themeColor="text1"/>
        </w:rPr>
        <w:t>ATA</w:t>
      </w:r>
      <w:r w:rsidRPr="002154B3">
        <w:rPr>
          <w:rFonts w:ascii="Calibri" w:hAnsi="Calibri" w:cs="Calibri"/>
          <w:color w:val="000000" w:themeColor="text1"/>
          <w:sz w:val="24"/>
        </w:rPr>
        <w:t xml:space="preserve"> </w:t>
      </w:r>
    </w:p>
    <w:p w14:paraId="34DEDB42" w14:textId="77777777" w:rsidR="005534D3" w:rsidRPr="002154B3" w:rsidRDefault="005534D3" w:rsidP="005342B2">
      <w:pPr>
        <w:suppressLineNumbers/>
        <w:spacing w:after="136" w:line="259" w:lineRule="auto"/>
        <w:ind w:left="80" w:right="0" w:firstLine="0"/>
        <w:jc w:val="center"/>
        <w:rPr>
          <w:rFonts w:ascii="Calibri" w:hAnsi="Calibri" w:cs="Calibri"/>
          <w:color w:val="000000" w:themeColor="text1"/>
        </w:rPr>
      </w:pPr>
      <w:r w:rsidRPr="002154B3">
        <w:rPr>
          <w:rFonts w:ascii="Calibri" w:hAnsi="Calibri" w:cs="Calibri"/>
          <w:b/>
          <w:i w:val="0"/>
          <w:color w:val="000000" w:themeColor="text1"/>
          <w:sz w:val="28"/>
        </w:rPr>
        <w:t xml:space="preserve"> </w:t>
      </w:r>
    </w:p>
    <w:p w14:paraId="648E3549" w14:textId="77777777" w:rsidR="005534D3" w:rsidRPr="002154B3" w:rsidRDefault="005534D3" w:rsidP="005342B2">
      <w:pPr>
        <w:suppressLineNumbers/>
        <w:spacing w:after="246" w:line="259" w:lineRule="auto"/>
        <w:ind w:left="80" w:right="0" w:firstLine="0"/>
        <w:jc w:val="center"/>
        <w:rPr>
          <w:rFonts w:ascii="Calibri" w:hAnsi="Calibri" w:cs="Calibri"/>
          <w:color w:val="000000" w:themeColor="text1"/>
        </w:rPr>
      </w:pPr>
      <w:r w:rsidRPr="002154B3">
        <w:rPr>
          <w:rFonts w:ascii="Calibri" w:hAnsi="Calibri" w:cs="Calibri"/>
          <w:b/>
          <w:i w:val="0"/>
          <w:color w:val="000000" w:themeColor="text1"/>
          <w:sz w:val="28"/>
        </w:rPr>
        <w:t xml:space="preserve"> </w:t>
      </w:r>
    </w:p>
    <w:p w14:paraId="3E9F2835" w14:textId="77777777" w:rsidR="005534D3" w:rsidRPr="002154B3" w:rsidRDefault="005534D3" w:rsidP="005342B2">
      <w:pPr>
        <w:suppressLineNumbers/>
        <w:spacing w:after="191" w:line="259" w:lineRule="auto"/>
        <w:ind w:left="113" w:right="0" w:firstLine="0"/>
        <w:jc w:val="center"/>
        <w:rPr>
          <w:rFonts w:ascii="Calibri" w:hAnsi="Calibri" w:cs="Calibri"/>
          <w:color w:val="000000" w:themeColor="text1"/>
        </w:rPr>
      </w:pPr>
      <w:r w:rsidRPr="002154B3">
        <w:rPr>
          <w:rFonts w:ascii="Calibri" w:hAnsi="Calibri" w:cs="Calibri"/>
          <w:b/>
          <w:i w:val="0"/>
          <w:color w:val="000000" w:themeColor="text1"/>
          <w:sz w:val="40"/>
        </w:rPr>
        <w:t xml:space="preserve"> </w:t>
      </w:r>
    </w:p>
    <w:p w14:paraId="6293A8F6" w14:textId="4E6E7CF2" w:rsidR="00B80ADF" w:rsidRPr="002154B3" w:rsidRDefault="005534D3" w:rsidP="005342B2">
      <w:pPr>
        <w:suppressLineNumbers/>
        <w:spacing w:after="0" w:line="259" w:lineRule="auto"/>
        <w:ind w:left="4" w:right="0" w:firstLine="0"/>
        <w:jc w:val="center"/>
        <w:rPr>
          <w:rFonts w:ascii="Calibri" w:hAnsi="Calibri" w:cs="Calibri"/>
          <w:b/>
          <w:i w:val="0"/>
          <w:color w:val="000000" w:themeColor="text1"/>
          <w:sz w:val="40"/>
        </w:rPr>
      </w:pPr>
      <w:r w:rsidRPr="002154B3">
        <w:rPr>
          <w:rFonts w:ascii="Calibri" w:hAnsi="Calibri" w:cs="Calibri"/>
          <w:b/>
          <w:i w:val="0"/>
          <w:color w:val="000000" w:themeColor="text1"/>
          <w:sz w:val="40"/>
        </w:rPr>
        <w:t>2</w:t>
      </w:r>
      <w:r w:rsidR="004902D2" w:rsidRPr="002154B3">
        <w:rPr>
          <w:rFonts w:ascii="Calibri" w:hAnsi="Calibri" w:cs="Calibri"/>
          <w:b/>
          <w:i w:val="0"/>
          <w:color w:val="000000" w:themeColor="text1"/>
          <w:sz w:val="40"/>
        </w:rPr>
        <w:t>9</w:t>
      </w:r>
      <w:r w:rsidR="00B441F3" w:rsidRPr="002154B3">
        <w:rPr>
          <w:rFonts w:ascii="Calibri" w:hAnsi="Calibri" w:cs="Calibri"/>
          <w:b/>
          <w:i w:val="0"/>
          <w:color w:val="000000" w:themeColor="text1"/>
          <w:sz w:val="40"/>
        </w:rPr>
        <w:t>6</w:t>
      </w:r>
      <w:r w:rsidRPr="002154B3">
        <w:rPr>
          <w:rFonts w:ascii="Calibri" w:hAnsi="Calibri" w:cs="Calibri"/>
          <w:b/>
          <w:i w:val="0"/>
          <w:color w:val="000000" w:themeColor="text1"/>
          <w:sz w:val="40"/>
        </w:rPr>
        <w:t>ª REUNIÃO ORDINÁRIA DO</w:t>
      </w:r>
      <w:r w:rsidR="00CF04F8" w:rsidRPr="002154B3">
        <w:rPr>
          <w:rFonts w:ascii="Calibri" w:hAnsi="Calibri" w:cs="Calibri"/>
          <w:b/>
          <w:i w:val="0"/>
          <w:color w:val="000000" w:themeColor="text1"/>
          <w:sz w:val="40"/>
        </w:rPr>
        <w:t xml:space="preserve"> </w:t>
      </w:r>
      <w:r w:rsidRPr="002154B3">
        <w:rPr>
          <w:rFonts w:ascii="Calibri" w:hAnsi="Calibri" w:cs="Calibri"/>
          <w:b/>
          <w:i w:val="0"/>
          <w:color w:val="000000" w:themeColor="text1"/>
          <w:sz w:val="40"/>
        </w:rPr>
        <w:t xml:space="preserve">CONSELHO NACIONAL </w:t>
      </w:r>
      <w:r w:rsidR="00F47152" w:rsidRPr="002154B3">
        <w:rPr>
          <w:rFonts w:ascii="Calibri" w:hAnsi="Calibri" w:cs="Calibri"/>
          <w:b/>
          <w:i w:val="0"/>
          <w:color w:val="000000" w:themeColor="text1"/>
          <w:sz w:val="40"/>
        </w:rPr>
        <w:t>D</w:t>
      </w:r>
      <w:r w:rsidRPr="002154B3">
        <w:rPr>
          <w:rFonts w:ascii="Calibri" w:hAnsi="Calibri" w:cs="Calibri"/>
          <w:b/>
          <w:i w:val="0"/>
          <w:color w:val="000000" w:themeColor="text1"/>
          <w:sz w:val="40"/>
        </w:rPr>
        <w:t>E PREVIDÊNCIA</w:t>
      </w:r>
      <w:r w:rsidR="00671C8D" w:rsidRPr="002154B3">
        <w:rPr>
          <w:rFonts w:ascii="Calibri" w:hAnsi="Calibri" w:cs="Calibri"/>
          <w:b/>
          <w:i w:val="0"/>
          <w:color w:val="000000" w:themeColor="text1"/>
          <w:sz w:val="40"/>
        </w:rPr>
        <w:t xml:space="preserve"> SOCIAL</w:t>
      </w:r>
      <w:r w:rsidR="00CF04F8" w:rsidRPr="002154B3">
        <w:rPr>
          <w:rFonts w:ascii="Calibri" w:hAnsi="Calibri" w:cs="Calibri"/>
          <w:b/>
          <w:i w:val="0"/>
          <w:color w:val="000000" w:themeColor="text1"/>
          <w:sz w:val="40"/>
        </w:rPr>
        <w:t xml:space="preserve"> </w:t>
      </w:r>
    </w:p>
    <w:p w14:paraId="72C0F29C" w14:textId="3F03C90A" w:rsidR="005534D3" w:rsidRPr="002154B3" w:rsidRDefault="00B80ADF" w:rsidP="005342B2">
      <w:pPr>
        <w:suppressLineNumbers/>
        <w:spacing w:after="0" w:line="259" w:lineRule="auto"/>
        <w:ind w:left="4" w:right="0" w:firstLine="0"/>
        <w:jc w:val="center"/>
        <w:rPr>
          <w:rFonts w:ascii="Calibri" w:hAnsi="Calibri" w:cs="Calibri"/>
          <w:color w:val="000000" w:themeColor="text1"/>
        </w:rPr>
      </w:pPr>
      <w:r w:rsidRPr="002154B3">
        <w:rPr>
          <w:rFonts w:ascii="Calibri" w:hAnsi="Calibri" w:cs="Calibri"/>
          <w:b/>
          <w:i w:val="0"/>
          <w:color w:val="000000" w:themeColor="text1"/>
          <w:sz w:val="40"/>
        </w:rPr>
        <w:t xml:space="preserve">- </w:t>
      </w:r>
      <w:r w:rsidR="005534D3" w:rsidRPr="002154B3">
        <w:rPr>
          <w:rFonts w:ascii="Calibri" w:hAnsi="Calibri" w:cs="Calibri"/>
          <w:b/>
          <w:i w:val="0"/>
          <w:color w:val="000000" w:themeColor="text1"/>
          <w:sz w:val="40"/>
        </w:rPr>
        <w:t>CNP</w:t>
      </w:r>
      <w:r w:rsidR="00671C8D" w:rsidRPr="002154B3">
        <w:rPr>
          <w:rFonts w:ascii="Calibri" w:hAnsi="Calibri" w:cs="Calibri"/>
          <w:b/>
          <w:i w:val="0"/>
          <w:color w:val="000000" w:themeColor="text1"/>
          <w:sz w:val="40"/>
        </w:rPr>
        <w:t>S</w:t>
      </w:r>
      <w:r w:rsidRPr="002154B3">
        <w:rPr>
          <w:rFonts w:ascii="Calibri" w:hAnsi="Calibri" w:cs="Calibri"/>
          <w:b/>
          <w:i w:val="0"/>
          <w:color w:val="000000" w:themeColor="text1"/>
          <w:sz w:val="40"/>
        </w:rPr>
        <w:t xml:space="preserve"> -</w:t>
      </w:r>
    </w:p>
    <w:p w14:paraId="084738D1" w14:textId="77777777" w:rsidR="00DD312B" w:rsidRPr="002154B3" w:rsidRDefault="00DD312B" w:rsidP="00DD312B">
      <w:pPr>
        <w:suppressLineNumbers/>
        <w:spacing w:after="120" w:line="240" w:lineRule="auto"/>
        <w:ind w:left="5" w:right="0" w:firstLine="0"/>
        <w:jc w:val="center"/>
        <w:rPr>
          <w:rFonts w:ascii="Calibri" w:hAnsi="Calibri" w:cs="Calibri"/>
          <w:i w:val="0"/>
          <w:color w:val="000000" w:themeColor="text1"/>
        </w:rPr>
      </w:pPr>
    </w:p>
    <w:p w14:paraId="6F283D9C" w14:textId="4BD3629B" w:rsidR="005534D3" w:rsidRPr="002154B3" w:rsidRDefault="005534D3" w:rsidP="005342B2">
      <w:pPr>
        <w:suppressLineNumbers/>
        <w:spacing w:after="151" w:line="259" w:lineRule="auto"/>
        <w:ind w:left="69" w:right="0" w:firstLine="0"/>
        <w:jc w:val="center"/>
        <w:rPr>
          <w:rFonts w:ascii="Calibri" w:hAnsi="Calibri" w:cs="Calibri"/>
          <w:color w:val="000000" w:themeColor="text1"/>
        </w:rPr>
      </w:pPr>
    </w:p>
    <w:p w14:paraId="75D07C16" w14:textId="77777777" w:rsidR="005534D3" w:rsidRPr="002154B3" w:rsidRDefault="005534D3" w:rsidP="005342B2">
      <w:pPr>
        <w:suppressLineNumbers/>
        <w:spacing w:after="134" w:line="259" w:lineRule="auto"/>
        <w:ind w:left="80" w:right="0" w:firstLine="0"/>
        <w:jc w:val="center"/>
        <w:rPr>
          <w:rFonts w:ascii="Calibri" w:hAnsi="Calibri" w:cs="Calibri"/>
          <w:color w:val="000000" w:themeColor="text1"/>
        </w:rPr>
      </w:pPr>
      <w:r w:rsidRPr="002154B3">
        <w:rPr>
          <w:rFonts w:ascii="Calibri" w:hAnsi="Calibri" w:cs="Calibri"/>
          <w:b/>
          <w:i w:val="0"/>
          <w:color w:val="000000" w:themeColor="text1"/>
          <w:sz w:val="28"/>
        </w:rPr>
        <w:t xml:space="preserve"> </w:t>
      </w:r>
    </w:p>
    <w:p w14:paraId="5A353FEB" w14:textId="77777777" w:rsidR="005534D3" w:rsidRPr="002154B3" w:rsidRDefault="005534D3" w:rsidP="005342B2">
      <w:pPr>
        <w:suppressLineNumbers/>
        <w:spacing w:after="134" w:line="259" w:lineRule="auto"/>
        <w:ind w:left="80" w:right="0" w:firstLine="0"/>
        <w:jc w:val="center"/>
        <w:rPr>
          <w:rFonts w:ascii="Calibri" w:hAnsi="Calibri" w:cs="Calibri"/>
          <w:color w:val="000000" w:themeColor="text1"/>
        </w:rPr>
      </w:pPr>
      <w:r w:rsidRPr="002154B3">
        <w:rPr>
          <w:rFonts w:ascii="Calibri" w:hAnsi="Calibri" w:cs="Calibri"/>
          <w:b/>
          <w:i w:val="0"/>
          <w:color w:val="000000" w:themeColor="text1"/>
          <w:sz w:val="28"/>
        </w:rPr>
        <w:t xml:space="preserve"> </w:t>
      </w:r>
    </w:p>
    <w:p w14:paraId="47E1F1D0" w14:textId="77777777" w:rsidR="005534D3" w:rsidRPr="002154B3" w:rsidRDefault="005534D3" w:rsidP="005342B2">
      <w:pPr>
        <w:suppressLineNumbers/>
        <w:spacing w:after="136" w:line="259" w:lineRule="auto"/>
        <w:ind w:left="80" w:right="0" w:firstLine="0"/>
        <w:jc w:val="center"/>
        <w:rPr>
          <w:rFonts w:ascii="Calibri" w:hAnsi="Calibri" w:cs="Calibri"/>
          <w:color w:val="000000" w:themeColor="text1"/>
        </w:rPr>
      </w:pPr>
      <w:r w:rsidRPr="002154B3">
        <w:rPr>
          <w:rFonts w:ascii="Calibri" w:hAnsi="Calibri" w:cs="Calibri"/>
          <w:b/>
          <w:i w:val="0"/>
          <w:color w:val="000000" w:themeColor="text1"/>
          <w:sz w:val="28"/>
        </w:rPr>
        <w:t xml:space="preserve"> </w:t>
      </w:r>
    </w:p>
    <w:p w14:paraId="4206916D" w14:textId="77777777" w:rsidR="005534D3" w:rsidRPr="002154B3" w:rsidRDefault="005534D3" w:rsidP="005342B2">
      <w:pPr>
        <w:suppressLineNumbers/>
        <w:spacing w:after="134" w:line="259" w:lineRule="auto"/>
        <w:ind w:left="80" w:right="0" w:firstLine="0"/>
        <w:jc w:val="center"/>
        <w:rPr>
          <w:rFonts w:ascii="Calibri" w:hAnsi="Calibri" w:cs="Calibri"/>
          <w:color w:val="000000" w:themeColor="text1"/>
        </w:rPr>
      </w:pPr>
      <w:r w:rsidRPr="002154B3">
        <w:rPr>
          <w:rFonts w:ascii="Calibri" w:hAnsi="Calibri" w:cs="Calibri"/>
          <w:b/>
          <w:i w:val="0"/>
          <w:color w:val="000000" w:themeColor="text1"/>
          <w:sz w:val="28"/>
        </w:rPr>
        <w:t xml:space="preserve"> </w:t>
      </w:r>
    </w:p>
    <w:p w14:paraId="59A81988" w14:textId="2875270D" w:rsidR="00655B1E" w:rsidRPr="002154B3" w:rsidRDefault="005534D3" w:rsidP="00526107">
      <w:pPr>
        <w:suppressLineNumbers/>
        <w:spacing w:after="134" w:line="259" w:lineRule="auto"/>
        <w:ind w:left="80" w:right="0" w:firstLine="0"/>
        <w:jc w:val="center"/>
        <w:rPr>
          <w:rFonts w:ascii="Calibri" w:hAnsi="Calibri" w:cs="Calibri"/>
          <w:b/>
          <w:i w:val="0"/>
          <w:color w:val="000000" w:themeColor="text1"/>
          <w:sz w:val="28"/>
        </w:rPr>
      </w:pPr>
      <w:r w:rsidRPr="002154B3">
        <w:rPr>
          <w:rFonts w:ascii="Calibri" w:hAnsi="Calibri" w:cs="Calibri"/>
          <w:b/>
          <w:i w:val="0"/>
          <w:color w:val="000000" w:themeColor="text1"/>
          <w:sz w:val="28"/>
        </w:rPr>
        <w:t xml:space="preserve"> </w:t>
      </w:r>
    </w:p>
    <w:p w14:paraId="3167ED5F" w14:textId="403CC3EF" w:rsidR="00DB2667" w:rsidRPr="002154B3" w:rsidRDefault="00DB2667" w:rsidP="00526107">
      <w:pPr>
        <w:suppressLineNumbers/>
        <w:spacing w:after="134" w:line="259" w:lineRule="auto"/>
        <w:ind w:left="80" w:right="0" w:firstLine="0"/>
        <w:jc w:val="center"/>
        <w:rPr>
          <w:rFonts w:ascii="Calibri" w:hAnsi="Calibri" w:cs="Calibri"/>
          <w:b/>
          <w:i w:val="0"/>
          <w:color w:val="000000" w:themeColor="text1"/>
          <w:sz w:val="28"/>
        </w:rPr>
      </w:pPr>
    </w:p>
    <w:p w14:paraId="76357094" w14:textId="5D782AE2" w:rsidR="00DB2667" w:rsidRPr="002154B3" w:rsidRDefault="00DB2667" w:rsidP="00526107">
      <w:pPr>
        <w:suppressLineNumbers/>
        <w:spacing w:after="134" w:line="259" w:lineRule="auto"/>
        <w:ind w:left="80" w:right="0" w:firstLine="0"/>
        <w:jc w:val="center"/>
        <w:rPr>
          <w:rFonts w:ascii="Calibri" w:hAnsi="Calibri" w:cs="Calibri"/>
          <w:b/>
          <w:i w:val="0"/>
          <w:color w:val="000000" w:themeColor="text1"/>
          <w:sz w:val="28"/>
        </w:rPr>
      </w:pPr>
    </w:p>
    <w:p w14:paraId="66121776" w14:textId="77777777" w:rsidR="00DB2667" w:rsidRPr="002154B3" w:rsidRDefault="00DB2667" w:rsidP="00526107">
      <w:pPr>
        <w:suppressLineNumbers/>
        <w:spacing w:after="134" w:line="259" w:lineRule="auto"/>
        <w:ind w:left="80" w:right="0" w:firstLine="0"/>
        <w:jc w:val="center"/>
        <w:rPr>
          <w:rFonts w:ascii="Calibri" w:hAnsi="Calibri" w:cs="Calibri"/>
          <w:b/>
          <w:i w:val="0"/>
          <w:color w:val="000000" w:themeColor="text1"/>
          <w:sz w:val="28"/>
        </w:rPr>
      </w:pPr>
    </w:p>
    <w:p w14:paraId="3AF96DE1" w14:textId="68596810" w:rsidR="002C01DB" w:rsidRPr="002154B3" w:rsidRDefault="005534D3" w:rsidP="00552007">
      <w:pPr>
        <w:suppressLineNumbers/>
        <w:spacing w:after="134" w:line="259" w:lineRule="auto"/>
        <w:ind w:left="8" w:right="0" w:firstLine="0"/>
        <w:jc w:val="center"/>
        <w:rPr>
          <w:rFonts w:ascii="Calibri" w:hAnsi="Calibri" w:cs="Calibri"/>
          <w:b/>
          <w:i w:val="0"/>
          <w:color w:val="000000" w:themeColor="text1"/>
          <w:sz w:val="28"/>
        </w:rPr>
      </w:pPr>
      <w:r w:rsidRPr="002154B3">
        <w:rPr>
          <w:rFonts w:ascii="Calibri" w:hAnsi="Calibri" w:cs="Calibri"/>
          <w:b/>
          <w:i w:val="0"/>
          <w:color w:val="000000" w:themeColor="text1"/>
          <w:sz w:val="28"/>
        </w:rPr>
        <w:t>Brasília</w:t>
      </w:r>
      <w:r w:rsidR="00935748" w:rsidRPr="002154B3">
        <w:rPr>
          <w:rFonts w:ascii="Calibri" w:hAnsi="Calibri" w:cs="Calibri"/>
          <w:b/>
          <w:i w:val="0"/>
          <w:color w:val="000000" w:themeColor="text1"/>
          <w:sz w:val="28"/>
        </w:rPr>
        <w:t>/DF</w:t>
      </w:r>
      <w:r w:rsidRPr="002154B3">
        <w:rPr>
          <w:rFonts w:ascii="Calibri" w:hAnsi="Calibri" w:cs="Calibri"/>
          <w:b/>
          <w:i w:val="0"/>
          <w:color w:val="000000" w:themeColor="text1"/>
          <w:sz w:val="28"/>
        </w:rPr>
        <w:t xml:space="preserve">, </w:t>
      </w:r>
      <w:r w:rsidR="00B441F3" w:rsidRPr="002154B3">
        <w:rPr>
          <w:rFonts w:ascii="Calibri" w:hAnsi="Calibri" w:cs="Calibri"/>
          <w:b/>
          <w:i w:val="0"/>
          <w:color w:val="000000" w:themeColor="text1"/>
          <w:sz w:val="28"/>
        </w:rPr>
        <w:t>12</w:t>
      </w:r>
      <w:r w:rsidR="004902D2" w:rsidRPr="002154B3">
        <w:rPr>
          <w:rFonts w:ascii="Calibri" w:hAnsi="Calibri" w:cs="Calibri"/>
          <w:b/>
          <w:i w:val="0"/>
          <w:color w:val="000000" w:themeColor="text1"/>
          <w:sz w:val="28"/>
        </w:rPr>
        <w:t xml:space="preserve"> de </w:t>
      </w:r>
      <w:r w:rsidR="00B441F3" w:rsidRPr="002154B3">
        <w:rPr>
          <w:rFonts w:ascii="Calibri" w:hAnsi="Calibri" w:cs="Calibri"/>
          <w:b/>
          <w:i w:val="0"/>
          <w:color w:val="000000" w:themeColor="text1"/>
          <w:sz w:val="28"/>
        </w:rPr>
        <w:t>junho</w:t>
      </w:r>
      <w:r w:rsidR="00897547" w:rsidRPr="002154B3">
        <w:rPr>
          <w:rFonts w:ascii="Calibri" w:hAnsi="Calibri" w:cs="Calibri"/>
          <w:b/>
          <w:i w:val="0"/>
          <w:color w:val="000000" w:themeColor="text1"/>
          <w:sz w:val="28"/>
        </w:rPr>
        <w:t xml:space="preserve"> </w:t>
      </w:r>
      <w:r w:rsidRPr="002154B3">
        <w:rPr>
          <w:rFonts w:ascii="Calibri" w:hAnsi="Calibri" w:cs="Calibri"/>
          <w:b/>
          <w:i w:val="0"/>
          <w:color w:val="000000" w:themeColor="text1"/>
          <w:sz w:val="28"/>
        </w:rPr>
        <w:t>de 20</w:t>
      </w:r>
      <w:r w:rsidR="006B015B" w:rsidRPr="002154B3">
        <w:rPr>
          <w:rFonts w:ascii="Calibri" w:hAnsi="Calibri" w:cs="Calibri"/>
          <w:b/>
          <w:i w:val="0"/>
          <w:color w:val="000000" w:themeColor="text1"/>
          <w:sz w:val="28"/>
        </w:rPr>
        <w:t>2</w:t>
      </w:r>
      <w:r w:rsidR="00935748" w:rsidRPr="002154B3">
        <w:rPr>
          <w:rFonts w:ascii="Calibri" w:hAnsi="Calibri" w:cs="Calibri"/>
          <w:b/>
          <w:i w:val="0"/>
          <w:color w:val="000000" w:themeColor="text1"/>
          <w:sz w:val="28"/>
        </w:rPr>
        <w:t>3</w:t>
      </w:r>
      <w:r w:rsidRPr="002154B3">
        <w:rPr>
          <w:rFonts w:ascii="Calibri" w:hAnsi="Calibri" w:cs="Calibri"/>
          <w:b/>
          <w:i w:val="0"/>
          <w:color w:val="000000" w:themeColor="text1"/>
          <w:sz w:val="28"/>
        </w:rPr>
        <w:t xml:space="preserve"> </w:t>
      </w:r>
    </w:p>
    <w:p w14:paraId="5F14219B" w14:textId="225A2D8C" w:rsidR="00C240C0" w:rsidRPr="002154B3" w:rsidRDefault="00C240C0" w:rsidP="00C240C0">
      <w:pPr>
        <w:suppressLineNumbers/>
        <w:rPr>
          <w:rFonts w:ascii="Calibri" w:hAnsi="Calibri" w:cs="Calibri"/>
          <w:color w:val="000000" w:themeColor="text1"/>
        </w:rPr>
      </w:pPr>
    </w:p>
    <w:p w14:paraId="6818E16D" w14:textId="3FD3309E" w:rsidR="00252682" w:rsidRPr="002154B3" w:rsidRDefault="00C240C0" w:rsidP="00DB2667">
      <w:pPr>
        <w:suppressLineNumbers/>
        <w:tabs>
          <w:tab w:val="left" w:pos="7425"/>
        </w:tabs>
        <w:rPr>
          <w:rFonts w:ascii="Calibri" w:hAnsi="Calibri" w:cs="Calibri"/>
          <w:b/>
          <w:i w:val="0"/>
          <w:color w:val="000000" w:themeColor="text1"/>
          <w:sz w:val="28"/>
        </w:rPr>
      </w:pPr>
      <w:r w:rsidRPr="002154B3">
        <w:rPr>
          <w:rFonts w:ascii="Calibri" w:hAnsi="Calibri" w:cs="Calibri"/>
          <w:b/>
          <w:i w:val="0"/>
          <w:color w:val="000000" w:themeColor="text1"/>
          <w:sz w:val="28"/>
        </w:rPr>
        <w:tab/>
      </w:r>
      <w:r w:rsidRPr="002154B3">
        <w:rPr>
          <w:rFonts w:ascii="Calibri" w:hAnsi="Calibri" w:cs="Calibri"/>
          <w:b/>
          <w:i w:val="0"/>
          <w:color w:val="000000" w:themeColor="text1"/>
          <w:sz w:val="28"/>
        </w:rPr>
        <w:tab/>
      </w:r>
    </w:p>
    <w:p w14:paraId="04E91306" w14:textId="6D3C619C" w:rsidR="005534D3" w:rsidRPr="002154B3" w:rsidRDefault="005534D3" w:rsidP="005342B2">
      <w:pPr>
        <w:pStyle w:val="Ttulo2"/>
        <w:suppressLineNumbers/>
        <w:spacing w:after="115"/>
        <w:ind w:left="0" w:right="7" w:firstLine="0"/>
        <w:jc w:val="center"/>
        <w:rPr>
          <w:rFonts w:ascii="Calibri" w:hAnsi="Calibri" w:cs="Calibri"/>
        </w:rPr>
      </w:pPr>
      <w:r w:rsidRPr="002154B3">
        <w:rPr>
          <w:rFonts w:ascii="Calibri" w:hAnsi="Calibri" w:cs="Calibri"/>
        </w:rPr>
        <w:lastRenderedPageBreak/>
        <w:t xml:space="preserve">ATA DA </w:t>
      </w:r>
      <w:r w:rsidR="004902D2" w:rsidRPr="002154B3">
        <w:rPr>
          <w:rFonts w:ascii="Calibri" w:hAnsi="Calibri" w:cs="Calibri"/>
        </w:rPr>
        <w:t>29</w:t>
      </w:r>
      <w:r w:rsidR="00B441F3" w:rsidRPr="002154B3">
        <w:rPr>
          <w:rFonts w:ascii="Calibri" w:hAnsi="Calibri" w:cs="Calibri"/>
        </w:rPr>
        <w:t>6</w:t>
      </w:r>
      <w:r w:rsidR="00E14D28" w:rsidRPr="002154B3">
        <w:rPr>
          <w:rFonts w:ascii="Calibri" w:hAnsi="Calibri" w:cs="Calibri"/>
        </w:rPr>
        <w:t xml:space="preserve">ª </w:t>
      </w:r>
      <w:r w:rsidRPr="002154B3">
        <w:rPr>
          <w:rFonts w:ascii="Calibri" w:hAnsi="Calibri" w:cs="Calibri"/>
        </w:rPr>
        <w:t>REUNIÃO ORDINÁRIA DO CNP</w:t>
      </w:r>
      <w:r w:rsidR="00671C8D" w:rsidRPr="002154B3">
        <w:rPr>
          <w:rFonts w:ascii="Calibri" w:hAnsi="Calibri" w:cs="Calibri"/>
        </w:rPr>
        <w:t>S</w:t>
      </w:r>
      <w:r w:rsidRPr="002154B3">
        <w:rPr>
          <w:rFonts w:ascii="Calibri" w:hAnsi="Calibri" w:cs="Calibri"/>
        </w:rPr>
        <w:t xml:space="preserve"> </w:t>
      </w:r>
    </w:p>
    <w:p w14:paraId="7C8B7EDB" w14:textId="7CF70738" w:rsidR="005534D3" w:rsidRPr="002154B3" w:rsidRDefault="005534D3" w:rsidP="005342B2">
      <w:pPr>
        <w:suppressLineNumbers/>
        <w:spacing w:after="117" w:line="259" w:lineRule="auto"/>
        <w:ind w:left="69" w:right="0" w:firstLine="0"/>
        <w:jc w:val="center"/>
        <w:rPr>
          <w:rFonts w:ascii="Calibri" w:hAnsi="Calibri" w:cs="Calibri"/>
          <w:b/>
          <w:i w:val="0"/>
          <w:sz w:val="24"/>
        </w:rPr>
      </w:pPr>
      <w:r w:rsidRPr="002154B3">
        <w:rPr>
          <w:rFonts w:ascii="Calibri" w:hAnsi="Calibri" w:cs="Calibri"/>
          <w:b/>
          <w:i w:val="0"/>
          <w:sz w:val="24"/>
        </w:rPr>
        <w:t xml:space="preserve"> </w:t>
      </w:r>
    </w:p>
    <w:p w14:paraId="0E8E81CF" w14:textId="683CE930" w:rsidR="005534D3" w:rsidRPr="002154B3" w:rsidRDefault="005534D3" w:rsidP="005342B2">
      <w:pPr>
        <w:suppressLineNumbers/>
        <w:spacing w:after="116" w:line="259" w:lineRule="auto"/>
        <w:ind w:left="-5" w:right="0"/>
        <w:rPr>
          <w:rFonts w:ascii="Calibri" w:hAnsi="Calibri" w:cs="Calibri"/>
        </w:rPr>
      </w:pPr>
      <w:r w:rsidRPr="002154B3">
        <w:rPr>
          <w:rFonts w:ascii="Calibri" w:hAnsi="Calibri" w:cs="Calibri"/>
          <w:b/>
          <w:i w:val="0"/>
          <w:sz w:val="24"/>
        </w:rPr>
        <w:t>DATA</w:t>
      </w:r>
      <w:r w:rsidRPr="002154B3">
        <w:rPr>
          <w:rFonts w:ascii="Calibri" w:hAnsi="Calibri" w:cs="Calibri"/>
          <w:bCs/>
          <w:i w:val="0"/>
          <w:sz w:val="24"/>
        </w:rPr>
        <w:t xml:space="preserve">: </w:t>
      </w:r>
      <w:r w:rsidR="00B441F3" w:rsidRPr="002154B3">
        <w:rPr>
          <w:rFonts w:ascii="Calibri" w:hAnsi="Calibri" w:cs="Calibri"/>
          <w:bCs/>
          <w:i w:val="0"/>
          <w:sz w:val="24"/>
        </w:rPr>
        <w:t>12</w:t>
      </w:r>
      <w:r w:rsidR="004902D2" w:rsidRPr="002154B3">
        <w:rPr>
          <w:rFonts w:ascii="Calibri" w:hAnsi="Calibri" w:cs="Calibri"/>
          <w:bCs/>
          <w:i w:val="0"/>
          <w:sz w:val="24"/>
        </w:rPr>
        <w:t xml:space="preserve"> de</w:t>
      </w:r>
      <w:r w:rsidR="00935748" w:rsidRPr="002154B3">
        <w:rPr>
          <w:rFonts w:ascii="Calibri" w:hAnsi="Calibri" w:cs="Calibri"/>
          <w:bCs/>
          <w:i w:val="0"/>
          <w:sz w:val="24"/>
        </w:rPr>
        <w:t xml:space="preserve"> </w:t>
      </w:r>
      <w:r w:rsidR="00B441F3" w:rsidRPr="002154B3">
        <w:rPr>
          <w:rFonts w:ascii="Calibri" w:hAnsi="Calibri" w:cs="Calibri"/>
          <w:bCs/>
          <w:i w:val="0"/>
          <w:sz w:val="24"/>
        </w:rPr>
        <w:t>junho</w:t>
      </w:r>
      <w:r w:rsidR="002D2193" w:rsidRPr="002154B3">
        <w:rPr>
          <w:rFonts w:ascii="Calibri" w:hAnsi="Calibri" w:cs="Calibri"/>
          <w:bCs/>
          <w:i w:val="0"/>
          <w:sz w:val="24"/>
        </w:rPr>
        <w:t xml:space="preserve"> d</w:t>
      </w:r>
      <w:r w:rsidRPr="002154B3">
        <w:rPr>
          <w:rFonts w:ascii="Calibri" w:hAnsi="Calibri" w:cs="Calibri"/>
          <w:i w:val="0"/>
          <w:sz w:val="24"/>
        </w:rPr>
        <w:t>e 20</w:t>
      </w:r>
      <w:r w:rsidR="006B015B" w:rsidRPr="002154B3">
        <w:rPr>
          <w:rFonts w:ascii="Calibri" w:hAnsi="Calibri" w:cs="Calibri"/>
          <w:i w:val="0"/>
          <w:sz w:val="24"/>
        </w:rPr>
        <w:t>2</w:t>
      </w:r>
      <w:r w:rsidR="00935748" w:rsidRPr="002154B3">
        <w:rPr>
          <w:rFonts w:ascii="Calibri" w:hAnsi="Calibri" w:cs="Calibri"/>
          <w:i w:val="0"/>
          <w:sz w:val="24"/>
        </w:rPr>
        <w:t>3</w:t>
      </w:r>
      <w:r w:rsidRPr="002154B3">
        <w:rPr>
          <w:rFonts w:ascii="Calibri" w:hAnsi="Calibri" w:cs="Calibri"/>
          <w:i w:val="0"/>
          <w:sz w:val="24"/>
        </w:rPr>
        <w:t xml:space="preserve"> </w:t>
      </w:r>
    </w:p>
    <w:p w14:paraId="0C16AB8F" w14:textId="53A2EB7C" w:rsidR="005534D3" w:rsidRPr="002154B3" w:rsidRDefault="005534D3" w:rsidP="005342B2">
      <w:pPr>
        <w:suppressLineNumbers/>
        <w:spacing w:after="116" w:line="259" w:lineRule="auto"/>
        <w:ind w:left="-5" w:right="0"/>
        <w:rPr>
          <w:rFonts w:ascii="Calibri" w:hAnsi="Calibri" w:cs="Calibri"/>
          <w:i w:val="0"/>
          <w:sz w:val="24"/>
        </w:rPr>
      </w:pPr>
      <w:r w:rsidRPr="002154B3">
        <w:rPr>
          <w:rFonts w:ascii="Calibri" w:hAnsi="Calibri" w:cs="Calibri"/>
          <w:b/>
          <w:i w:val="0"/>
          <w:sz w:val="24"/>
        </w:rPr>
        <w:t xml:space="preserve">LOCAL: </w:t>
      </w:r>
      <w:r w:rsidR="00935748" w:rsidRPr="002154B3">
        <w:rPr>
          <w:rFonts w:ascii="Calibri" w:hAnsi="Calibri" w:cs="Calibri"/>
          <w:i w:val="0"/>
          <w:sz w:val="24"/>
        </w:rPr>
        <w:t>MPS, Bloco F, 9º andar, Sala 902</w:t>
      </w:r>
    </w:p>
    <w:p w14:paraId="179E91A8" w14:textId="77777777" w:rsidR="00504C7F" w:rsidRPr="002154B3" w:rsidRDefault="00504C7F" w:rsidP="005342B2">
      <w:pPr>
        <w:suppressLineNumbers/>
        <w:spacing w:after="115" w:line="259" w:lineRule="auto"/>
        <w:ind w:left="0" w:right="0" w:firstLine="0"/>
        <w:jc w:val="left"/>
        <w:rPr>
          <w:rFonts w:ascii="Calibri" w:hAnsi="Calibri" w:cs="Calibri"/>
          <w:b/>
          <w:i w:val="0"/>
          <w:color w:val="000000" w:themeColor="text1"/>
          <w:sz w:val="24"/>
        </w:rPr>
      </w:pPr>
    </w:p>
    <w:p w14:paraId="557492C7" w14:textId="04D5C2CB" w:rsidR="005534D3" w:rsidRPr="002154B3" w:rsidRDefault="00820AC1" w:rsidP="005342B2">
      <w:pPr>
        <w:suppressLineNumbers/>
        <w:spacing w:after="115" w:line="259" w:lineRule="auto"/>
        <w:ind w:left="0" w:right="0" w:firstLine="0"/>
        <w:jc w:val="left"/>
        <w:rPr>
          <w:rFonts w:ascii="Calibri" w:hAnsi="Calibri" w:cs="Calibri"/>
          <w:b/>
          <w:i w:val="0"/>
          <w:color w:val="000000" w:themeColor="text1"/>
          <w:sz w:val="24"/>
        </w:rPr>
      </w:pPr>
      <w:r w:rsidRPr="002154B3">
        <w:rPr>
          <w:rFonts w:ascii="Calibri" w:hAnsi="Calibri" w:cs="Calibri"/>
          <w:b/>
          <w:i w:val="0"/>
          <w:color w:val="000000" w:themeColor="text1"/>
          <w:sz w:val="24"/>
        </w:rPr>
        <w:t>PRESENÇAS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8"/>
        <w:gridCol w:w="5207"/>
      </w:tblGrid>
      <w:tr w:rsidR="00C0069D" w:rsidRPr="002154B3" w14:paraId="4C00EAAF" w14:textId="77777777" w:rsidTr="00FF0009">
        <w:trPr>
          <w:trHeight w:val="381"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22C856" w14:textId="5D1EC331" w:rsidR="00CA4C74" w:rsidRPr="002154B3" w:rsidRDefault="00C0069D" w:rsidP="00D81D16">
            <w:pPr>
              <w:spacing w:after="0"/>
              <w:ind w:left="0" w:right="0" w:firstLine="0"/>
              <w:rPr>
                <w:rFonts w:ascii="Calibri" w:hAnsi="Calibri" w:cs="Calibri"/>
                <w:b/>
                <w:i w:val="0"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b/>
                <w:i w:val="0"/>
                <w:color w:val="auto"/>
                <w:sz w:val="20"/>
                <w:szCs w:val="20"/>
              </w:rPr>
              <w:t>Representantes do Governo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C763E" w14:textId="587F7926" w:rsidR="006C36BC" w:rsidRPr="002154B3" w:rsidRDefault="00C0069D" w:rsidP="00FF0009">
            <w:pPr>
              <w:spacing w:after="0"/>
              <w:ind w:left="0" w:right="0" w:firstLine="0"/>
              <w:rPr>
                <w:rFonts w:ascii="Calibri" w:hAnsi="Calibri" w:cs="Calibri"/>
                <w:b/>
                <w:i w:val="0"/>
                <w:color w:val="000000" w:themeColor="text1"/>
                <w:sz w:val="20"/>
                <w:szCs w:val="20"/>
              </w:rPr>
            </w:pPr>
            <w:r w:rsidRPr="002154B3">
              <w:rPr>
                <w:rFonts w:ascii="Calibri" w:hAnsi="Calibri" w:cs="Calibri"/>
                <w:b/>
                <w:i w:val="0"/>
                <w:color w:val="000000" w:themeColor="text1"/>
                <w:sz w:val="20"/>
                <w:szCs w:val="20"/>
              </w:rPr>
              <w:t>Representantes dos Trabalhadores em Atividade</w:t>
            </w:r>
          </w:p>
        </w:tc>
      </w:tr>
      <w:tr w:rsidR="00C0069D" w:rsidRPr="002154B3" w14:paraId="28BF1647" w14:textId="77777777" w:rsidTr="006A7F19">
        <w:tc>
          <w:tcPr>
            <w:tcW w:w="5208" w:type="dxa"/>
            <w:tcBorders>
              <w:left w:val="single" w:sz="4" w:space="0" w:color="auto"/>
              <w:right w:val="single" w:sz="4" w:space="0" w:color="auto"/>
            </w:tcBorders>
          </w:tcPr>
          <w:p w14:paraId="540401AB" w14:textId="4E374B06" w:rsidR="00206F14" w:rsidRPr="002154B3" w:rsidRDefault="00206F14" w:rsidP="00D81D16">
            <w:pPr>
              <w:spacing w:after="0"/>
              <w:ind w:left="0" w:right="0" w:firstLin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M</w:t>
            </w:r>
            <w:r w:rsidR="00935748"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PS</w:t>
            </w:r>
            <w:r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 xml:space="preserve"> </w:t>
            </w:r>
            <w:r w:rsidR="00935748"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–</w:t>
            </w:r>
            <w:r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 xml:space="preserve"> </w:t>
            </w:r>
            <w:r w:rsidR="00935748"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Carlos Roberto Lupi</w:t>
            </w:r>
          </w:p>
          <w:p w14:paraId="20DF3C12" w14:textId="05F2EB70" w:rsidR="00935748" w:rsidRPr="002154B3" w:rsidRDefault="00935748" w:rsidP="00C13A98">
            <w:pPr>
              <w:spacing w:after="0"/>
              <w:ind w:left="0" w:right="0" w:firstLin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SE/MPS – Wolney Queiroz Maciel</w:t>
            </w:r>
          </w:p>
          <w:p w14:paraId="5E1F0290" w14:textId="760F6E67" w:rsidR="00334049" w:rsidRPr="002154B3" w:rsidRDefault="00935748" w:rsidP="00C13A98">
            <w:pPr>
              <w:spacing w:after="0"/>
              <w:ind w:left="0" w:right="0" w:firstLin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SRGPS/MPS – Adroaldo da Cunha Portal</w:t>
            </w:r>
          </w:p>
          <w:p w14:paraId="6228F5DE" w14:textId="5797B609" w:rsidR="00935748" w:rsidRPr="002154B3" w:rsidRDefault="00935748" w:rsidP="00C13A98">
            <w:pPr>
              <w:spacing w:after="0"/>
              <w:ind w:left="0" w:right="0" w:firstLin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SRGPS/MPS – Benedito Adalberto Brunca</w:t>
            </w:r>
          </w:p>
          <w:p w14:paraId="4A5C82C2" w14:textId="114288F3" w:rsidR="00935748" w:rsidRPr="002154B3" w:rsidRDefault="00935748" w:rsidP="00C13A98">
            <w:pPr>
              <w:spacing w:after="0"/>
              <w:ind w:left="0" w:right="0" w:firstLin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CONJUR/MPS – Felipe Cavalcante e Silva</w:t>
            </w:r>
          </w:p>
          <w:p w14:paraId="259FC722" w14:textId="172CCAD2" w:rsidR="00E611CC" w:rsidRPr="002154B3" w:rsidRDefault="00675131" w:rsidP="00C13A98">
            <w:pPr>
              <w:spacing w:after="0"/>
              <w:ind w:left="0" w:right="0" w:firstLin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CONJUR/MPS – José David Pinheiro Silvério</w:t>
            </w:r>
          </w:p>
          <w:p w14:paraId="51E69E55" w14:textId="36B36E05" w:rsidR="00935748" w:rsidRPr="002154B3" w:rsidRDefault="00935748" w:rsidP="00C13A98">
            <w:pPr>
              <w:spacing w:after="0"/>
              <w:ind w:left="0" w:right="0" w:firstLin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SRPC/MPS – Paulo Roberto dos Santos Pinto</w:t>
            </w:r>
          </w:p>
        </w:tc>
        <w:tc>
          <w:tcPr>
            <w:tcW w:w="5207" w:type="dxa"/>
            <w:tcBorders>
              <w:left w:val="single" w:sz="4" w:space="0" w:color="auto"/>
              <w:right w:val="single" w:sz="4" w:space="0" w:color="auto"/>
            </w:tcBorders>
          </w:tcPr>
          <w:p w14:paraId="310397D6" w14:textId="65244723" w:rsidR="00935748" w:rsidRPr="002154B3" w:rsidRDefault="00935748" w:rsidP="00D81D16">
            <w:pPr>
              <w:spacing w:after="0"/>
              <w:ind w:left="0" w:right="0" w:firstLin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FS – Odair Antonio B</w:t>
            </w:r>
            <w:r w:rsidR="004E78B0"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o</w:t>
            </w:r>
            <w:r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rtoloso</w:t>
            </w:r>
          </w:p>
          <w:p w14:paraId="1CBF3369" w14:textId="20A80945" w:rsidR="00C13A98" w:rsidRPr="002154B3" w:rsidRDefault="00C13A98" w:rsidP="00D81D16">
            <w:pPr>
              <w:spacing w:after="0"/>
              <w:ind w:left="0" w:right="0" w:firstLin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CONTAG – Evandro José Morello</w:t>
            </w:r>
          </w:p>
          <w:p w14:paraId="69786B30" w14:textId="5711CD61" w:rsidR="00935748" w:rsidRPr="002154B3" w:rsidRDefault="00935748" w:rsidP="00D81D16">
            <w:pPr>
              <w:spacing w:after="0"/>
              <w:ind w:left="0" w:right="0" w:firstLin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CTB – Rolando Medeiros</w:t>
            </w:r>
          </w:p>
          <w:p w14:paraId="01C61FD0" w14:textId="47B262A3" w:rsidR="00C0069D" w:rsidRPr="002154B3" w:rsidRDefault="00C0069D" w:rsidP="00D81D16">
            <w:pPr>
              <w:spacing w:after="0"/>
              <w:ind w:left="0" w:right="0" w:firstLine="0"/>
              <w:rPr>
                <w:rFonts w:ascii="Calibri" w:hAnsi="Calibri" w:cs="Calibri"/>
                <w:i w:val="0"/>
                <w:color w:val="FF0000"/>
                <w:sz w:val="20"/>
                <w:szCs w:val="20"/>
              </w:rPr>
            </w:pPr>
          </w:p>
        </w:tc>
      </w:tr>
      <w:tr w:rsidR="00C0069D" w:rsidRPr="002154B3" w14:paraId="7863FE41" w14:textId="77777777" w:rsidTr="006A7F19">
        <w:tc>
          <w:tcPr>
            <w:tcW w:w="5208" w:type="dxa"/>
            <w:tcBorders>
              <w:top w:val="single" w:sz="4" w:space="0" w:color="auto"/>
              <w:bottom w:val="single" w:sz="4" w:space="0" w:color="auto"/>
            </w:tcBorders>
          </w:tcPr>
          <w:p w14:paraId="45C65F9C" w14:textId="6E23FE2F" w:rsidR="00C0069D" w:rsidRPr="002154B3" w:rsidRDefault="00C0069D" w:rsidP="006A7F19">
            <w:pPr>
              <w:spacing w:after="116" w:line="259" w:lineRule="auto"/>
              <w:ind w:left="0" w:right="0" w:firstLine="0"/>
              <w:rPr>
                <w:rFonts w:ascii="Calibri" w:hAnsi="Calibri" w:cs="Calibri"/>
                <w:i w:val="0"/>
                <w:color w:val="FF0000"/>
                <w:sz w:val="20"/>
                <w:szCs w:val="20"/>
              </w:rPr>
            </w:pPr>
          </w:p>
        </w:tc>
        <w:tc>
          <w:tcPr>
            <w:tcW w:w="5207" w:type="dxa"/>
            <w:tcBorders>
              <w:top w:val="single" w:sz="4" w:space="0" w:color="auto"/>
              <w:bottom w:val="single" w:sz="4" w:space="0" w:color="auto"/>
            </w:tcBorders>
          </w:tcPr>
          <w:p w14:paraId="664ECEE4" w14:textId="77777777" w:rsidR="00C0069D" w:rsidRPr="002154B3" w:rsidRDefault="00C0069D" w:rsidP="006A7F19">
            <w:pPr>
              <w:spacing w:after="116" w:line="259" w:lineRule="auto"/>
              <w:ind w:left="0" w:right="0" w:firstLine="0"/>
              <w:rPr>
                <w:rFonts w:ascii="Calibri" w:hAnsi="Calibri" w:cs="Calibri"/>
                <w:i w:val="0"/>
                <w:color w:val="FF0000"/>
                <w:sz w:val="20"/>
                <w:szCs w:val="20"/>
              </w:rPr>
            </w:pPr>
          </w:p>
        </w:tc>
      </w:tr>
      <w:tr w:rsidR="00C0069D" w:rsidRPr="002154B3" w14:paraId="1082C921" w14:textId="77777777" w:rsidTr="00935748"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E065D" w14:textId="77777777" w:rsidR="00C0069D" w:rsidRPr="002154B3" w:rsidRDefault="00C0069D" w:rsidP="00D81D16">
            <w:pPr>
              <w:spacing w:after="0"/>
              <w:ind w:left="0" w:right="0" w:firstLine="0"/>
              <w:rPr>
                <w:rFonts w:ascii="Calibri" w:hAnsi="Calibri" w:cs="Calibri"/>
                <w:i w:val="0"/>
                <w:color w:val="FF0000"/>
                <w:sz w:val="20"/>
                <w:szCs w:val="20"/>
              </w:rPr>
            </w:pPr>
            <w:r w:rsidRPr="002154B3">
              <w:rPr>
                <w:rFonts w:ascii="Calibri" w:hAnsi="Calibri" w:cs="Calibri"/>
                <w:b/>
                <w:i w:val="0"/>
                <w:color w:val="000000" w:themeColor="text1"/>
                <w:sz w:val="20"/>
                <w:szCs w:val="20"/>
              </w:rPr>
              <w:t>Representantes dos Aposentados e Pensionistas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6F647" w14:textId="77777777" w:rsidR="00C0069D" w:rsidRPr="002154B3" w:rsidRDefault="00C0069D" w:rsidP="006A7F19">
            <w:pPr>
              <w:spacing w:after="116" w:line="259" w:lineRule="auto"/>
              <w:ind w:left="0" w:right="0" w:firstLine="0"/>
              <w:rPr>
                <w:rFonts w:ascii="Calibri" w:hAnsi="Calibri" w:cs="Calibri"/>
                <w:i w:val="0"/>
                <w:color w:val="FF0000"/>
                <w:sz w:val="20"/>
                <w:szCs w:val="20"/>
              </w:rPr>
            </w:pPr>
            <w:r w:rsidRPr="002154B3">
              <w:rPr>
                <w:rFonts w:ascii="Calibri" w:hAnsi="Calibri" w:cs="Calibri"/>
                <w:b/>
                <w:i w:val="0"/>
                <w:color w:val="auto"/>
                <w:sz w:val="20"/>
                <w:szCs w:val="20"/>
              </w:rPr>
              <w:t>Representantes dos Empregadores</w:t>
            </w:r>
          </w:p>
        </w:tc>
      </w:tr>
      <w:tr w:rsidR="00C0069D" w:rsidRPr="002154B3" w14:paraId="6D5357B0" w14:textId="77777777" w:rsidTr="00935748">
        <w:tc>
          <w:tcPr>
            <w:tcW w:w="5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1B53" w14:textId="5AB4251B" w:rsidR="00935748" w:rsidRPr="002154B3" w:rsidRDefault="00935748" w:rsidP="00D81D16">
            <w:pPr>
              <w:spacing w:after="0"/>
              <w:ind w:left="0" w:right="0" w:firstLin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SINTAPI/CUT – José Tadeu Peixoto da Costa</w:t>
            </w:r>
          </w:p>
          <w:p w14:paraId="34F3FB8A" w14:textId="4C006808" w:rsidR="0044486F" w:rsidRPr="002154B3" w:rsidRDefault="00C13A98" w:rsidP="00D81D16">
            <w:pPr>
              <w:spacing w:after="0"/>
              <w:ind w:left="0" w:right="0" w:firstLin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CSB – Bartolomeu Evangelista de França</w:t>
            </w:r>
          </w:p>
          <w:p w14:paraId="2BAFE3E8" w14:textId="0551D496" w:rsidR="00445C78" w:rsidRPr="002154B3" w:rsidRDefault="00935748" w:rsidP="00D81D16">
            <w:pPr>
              <w:spacing w:after="0"/>
              <w:ind w:left="0" w:right="0" w:firstLin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COBAP – Obede Muniz Teodoro</w:t>
            </w:r>
          </w:p>
          <w:p w14:paraId="74E0A2BB" w14:textId="70A5A89E" w:rsidR="00675131" w:rsidRPr="002154B3" w:rsidRDefault="00406DB1" w:rsidP="00D81D16">
            <w:pPr>
              <w:spacing w:after="0"/>
              <w:ind w:left="0" w:right="0" w:firstLin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SINDNAPI/FS – Tonia Andrea Inocentini Galleti</w:t>
            </w:r>
          </w:p>
          <w:p w14:paraId="5436B3AE" w14:textId="4BEF4095" w:rsidR="006C36BC" w:rsidRPr="002154B3" w:rsidRDefault="006C36BC" w:rsidP="00FC45A3">
            <w:pPr>
              <w:spacing w:after="0"/>
              <w:ind w:left="0" w:right="0" w:firstLin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5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62CF" w14:textId="2FEAB432" w:rsidR="00935748" w:rsidRPr="002154B3" w:rsidRDefault="00935748" w:rsidP="0044486F">
            <w:pPr>
              <w:spacing w:after="116" w:line="259" w:lineRule="auto"/>
              <w:ind w:left="0" w:right="0" w:firstLin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CNF – Rafael Baldi da Silva</w:t>
            </w:r>
          </w:p>
          <w:p w14:paraId="6D3AFFFF" w14:textId="40C980BC" w:rsidR="00935748" w:rsidRPr="002154B3" w:rsidRDefault="00935748" w:rsidP="0044486F">
            <w:pPr>
              <w:spacing w:after="116" w:line="259" w:lineRule="auto"/>
              <w:ind w:left="0" w:right="0" w:firstLin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CNC – Helio Queiroz da Silva</w:t>
            </w:r>
          </w:p>
          <w:p w14:paraId="3DEA481E" w14:textId="0D5C78E1" w:rsidR="00C13A98" w:rsidRPr="002154B3" w:rsidRDefault="00C13A98" w:rsidP="0044486F">
            <w:pPr>
              <w:spacing w:after="116" w:line="259" w:lineRule="auto"/>
              <w:ind w:left="0" w:right="0" w:firstLin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CNM – Antonio Mário Rattes de Oliveira</w:t>
            </w:r>
          </w:p>
          <w:p w14:paraId="613386C0" w14:textId="77777777" w:rsidR="00C0069D" w:rsidRPr="002154B3" w:rsidRDefault="00935748" w:rsidP="006C36BC">
            <w:pPr>
              <w:spacing w:after="116" w:line="259" w:lineRule="auto"/>
              <w:ind w:left="0" w:right="0" w:firstLin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CNA – Carolina Carvalhais Vieira de Melo</w:t>
            </w:r>
          </w:p>
          <w:p w14:paraId="0D32B4EB" w14:textId="11570860" w:rsidR="00406DB1" w:rsidRPr="002154B3" w:rsidRDefault="00406DB1" w:rsidP="006C36BC">
            <w:pPr>
              <w:spacing w:after="116" w:line="259" w:lineRule="auto"/>
              <w:ind w:left="0" w:right="0" w:firstLin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CNT – Brunno Batista Contarato</w:t>
            </w:r>
          </w:p>
        </w:tc>
      </w:tr>
    </w:tbl>
    <w:p w14:paraId="3157DD3F" w14:textId="5FDD71C0" w:rsidR="00C0069D" w:rsidRPr="002154B3" w:rsidRDefault="00C0069D" w:rsidP="00C0069D">
      <w:pPr>
        <w:suppressLineNumbers/>
        <w:spacing w:after="116" w:line="259" w:lineRule="auto"/>
        <w:ind w:left="-5" w:right="0"/>
        <w:jc w:val="left"/>
        <w:rPr>
          <w:rFonts w:ascii="Calibri" w:hAnsi="Calibri" w:cs="Calibri"/>
          <w:b/>
          <w:i w:val="0"/>
          <w:color w:val="000000" w:themeColor="text1"/>
          <w:sz w:val="24"/>
        </w:rPr>
      </w:pPr>
    </w:p>
    <w:tbl>
      <w:tblPr>
        <w:tblStyle w:val="Tabelacomgrade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8"/>
        <w:gridCol w:w="5207"/>
      </w:tblGrid>
      <w:tr w:rsidR="00C0069D" w:rsidRPr="002154B3" w14:paraId="3C6F45C4" w14:textId="77777777" w:rsidTr="006A7F19">
        <w:tc>
          <w:tcPr>
            <w:tcW w:w="10415" w:type="dxa"/>
            <w:gridSpan w:val="2"/>
          </w:tcPr>
          <w:p w14:paraId="12CF795B" w14:textId="64F36017" w:rsidR="00C0069D" w:rsidRPr="002154B3" w:rsidRDefault="00F45495" w:rsidP="006A7F19">
            <w:pPr>
              <w:spacing w:after="116" w:line="259" w:lineRule="auto"/>
              <w:ind w:left="0" w:right="0" w:firstLine="0"/>
              <w:jc w:val="center"/>
              <w:rPr>
                <w:rFonts w:ascii="Calibri" w:hAnsi="Calibri" w:cs="Calibri"/>
                <w:b/>
                <w:i w:val="0"/>
                <w:color w:val="FF0000"/>
                <w:sz w:val="20"/>
                <w:szCs w:val="20"/>
              </w:rPr>
            </w:pPr>
            <w:r w:rsidRPr="002154B3">
              <w:rPr>
                <w:rFonts w:ascii="Calibri" w:hAnsi="Calibri" w:cs="Calibri"/>
                <w:b/>
                <w:i w:val="0"/>
                <w:color w:val="000000" w:themeColor="text1"/>
                <w:sz w:val="20"/>
                <w:szCs w:val="20"/>
              </w:rPr>
              <w:t>Palestrantes/Convidados</w:t>
            </w:r>
          </w:p>
        </w:tc>
      </w:tr>
      <w:tr w:rsidR="00C0069D" w:rsidRPr="002154B3" w14:paraId="27539DAA" w14:textId="77777777" w:rsidTr="006A7F19">
        <w:tc>
          <w:tcPr>
            <w:tcW w:w="5208" w:type="dxa"/>
          </w:tcPr>
          <w:p w14:paraId="5E2E3850" w14:textId="2531F33E" w:rsidR="00362393" w:rsidRPr="002154B3" w:rsidRDefault="007767EA" w:rsidP="00BC21B8">
            <w:pPr>
              <w:spacing w:after="116" w:line="259" w:lineRule="auto"/>
              <w:ind w:left="0" w:right="0" w:firstLine="0"/>
              <w:rPr>
                <w:rFonts w:ascii="Calibri" w:hAnsi="Calibri" w:cs="Calibri"/>
                <w:i w:val="0"/>
                <w:iCs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i w:val="0"/>
                <w:iCs/>
                <w:color w:val="auto"/>
                <w:sz w:val="20"/>
                <w:szCs w:val="20"/>
              </w:rPr>
              <w:t>INSS – Ailton Nunes de Matos Junior</w:t>
            </w:r>
          </w:p>
          <w:p w14:paraId="1C2B2B53" w14:textId="3AACADF5" w:rsidR="007767EA" w:rsidRPr="002154B3" w:rsidRDefault="007767EA" w:rsidP="00BC21B8">
            <w:pPr>
              <w:spacing w:after="116" w:line="259" w:lineRule="auto"/>
              <w:ind w:left="0" w:right="0" w:firstLine="0"/>
              <w:rPr>
                <w:rFonts w:ascii="Calibri" w:hAnsi="Calibri" w:cs="Calibri"/>
                <w:i w:val="0"/>
                <w:iCs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i w:val="0"/>
                <w:iCs/>
                <w:color w:val="auto"/>
                <w:sz w:val="20"/>
                <w:szCs w:val="20"/>
              </w:rPr>
              <w:t>BACEN – Vinicius Simmer de Lima</w:t>
            </w:r>
          </w:p>
          <w:p w14:paraId="75D3238C" w14:textId="3E2ECD75" w:rsidR="007767EA" w:rsidRPr="002154B3" w:rsidRDefault="007767EA" w:rsidP="00BC21B8">
            <w:pPr>
              <w:spacing w:after="116" w:line="259" w:lineRule="auto"/>
              <w:ind w:left="0" w:right="0" w:firstLine="0"/>
              <w:rPr>
                <w:rFonts w:ascii="Calibri" w:hAnsi="Calibri" w:cs="Calibri"/>
                <w:i w:val="0"/>
                <w:iCs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i w:val="0"/>
                <w:iCs/>
                <w:color w:val="auto"/>
                <w:sz w:val="20"/>
                <w:szCs w:val="20"/>
              </w:rPr>
              <w:t>FEBRABAN - Sergio Luiz Martins Giannella</w:t>
            </w:r>
          </w:p>
          <w:p w14:paraId="4C9C1B8F" w14:textId="241653AE" w:rsidR="007767EA" w:rsidRPr="002154B3" w:rsidRDefault="007767EA" w:rsidP="00BC21B8">
            <w:pPr>
              <w:spacing w:after="116" w:line="259" w:lineRule="auto"/>
              <w:ind w:left="0" w:right="0" w:firstLine="0"/>
              <w:rPr>
                <w:rFonts w:ascii="Calibri" w:hAnsi="Calibri" w:cs="Calibri"/>
                <w:i w:val="0"/>
                <w:iCs/>
                <w:color w:val="auto"/>
                <w:sz w:val="20"/>
                <w:szCs w:val="20"/>
              </w:rPr>
            </w:pPr>
            <w:r w:rsidRPr="002154B3">
              <w:rPr>
                <w:rFonts w:ascii="Calibri" w:hAnsi="Calibri" w:cs="Calibri"/>
                <w:i w:val="0"/>
                <w:iCs/>
                <w:color w:val="auto"/>
                <w:sz w:val="20"/>
                <w:szCs w:val="20"/>
              </w:rPr>
              <w:t>CRPS/MPS – Ana Cristina Viana Silveira</w:t>
            </w:r>
          </w:p>
          <w:p w14:paraId="13D44267" w14:textId="57C9B51C" w:rsidR="00F45495" w:rsidRPr="002154B3" w:rsidRDefault="00F45495" w:rsidP="00BC21B8">
            <w:pPr>
              <w:spacing w:after="116" w:line="259" w:lineRule="auto"/>
              <w:ind w:left="0" w:right="0" w:firstLine="0"/>
              <w:rPr>
                <w:rFonts w:ascii="Calibri" w:hAnsi="Calibri" w:cs="Calibri"/>
                <w:i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207" w:type="dxa"/>
          </w:tcPr>
          <w:p w14:paraId="510426DC" w14:textId="32375A22" w:rsidR="002D7FB3" w:rsidRPr="002154B3" w:rsidRDefault="002D7FB3" w:rsidP="002D7FB3">
            <w:pPr>
              <w:spacing w:after="116" w:line="259" w:lineRule="auto"/>
              <w:ind w:left="0" w:right="0" w:firstLine="0"/>
              <w:rPr>
                <w:rFonts w:ascii="Calibri" w:hAnsi="Calibri" w:cs="Calibri"/>
                <w:i w:val="0"/>
                <w:iCs/>
                <w:color w:val="auto"/>
                <w:sz w:val="20"/>
                <w:szCs w:val="20"/>
              </w:rPr>
            </w:pPr>
          </w:p>
        </w:tc>
      </w:tr>
    </w:tbl>
    <w:p w14:paraId="3D4CFDDC" w14:textId="197D69D7" w:rsidR="00C0069D" w:rsidRPr="002154B3" w:rsidRDefault="00C0069D" w:rsidP="00C0069D">
      <w:pPr>
        <w:suppressLineNumbers/>
        <w:spacing w:after="160" w:line="259" w:lineRule="auto"/>
        <w:ind w:left="0" w:right="0" w:firstLine="0"/>
        <w:jc w:val="left"/>
        <w:rPr>
          <w:rFonts w:ascii="Calibri" w:hAnsi="Calibri" w:cs="Calibri"/>
          <w:b/>
          <w:i w:val="0"/>
          <w:sz w:val="24"/>
        </w:rPr>
      </w:pPr>
    </w:p>
    <w:p w14:paraId="6111E758" w14:textId="4BC0E293" w:rsidR="002C01DB" w:rsidRPr="002154B3" w:rsidRDefault="002C01DB" w:rsidP="00C0069D">
      <w:pPr>
        <w:suppressLineNumbers/>
        <w:spacing w:after="160" w:line="259" w:lineRule="auto"/>
        <w:ind w:left="0" w:right="0" w:firstLine="0"/>
        <w:jc w:val="left"/>
        <w:rPr>
          <w:rFonts w:ascii="Calibri" w:hAnsi="Calibri" w:cs="Calibri"/>
          <w:b/>
          <w:i w:val="0"/>
          <w:sz w:val="24"/>
        </w:rPr>
      </w:pPr>
    </w:p>
    <w:p w14:paraId="41C0FB8B" w14:textId="1DBD14A5" w:rsidR="002C01DB" w:rsidRPr="002154B3" w:rsidRDefault="002C01DB" w:rsidP="00C0069D">
      <w:pPr>
        <w:suppressLineNumbers/>
        <w:spacing w:after="160" w:line="259" w:lineRule="auto"/>
        <w:ind w:left="0" w:right="0" w:firstLine="0"/>
        <w:jc w:val="left"/>
        <w:rPr>
          <w:rFonts w:ascii="Calibri" w:hAnsi="Calibri" w:cs="Calibri"/>
          <w:b/>
          <w:i w:val="0"/>
          <w:sz w:val="24"/>
        </w:rPr>
      </w:pPr>
    </w:p>
    <w:p w14:paraId="79CDC74B" w14:textId="666381C7" w:rsidR="00252682" w:rsidRPr="002154B3" w:rsidRDefault="00252682" w:rsidP="00C0069D">
      <w:pPr>
        <w:suppressLineNumbers/>
        <w:spacing w:after="160" w:line="259" w:lineRule="auto"/>
        <w:ind w:left="0" w:right="0" w:firstLine="0"/>
        <w:jc w:val="left"/>
        <w:rPr>
          <w:rFonts w:ascii="Calibri" w:hAnsi="Calibri" w:cs="Calibri"/>
          <w:b/>
          <w:i w:val="0"/>
          <w:sz w:val="24"/>
        </w:rPr>
      </w:pPr>
    </w:p>
    <w:p w14:paraId="2A86AF95" w14:textId="77777777" w:rsidR="00252682" w:rsidRPr="002154B3" w:rsidRDefault="00252682" w:rsidP="00C0069D">
      <w:pPr>
        <w:suppressLineNumbers/>
        <w:spacing w:after="160" w:line="259" w:lineRule="auto"/>
        <w:ind w:left="0" w:right="0" w:firstLine="0"/>
        <w:jc w:val="left"/>
        <w:rPr>
          <w:rFonts w:ascii="Calibri" w:hAnsi="Calibri" w:cs="Calibri"/>
          <w:b/>
          <w:i w:val="0"/>
          <w:sz w:val="24"/>
        </w:rPr>
      </w:pPr>
    </w:p>
    <w:p w14:paraId="74A32BCC" w14:textId="77777777" w:rsidR="00BC21B8" w:rsidRPr="002154B3" w:rsidRDefault="00BC21B8" w:rsidP="00C0069D">
      <w:pPr>
        <w:suppressLineNumbers/>
        <w:spacing w:after="160" w:line="259" w:lineRule="auto"/>
        <w:ind w:left="0" w:right="0" w:firstLine="0"/>
        <w:jc w:val="left"/>
        <w:rPr>
          <w:rFonts w:ascii="Calibri" w:hAnsi="Calibri" w:cs="Calibri"/>
          <w:b/>
          <w:i w:val="0"/>
          <w:sz w:val="24"/>
        </w:rPr>
      </w:pPr>
    </w:p>
    <w:p w14:paraId="3DAF22F3" w14:textId="5D025EC8" w:rsidR="00C240C0" w:rsidRPr="002154B3" w:rsidRDefault="00C240C0" w:rsidP="003B7FEA">
      <w:pPr>
        <w:suppressLineNumbers/>
        <w:spacing w:after="160" w:line="259" w:lineRule="auto"/>
        <w:ind w:left="0" w:right="0" w:firstLine="0"/>
        <w:jc w:val="left"/>
        <w:rPr>
          <w:rFonts w:ascii="Calibri" w:hAnsi="Calibri" w:cs="Calibri"/>
          <w:b/>
          <w:i w:val="0"/>
        </w:rPr>
      </w:pPr>
    </w:p>
    <w:p w14:paraId="1614F287" w14:textId="35EF702C" w:rsidR="00504C7F" w:rsidRPr="002154B3" w:rsidRDefault="00504C7F" w:rsidP="00C240C0">
      <w:pPr>
        <w:pStyle w:val="Ttulo2"/>
        <w:spacing w:before="240" w:after="0" w:line="36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2154B3">
        <w:rPr>
          <w:rFonts w:ascii="Calibri" w:hAnsi="Calibri" w:cs="Calibri"/>
          <w:sz w:val="22"/>
        </w:rPr>
        <w:lastRenderedPageBreak/>
        <w:t xml:space="preserve">I </w:t>
      </w:r>
      <w:r w:rsidRPr="002154B3">
        <w:rPr>
          <w:rFonts w:ascii="Calibri" w:hAnsi="Calibri" w:cs="Calibri"/>
          <w:color w:val="auto"/>
          <w:sz w:val="22"/>
        </w:rPr>
        <w:t xml:space="preserve">– ABERTURA </w:t>
      </w:r>
    </w:p>
    <w:p w14:paraId="397D3F56" w14:textId="6C6137D1" w:rsidR="00A60D66" w:rsidRPr="002154B3" w:rsidRDefault="00504C7F" w:rsidP="002C12FD">
      <w:pPr>
        <w:spacing w:after="0"/>
        <w:ind w:left="-5" w:right="0"/>
        <w:rPr>
          <w:rFonts w:ascii="Calibri" w:hAnsi="Calibri" w:cs="Calibri"/>
          <w:i w:val="0"/>
          <w:color w:val="auto"/>
        </w:rPr>
      </w:pPr>
      <w:r w:rsidRPr="002154B3">
        <w:rPr>
          <w:rFonts w:ascii="Calibri" w:hAnsi="Calibri" w:cs="Calibri"/>
          <w:i w:val="0"/>
          <w:color w:val="auto"/>
        </w:rPr>
        <w:t xml:space="preserve">Presidindo a mesa, o </w:t>
      </w:r>
      <w:r w:rsidR="00F45495" w:rsidRPr="002154B3">
        <w:rPr>
          <w:rFonts w:ascii="Calibri" w:hAnsi="Calibri" w:cs="Calibri"/>
          <w:b/>
          <w:i w:val="0"/>
          <w:color w:val="auto"/>
        </w:rPr>
        <w:t>Presidente</w:t>
      </w:r>
      <w:r w:rsidR="002D2193" w:rsidRPr="002154B3">
        <w:rPr>
          <w:rFonts w:ascii="Calibri" w:hAnsi="Calibri" w:cs="Calibri"/>
          <w:b/>
          <w:i w:val="0"/>
          <w:color w:val="auto"/>
        </w:rPr>
        <w:t xml:space="preserve"> </w:t>
      </w:r>
      <w:r w:rsidR="00346D40" w:rsidRPr="002154B3">
        <w:rPr>
          <w:rFonts w:ascii="Calibri" w:hAnsi="Calibri" w:cs="Calibri"/>
          <w:b/>
          <w:i w:val="0"/>
          <w:color w:val="auto"/>
        </w:rPr>
        <w:t xml:space="preserve">Sr. </w:t>
      </w:r>
      <w:r w:rsidR="00F45495" w:rsidRPr="002154B3">
        <w:rPr>
          <w:rFonts w:ascii="Calibri" w:hAnsi="Calibri" w:cs="Calibri"/>
          <w:b/>
          <w:i w:val="0"/>
          <w:color w:val="auto"/>
        </w:rPr>
        <w:t>Carlos</w:t>
      </w:r>
      <w:r w:rsidR="00104A05">
        <w:rPr>
          <w:rFonts w:ascii="Calibri" w:hAnsi="Calibri" w:cs="Calibri"/>
          <w:b/>
          <w:i w:val="0"/>
          <w:color w:val="auto"/>
        </w:rPr>
        <w:t xml:space="preserve"> Roberto</w:t>
      </w:r>
      <w:r w:rsidR="00F45495" w:rsidRPr="002154B3">
        <w:rPr>
          <w:rFonts w:ascii="Calibri" w:hAnsi="Calibri" w:cs="Calibri"/>
          <w:b/>
          <w:i w:val="0"/>
          <w:color w:val="auto"/>
        </w:rPr>
        <w:t xml:space="preserve"> Lupi </w:t>
      </w:r>
      <w:r w:rsidRPr="002154B3">
        <w:rPr>
          <w:rFonts w:ascii="Calibri" w:hAnsi="Calibri" w:cs="Calibri"/>
          <w:i w:val="0"/>
          <w:color w:val="auto"/>
        </w:rPr>
        <w:t>abriu a 2</w:t>
      </w:r>
      <w:r w:rsidR="00BC21B8" w:rsidRPr="002154B3">
        <w:rPr>
          <w:rFonts w:ascii="Calibri" w:hAnsi="Calibri" w:cs="Calibri"/>
          <w:i w:val="0"/>
          <w:color w:val="auto"/>
        </w:rPr>
        <w:t>9</w:t>
      </w:r>
      <w:r w:rsidR="00CC734A" w:rsidRPr="002154B3">
        <w:rPr>
          <w:rFonts w:ascii="Calibri" w:hAnsi="Calibri" w:cs="Calibri"/>
          <w:i w:val="0"/>
          <w:color w:val="auto"/>
        </w:rPr>
        <w:t>6</w:t>
      </w:r>
      <w:r w:rsidRPr="002154B3">
        <w:rPr>
          <w:rFonts w:ascii="Calibri" w:hAnsi="Calibri" w:cs="Calibri"/>
          <w:i w:val="0"/>
          <w:color w:val="auto"/>
        </w:rPr>
        <w:t xml:space="preserve">ª Reunião </w:t>
      </w:r>
      <w:r w:rsidR="00252606" w:rsidRPr="002154B3">
        <w:rPr>
          <w:rFonts w:ascii="Calibri" w:hAnsi="Calibri" w:cs="Calibri"/>
          <w:i w:val="0"/>
          <w:color w:val="auto"/>
        </w:rPr>
        <w:t>O</w:t>
      </w:r>
      <w:r w:rsidRPr="002154B3">
        <w:rPr>
          <w:rFonts w:ascii="Calibri" w:hAnsi="Calibri" w:cs="Calibri"/>
          <w:i w:val="0"/>
          <w:color w:val="auto"/>
        </w:rPr>
        <w:t>rdinária do Conselho N</w:t>
      </w:r>
      <w:r w:rsidR="006E164F" w:rsidRPr="002154B3">
        <w:rPr>
          <w:rFonts w:ascii="Calibri" w:hAnsi="Calibri" w:cs="Calibri"/>
          <w:i w:val="0"/>
          <w:color w:val="auto"/>
        </w:rPr>
        <w:t>acional de Previdência Social (</w:t>
      </w:r>
      <w:r w:rsidRPr="002154B3">
        <w:rPr>
          <w:rFonts w:ascii="Calibri" w:hAnsi="Calibri" w:cs="Calibri"/>
          <w:i w:val="0"/>
          <w:color w:val="auto"/>
        </w:rPr>
        <w:t>CNPS</w:t>
      </w:r>
      <w:r w:rsidR="006E164F" w:rsidRPr="002154B3">
        <w:rPr>
          <w:rFonts w:ascii="Calibri" w:hAnsi="Calibri" w:cs="Calibri"/>
          <w:i w:val="0"/>
          <w:color w:val="auto"/>
        </w:rPr>
        <w:t>)</w:t>
      </w:r>
      <w:r w:rsidR="00BC21B8" w:rsidRPr="002154B3">
        <w:rPr>
          <w:rFonts w:ascii="Calibri" w:hAnsi="Calibri" w:cs="Calibri"/>
          <w:i w:val="0"/>
          <w:color w:val="auto"/>
        </w:rPr>
        <w:t xml:space="preserve">, </w:t>
      </w:r>
      <w:r w:rsidR="006624B0" w:rsidRPr="002154B3">
        <w:rPr>
          <w:rFonts w:ascii="Calibri" w:hAnsi="Calibri" w:cs="Calibri"/>
          <w:i w:val="0"/>
          <w:color w:val="auto"/>
        </w:rPr>
        <w:t xml:space="preserve">agradecendo a presença de todos(as). </w:t>
      </w:r>
    </w:p>
    <w:p w14:paraId="00AD3467" w14:textId="7CE4FD3F" w:rsidR="00504C7F" w:rsidRPr="002154B3" w:rsidRDefault="00E3099A" w:rsidP="00C240C0">
      <w:pPr>
        <w:spacing w:before="240" w:after="0"/>
        <w:ind w:left="0" w:right="0" w:firstLine="0"/>
        <w:jc w:val="left"/>
        <w:rPr>
          <w:rFonts w:ascii="Calibri" w:hAnsi="Calibri" w:cs="Calibri"/>
          <w:b/>
          <w:i w:val="0"/>
        </w:rPr>
      </w:pPr>
      <w:r w:rsidRPr="002154B3">
        <w:rPr>
          <w:rFonts w:ascii="Calibri" w:hAnsi="Calibri" w:cs="Calibri"/>
          <w:b/>
          <w:i w:val="0"/>
        </w:rPr>
        <w:t xml:space="preserve">II – ORDEM DO DIA </w:t>
      </w:r>
    </w:p>
    <w:p w14:paraId="34290BAB" w14:textId="61AEBD74" w:rsidR="00815480" w:rsidRPr="0006232E" w:rsidRDefault="0044486F" w:rsidP="4F5FE749">
      <w:pPr>
        <w:spacing w:after="0"/>
        <w:ind w:left="0" w:right="0" w:firstLine="0"/>
        <w:rPr>
          <w:rFonts w:ascii="Calibri" w:hAnsi="Calibri" w:cs="Calibri"/>
          <w:i w:val="0"/>
          <w:color w:val="auto"/>
        </w:rPr>
      </w:pPr>
      <w:r w:rsidRPr="4F5FE749">
        <w:rPr>
          <w:rFonts w:ascii="Calibri" w:hAnsi="Calibri" w:cs="Calibri"/>
          <w:i w:val="0"/>
          <w:color w:val="auto"/>
        </w:rPr>
        <w:t xml:space="preserve">O </w:t>
      </w:r>
      <w:r w:rsidRPr="4F5FE749">
        <w:rPr>
          <w:rFonts w:ascii="Calibri" w:hAnsi="Calibri" w:cs="Calibri"/>
          <w:b/>
          <w:bCs/>
          <w:i w:val="0"/>
          <w:color w:val="auto"/>
        </w:rPr>
        <w:t>Sr. Presidente</w:t>
      </w:r>
      <w:r w:rsidRPr="4F5FE749">
        <w:rPr>
          <w:rFonts w:ascii="Calibri" w:hAnsi="Calibri" w:cs="Calibri"/>
          <w:i w:val="0"/>
          <w:color w:val="auto"/>
        </w:rPr>
        <w:t xml:space="preserve"> </w:t>
      </w:r>
      <w:r w:rsidR="003A1CFD">
        <w:rPr>
          <w:rFonts w:ascii="Calibri" w:hAnsi="Calibri" w:cs="Calibri"/>
          <w:i w:val="0"/>
          <w:color w:val="auto"/>
        </w:rPr>
        <w:t>expôs</w:t>
      </w:r>
      <w:r w:rsidR="003A1CFD" w:rsidRPr="4F5FE749">
        <w:rPr>
          <w:rFonts w:ascii="Calibri" w:hAnsi="Calibri" w:cs="Calibri"/>
          <w:i w:val="0"/>
          <w:color w:val="auto"/>
        </w:rPr>
        <w:t xml:space="preserve"> </w:t>
      </w:r>
      <w:r w:rsidRPr="4F5FE749">
        <w:rPr>
          <w:rFonts w:ascii="Calibri" w:hAnsi="Calibri" w:cs="Calibri"/>
          <w:i w:val="0"/>
          <w:color w:val="auto"/>
        </w:rPr>
        <w:t>a pauta da reunião: I – Abertura</w:t>
      </w:r>
      <w:r w:rsidR="00455083" w:rsidRPr="4F5FE749">
        <w:rPr>
          <w:rFonts w:ascii="Calibri" w:hAnsi="Calibri" w:cs="Calibri"/>
          <w:i w:val="0"/>
          <w:color w:val="auto"/>
        </w:rPr>
        <w:t>;</w:t>
      </w:r>
      <w:r w:rsidR="00D05B97" w:rsidRPr="4F5FE749">
        <w:rPr>
          <w:rFonts w:ascii="Calibri" w:hAnsi="Calibri" w:cs="Calibri"/>
          <w:i w:val="0"/>
          <w:color w:val="auto"/>
        </w:rPr>
        <w:t xml:space="preserve"> II </w:t>
      </w:r>
      <w:r w:rsidR="0015738D" w:rsidRPr="4F5FE749">
        <w:rPr>
          <w:rFonts w:ascii="Calibri" w:hAnsi="Calibri" w:cs="Calibri"/>
          <w:i w:val="0"/>
          <w:color w:val="auto"/>
        </w:rPr>
        <w:t>– Ordem do Dia:</w:t>
      </w:r>
      <w:r w:rsidR="00530E6C" w:rsidRPr="4F5FE749">
        <w:rPr>
          <w:rFonts w:ascii="Calibri" w:hAnsi="Calibri" w:cs="Calibri"/>
          <w:i w:val="0"/>
          <w:color w:val="auto"/>
        </w:rPr>
        <w:t xml:space="preserve"> 1) Carteira do Beneficiário do INSS</w:t>
      </w:r>
      <w:r w:rsidR="009645D2" w:rsidRPr="4F5FE749">
        <w:rPr>
          <w:rFonts w:ascii="Calibri" w:hAnsi="Calibri" w:cs="Calibri"/>
          <w:i w:val="0"/>
          <w:color w:val="auto"/>
        </w:rPr>
        <w:t>:</w:t>
      </w:r>
      <w:r w:rsidR="00530E6C" w:rsidRPr="4F5FE749">
        <w:rPr>
          <w:rFonts w:ascii="Calibri" w:hAnsi="Calibri" w:cs="Calibri"/>
          <w:i w:val="0"/>
          <w:color w:val="auto"/>
        </w:rPr>
        <w:t xml:space="preserve"> Ailton Nunes de Matos Junior</w:t>
      </w:r>
      <w:r w:rsidR="009645D2" w:rsidRPr="4F5FE749">
        <w:rPr>
          <w:rFonts w:ascii="Calibri" w:hAnsi="Calibri" w:cs="Calibri"/>
          <w:i w:val="0"/>
          <w:color w:val="auto"/>
        </w:rPr>
        <w:t>,</w:t>
      </w:r>
      <w:r w:rsidR="00530E6C" w:rsidRPr="4F5FE749">
        <w:rPr>
          <w:rFonts w:ascii="Calibri" w:hAnsi="Calibri" w:cs="Calibri"/>
          <w:i w:val="0"/>
          <w:color w:val="auto"/>
        </w:rPr>
        <w:t xml:space="preserve"> Diretor de Tecnologia da Informação do INSS</w:t>
      </w:r>
      <w:r w:rsidR="009645D2" w:rsidRPr="4F5FE749">
        <w:rPr>
          <w:rFonts w:ascii="Calibri" w:hAnsi="Calibri" w:cs="Calibri"/>
          <w:i w:val="0"/>
          <w:color w:val="auto"/>
        </w:rPr>
        <w:t>;</w:t>
      </w:r>
      <w:r w:rsidR="00530E6C" w:rsidRPr="4F5FE749">
        <w:rPr>
          <w:rFonts w:ascii="Calibri" w:hAnsi="Calibri" w:cs="Calibri"/>
          <w:i w:val="0"/>
          <w:color w:val="auto"/>
        </w:rPr>
        <w:t xml:space="preserve"> 2) Média das taxas de consignados praticadas após a redução das taxas do teto</w:t>
      </w:r>
      <w:r w:rsidR="009645D2" w:rsidRPr="4F5FE749">
        <w:rPr>
          <w:rFonts w:ascii="Calibri" w:hAnsi="Calibri" w:cs="Calibri"/>
          <w:i w:val="0"/>
          <w:color w:val="auto"/>
        </w:rPr>
        <w:t>:</w:t>
      </w:r>
      <w:r w:rsidR="00530E6C" w:rsidRPr="4F5FE749">
        <w:rPr>
          <w:rFonts w:ascii="Calibri" w:hAnsi="Calibri" w:cs="Calibri"/>
          <w:i w:val="0"/>
          <w:color w:val="auto"/>
        </w:rPr>
        <w:t xml:space="preserve"> Vinicius Simmer de Lima</w:t>
      </w:r>
      <w:r w:rsidR="009645D2" w:rsidRPr="4F5FE749">
        <w:rPr>
          <w:rFonts w:ascii="Calibri" w:hAnsi="Calibri" w:cs="Calibri"/>
          <w:i w:val="0"/>
          <w:color w:val="auto"/>
        </w:rPr>
        <w:t>,</w:t>
      </w:r>
      <w:r w:rsidR="00530E6C" w:rsidRPr="4F5FE749">
        <w:rPr>
          <w:rFonts w:ascii="Calibri" w:hAnsi="Calibri" w:cs="Calibri"/>
          <w:i w:val="0"/>
          <w:color w:val="auto"/>
        </w:rPr>
        <w:t xml:space="preserve"> Chefe Adjunto do Departamento de Monitoramento do Sistema Financeiro </w:t>
      </w:r>
      <w:r w:rsidR="00036FA6" w:rsidRPr="4F5FE749">
        <w:rPr>
          <w:rFonts w:ascii="Calibri" w:hAnsi="Calibri" w:cs="Calibri"/>
          <w:i w:val="0"/>
          <w:color w:val="auto"/>
        </w:rPr>
        <w:t xml:space="preserve">do </w:t>
      </w:r>
      <w:r w:rsidR="00530E6C" w:rsidRPr="4F5FE749">
        <w:rPr>
          <w:rFonts w:ascii="Calibri" w:hAnsi="Calibri" w:cs="Calibri"/>
          <w:i w:val="0"/>
          <w:color w:val="auto"/>
        </w:rPr>
        <w:t>Banco Central</w:t>
      </w:r>
      <w:r w:rsidR="00036FA6" w:rsidRPr="4F5FE749">
        <w:rPr>
          <w:rFonts w:ascii="Calibri" w:hAnsi="Calibri" w:cs="Calibri"/>
          <w:i w:val="0"/>
          <w:color w:val="auto"/>
        </w:rPr>
        <w:t>;</w:t>
      </w:r>
      <w:r w:rsidR="00530E6C" w:rsidRPr="4F5FE749">
        <w:rPr>
          <w:rFonts w:ascii="Calibri" w:hAnsi="Calibri" w:cs="Calibri"/>
          <w:i w:val="0"/>
          <w:color w:val="auto"/>
        </w:rPr>
        <w:t xml:space="preserve"> 3) Autorregulação do Crédito Consignado – </w:t>
      </w:r>
      <w:r w:rsidR="00036FA6" w:rsidRPr="4F5FE749">
        <w:rPr>
          <w:rFonts w:ascii="Calibri" w:hAnsi="Calibri" w:cs="Calibri"/>
          <w:i w:val="0"/>
          <w:color w:val="auto"/>
        </w:rPr>
        <w:t>A</w:t>
      </w:r>
      <w:r w:rsidR="00530E6C" w:rsidRPr="4F5FE749">
        <w:rPr>
          <w:rFonts w:ascii="Calibri" w:hAnsi="Calibri" w:cs="Calibri"/>
          <w:i w:val="0"/>
          <w:color w:val="auto"/>
        </w:rPr>
        <w:t>spectos evolutivos</w:t>
      </w:r>
      <w:r w:rsidR="00036FA6" w:rsidRPr="4F5FE749">
        <w:rPr>
          <w:rFonts w:ascii="Calibri" w:hAnsi="Calibri" w:cs="Calibri"/>
          <w:i w:val="0"/>
          <w:color w:val="auto"/>
        </w:rPr>
        <w:t>:</w:t>
      </w:r>
      <w:r w:rsidR="00530E6C" w:rsidRPr="4F5FE749">
        <w:rPr>
          <w:rFonts w:ascii="Calibri" w:hAnsi="Calibri" w:cs="Calibri"/>
          <w:i w:val="0"/>
          <w:color w:val="auto"/>
        </w:rPr>
        <w:t xml:space="preserve"> Rafael Baldi da Silva</w:t>
      </w:r>
      <w:r w:rsidR="00036FA6" w:rsidRPr="4F5FE749">
        <w:rPr>
          <w:rFonts w:ascii="Calibri" w:hAnsi="Calibri" w:cs="Calibri"/>
          <w:i w:val="0"/>
          <w:color w:val="auto"/>
        </w:rPr>
        <w:t>,</w:t>
      </w:r>
      <w:r w:rsidR="00530E6C" w:rsidRPr="4F5FE749">
        <w:rPr>
          <w:rFonts w:ascii="Calibri" w:hAnsi="Calibri" w:cs="Calibri"/>
          <w:i w:val="0"/>
          <w:color w:val="auto"/>
        </w:rPr>
        <w:t xml:space="preserve"> Diretor Adjunto de Produtos da Federação Brasileira de Bancos (F</w:t>
      </w:r>
      <w:r w:rsidR="007C2B84" w:rsidRPr="4F5FE749">
        <w:rPr>
          <w:rFonts w:ascii="Calibri" w:hAnsi="Calibri" w:cs="Calibri"/>
          <w:i w:val="0"/>
          <w:color w:val="auto"/>
        </w:rPr>
        <w:t>EBRABAN</w:t>
      </w:r>
      <w:r w:rsidR="00530E6C" w:rsidRPr="4F5FE749">
        <w:rPr>
          <w:rFonts w:ascii="Calibri" w:hAnsi="Calibri" w:cs="Calibri"/>
          <w:i w:val="0"/>
          <w:color w:val="auto"/>
        </w:rPr>
        <w:t>)</w:t>
      </w:r>
      <w:r w:rsidR="007C2B84" w:rsidRPr="4F5FE749">
        <w:rPr>
          <w:rFonts w:ascii="Calibri" w:hAnsi="Calibri" w:cs="Calibri"/>
          <w:i w:val="0"/>
          <w:color w:val="auto"/>
        </w:rPr>
        <w:t xml:space="preserve"> e</w:t>
      </w:r>
      <w:r w:rsidR="00530E6C" w:rsidRPr="4F5FE749">
        <w:rPr>
          <w:rFonts w:ascii="Calibri" w:hAnsi="Calibri" w:cs="Calibri"/>
          <w:i w:val="0"/>
          <w:color w:val="auto"/>
        </w:rPr>
        <w:t xml:space="preserve"> Sergio Luiz Martins Giannella</w:t>
      </w:r>
      <w:r w:rsidR="007C2B84" w:rsidRPr="4F5FE749">
        <w:rPr>
          <w:rFonts w:ascii="Calibri" w:hAnsi="Calibri" w:cs="Calibri"/>
          <w:i w:val="0"/>
          <w:color w:val="auto"/>
        </w:rPr>
        <w:t>,</w:t>
      </w:r>
      <w:r w:rsidR="00530E6C" w:rsidRPr="4F5FE749">
        <w:rPr>
          <w:rFonts w:ascii="Calibri" w:hAnsi="Calibri" w:cs="Calibri"/>
          <w:i w:val="0"/>
          <w:color w:val="auto"/>
        </w:rPr>
        <w:t xml:space="preserve"> Gerente de Qualidade da Federação Brasileira de Bancos (F</w:t>
      </w:r>
      <w:r w:rsidR="007C2B84" w:rsidRPr="4F5FE749">
        <w:rPr>
          <w:rFonts w:ascii="Calibri" w:hAnsi="Calibri" w:cs="Calibri"/>
          <w:i w:val="0"/>
          <w:color w:val="auto"/>
        </w:rPr>
        <w:t>EBRABAN</w:t>
      </w:r>
      <w:r w:rsidR="00530E6C" w:rsidRPr="4F5FE749">
        <w:rPr>
          <w:rFonts w:ascii="Calibri" w:hAnsi="Calibri" w:cs="Calibri"/>
          <w:i w:val="0"/>
          <w:color w:val="auto"/>
        </w:rPr>
        <w:t>)</w:t>
      </w:r>
      <w:r w:rsidR="007C2B84" w:rsidRPr="4F5FE749">
        <w:rPr>
          <w:rFonts w:ascii="Calibri" w:hAnsi="Calibri" w:cs="Calibri"/>
          <w:i w:val="0"/>
          <w:color w:val="auto"/>
        </w:rPr>
        <w:t>;</w:t>
      </w:r>
      <w:r w:rsidR="00530E6C" w:rsidRPr="4F5FE749">
        <w:rPr>
          <w:rFonts w:ascii="Calibri" w:hAnsi="Calibri" w:cs="Calibri"/>
          <w:i w:val="0"/>
          <w:color w:val="auto"/>
        </w:rPr>
        <w:t xml:space="preserve"> 4) Conselho de Recursos da Previdência Social – Evolução das demandas</w:t>
      </w:r>
      <w:r w:rsidR="007C2B84" w:rsidRPr="4F5FE749">
        <w:rPr>
          <w:rFonts w:ascii="Calibri" w:hAnsi="Calibri" w:cs="Calibri"/>
          <w:i w:val="0"/>
          <w:color w:val="auto"/>
        </w:rPr>
        <w:t>:</w:t>
      </w:r>
      <w:r w:rsidR="00133589" w:rsidRPr="4F5FE749">
        <w:rPr>
          <w:rFonts w:ascii="Calibri" w:hAnsi="Calibri" w:cs="Calibri"/>
          <w:i w:val="0"/>
          <w:color w:val="auto"/>
        </w:rPr>
        <w:t xml:space="preserve"> </w:t>
      </w:r>
      <w:r w:rsidR="00530E6C" w:rsidRPr="4F5FE749">
        <w:rPr>
          <w:rFonts w:ascii="Calibri" w:hAnsi="Calibri" w:cs="Calibri"/>
          <w:i w:val="0"/>
          <w:color w:val="auto"/>
        </w:rPr>
        <w:t>Ana Cristina Viana Silveira</w:t>
      </w:r>
      <w:r w:rsidR="00133589" w:rsidRPr="4F5FE749">
        <w:rPr>
          <w:rFonts w:ascii="Calibri" w:hAnsi="Calibri" w:cs="Calibri"/>
          <w:i w:val="0"/>
          <w:color w:val="auto"/>
        </w:rPr>
        <w:t>,</w:t>
      </w:r>
      <w:r w:rsidR="00530E6C" w:rsidRPr="4F5FE749">
        <w:rPr>
          <w:rFonts w:ascii="Calibri" w:hAnsi="Calibri" w:cs="Calibri"/>
          <w:i w:val="0"/>
          <w:color w:val="auto"/>
        </w:rPr>
        <w:t xml:space="preserve"> Presidente do CRPS</w:t>
      </w:r>
      <w:r w:rsidR="00133589" w:rsidRPr="4F5FE749">
        <w:rPr>
          <w:rFonts w:ascii="Calibri" w:hAnsi="Calibri" w:cs="Calibri"/>
          <w:i w:val="0"/>
          <w:color w:val="auto"/>
        </w:rPr>
        <w:t xml:space="preserve">; </w:t>
      </w:r>
      <w:r w:rsidR="007B3445" w:rsidRPr="4F5FE749">
        <w:rPr>
          <w:rFonts w:ascii="Calibri" w:hAnsi="Calibri" w:cs="Calibri"/>
          <w:i w:val="0"/>
          <w:color w:val="auto"/>
        </w:rPr>
        <w:t>e</w:t>
      </w:r>
      <w:r w:rsidR="00FA01FC" w:rsidRPr="4F5FE749">
        <w:rPr>
          <w:rFonts w:ascii="Calibri" w:hAnsi="Calibri" w:cs="Calibri"/>
          <w:i w:val="0"/>
          <w:color w:val="auto"/>
        </w:rPr>
        <w:t xml:space="preserve"> I</w:t>
      </w:r>
      <w:r w:rsidR="00C93414" w:rsidRPr="4F5FE749">
        <w:rPr>
          <w:rFonts w:ascii="Calibri" w:hAnsi="Calibri" w:cs="Calibri"/>
          <w:i w:val="0"/>
          <w:color w:val="auto"/>
        </w:rPr>
        <w:t>II</w:t>
      </w:r>
      <w:r w:rsidR="00FA01FC" w:rsidRPr="4F5FE749">
        <w:rPr>
          <w:rFonts w:ascii="Calibri" w:hAnsi="Calibri" w:cs="Calibri"/>
          <w:i w:val="0"/>
          <w:color w:val="auto"/>
        </w:rPr>
        <w:t xml:space="preserve"> – Encerramento.</w:t>
      </w:r>
      <w:r w:rsidR="00405F00" w:rsidRPr="4F5FE749">
        <w:rPr>
          <w:rFonts w:ascii="Calibri" w:hAnsi="Calibri" w:cs="Calibri"/>
          <w:i w:val="0"/>
          <w:color w:val="auto"/>
        </w:rPr>
        <w:t xml:space="preserve"> </w:t>
      </w:r>
      <w:del w:id="1" w:author="Windows10" w:date="2024-03-06T21:11:00Z">
        <w:r w:rsidR="00405F00" w:rsidRPr="4F5FE749" w:rsidDel="00D8135C">
          <w:rPr>
            <w:rFonts w:ascii="Calibri" w:hAnsi="Calibri" w:cs="Calibri"/>
            <w:i w:val="0"/>
            <w:color w:val="auto"/>
          </w:rPr>
          <w:delText xml:space="preserve">Aberta </w:delText>
        </w:r>
      </w:del>
      <w:ins w:id="2" w:author="Windows10" w:date="2024-03-06T21:11:00Z">
        <w:r w:rsidR="00D8135C" w:rsidRPr="4F5FE749">
          <w:rPr>
            <w:rFonts w:ascii="Calibri" w:hAnsi="Calibri" w:cs="Calibri"/>
            <w:i w:val="0"/>
            <w:color w:val="auto"/>
          </w:rPr>
          <w:t>Abert</w:t>
        </w:r>
        <w:r w:rsidR="00D8135C">
          <w:rPr>
            <w:rFonts w:ascii="Calibri" w:hAnsi="Calibri" w:cs="Calibri"/>
            <w:i w:val="0"/>
            <w:color w:val="auto"/>
          </w:rPr>
          <w:t>os</w:t>
        </w:r>
        <w:r w:rsidR="00D8135C" w:rsidRPr="4F5FE749">
          <w:rPr>
            <w:rFonts w:ascii="Calibri" w:hAnsi="Calibri" w:cs="Calibri"/>
            <w:i w:val="0"/>
            <w:color w:val="auto"/>
          </w:rPr>
          <w:t xml:space="preserve"> </w:t>
        </w:r>
      </w:ins>
      <w:r w:rsidR="00C038B3" w:rsidRPr="4F5FE749">
        <w:rPr>
          <w:rFonts w:ascii="Calibri" w:hAnsi="Calibri" w:cs="Calibri"/>
          <w:i w:val="0"/>
          <w:color w:val="auto"/>
        </w:rPr>
        <w:t xml:space="preserve">os trabalhos, com </w:t>
      </w:r>
      <w:r w:rsidR="00405F00" w:rsidRPr="4F5FE749">
        <w:rPr>
          <w:rFonts w:ascii="Calibri" w:hAnsi="Calibri" w:cs="Calibri"/>
          <w:i w:val="0"/>
          <w:color w:val="auto"/>
        </w:rPr>
        <w:t xml:space="preserve">a palavra, a </w:t>
      </w:r>
      <w:r w:rsidR="00933AE4" w:rsidRPr="4F5FE749">
        <w:rPr>
          <w:rFonts w:ascii="Calibri" w:hAnsi="Calibri" w:cs="Calibri"/>
          <w:b/>
          <w:bCs/>
          <w:i w:val="0"/>
          <w:color w:val="auto"/>
        </w:rPr>
        <w:t>Sra. T</w:t>
      </w:r>
      <w:r w:rsidR="00E4470E" w:rsidRPr="4F5FE749">
        <w:rPr>
          <w:rFonts w:ascii="Calibri" w:hAnsi="Calibri" w:cs="Calibri"/>
          <w:b/>
          <w:bCs/>
          <w:i w:val="0"/>
          <w:color w:val="auto"/>
        </w:rPr>
        <w:t>onia Galleti</w:t>
      </w:r>
      <w:r w:rsidR="00E4470E" w:rsidRPr="4F5FE749">
        <w:rPr>
          <w:rFonts w:ascii="Calibri" w:hAnsi="Calibri" w:cs="Calibri"/>
          <w:i w:val="0"/>
          <w:color w:val="auto"/>
        </w:rPr>
        <w:t xml:space="preserve"> </w:t>
      </w:r>
      <w:r w:rsidR="001167EC" w:rsidRPr="4F5FE749">
        <w:rPr>
          <w:rFonts w:ascii="Calibri" w:hAnsi="Calibri" w:cs="Calibri"/>
          <w:i w:val="0"/>
          <w:color w:val="auto"/>
        </w:rPr>
        <w:t>relatou que havia solicitado a inclusão</w:t>
      </w:r>
      <w:r w:rsidR="00535CB7" w:rsidRPr="4F5FE749">
        <w:rPr>
          <w:rFonts w:ascii="Calibri" w:hAnsi="Calibri" w:cs="Calibri"/>
          <w:i w:val="0"/>
          <w:color w:val="auto"/>
        </w:rPr>
        <w:t xml:space="preserve"> da discussão sobre o</w:t>
      </w:r>
      <w:r w:rsidR="002123DD" w:rsidRPr="4F5FE749">
        <w:rPr>
          <w:rFonts w:ascii="Calibri" w:hAnsi="Calibri" w:cs="Calibri"/>
          <w:i w:val="0"/>
          <w:color w:val="auto"/>
        </w:rPr>
        <w:t>s Acordos de Cooperação Técnica (</w:t>
      </w:r>
      <w:r w:rsidR="00535CB7" w:rsidRPr="4F5FE749">
        <w:rPr>
          <w:rFonts w:ascii="Calibri" w:hAnsi="Calibri" w:cs="Calibri"/>
          <w:i w:val="0"/>
          <w:color w:val="auto"/>
        </w:rPr>
        <w:t>ACTs</w:t>
      </w:r>
      <w:r w:rsidR="002123DD" w:rsidRPr="4F5FE749">
        <w:rPr>
          <w:rFonts w:ascii="Calibri" w:hAnsi="Calibri" w:cs="Calibri"/>
          <w:i w:val="0"/>
          <w:color w:val="auto"/>
        </w:rPr>
        <w:t>)</w:t>
      </w:r>
      <w:r w:rsidR="00535CB7" w:rsidRPr="4F5FE749">
        <w:rPr>
          <w:rFonts w:ascii="Calibri" w:hAnsi="Calibri" w:cs="Calibri"/>
          <w:i w:val="0"/>
          <w:color w:val="auto"/>
        </w:rPr>
        <w:t xml:space="preserve"> das entidades que possuem desconto de mensalidade junto ao INSS</w:t>
      </w:r>
      <w:r w:rsidR="0095021A" w:rsidRPr="4F5FE749">
        <w:rPr>
          <w:rFonts w:ascii="Calibri" w:hAnsi="Calibri" w:cs="Calibri"/>
          <w:i w:val="0"/>
          <w:color w:val="auto"/>
        </w:rPr>
        <w:t xml:space="preserve"> na pauta da reunião</w:t>
      </w:r>
      <w:r w:rsidR="00D3755C" w:rsidRPr="4F5FE749">
        <w:rPr>
          <w:rFonts w:ascii="Calibri" w:hAnsi="Calibri" w:cs="Calibri"/>
          <w:i w:val="0"/>
          <w:color w:val="auto"/>
        </w:rPr>
        <w:t>, a qual não foi aprovada</w:t>
      </w:r>
      <w:r w:rsidR="00F449AC" w:rsidRPr="4F5FE749">
        <w:rPr>
          <w:rFonts w:ascii="Calibri" w:hAnsi="Calibri" w:cs="Calibri"/>
          <w:i w:val="0"/>
          <w:color w:val="auto"/>
        </w:rPr>
        <w:t>, uma vez que a pauta já estava elaborada. Reforçou a sua solicitação</w:t>
      </w:r>
      <w:r w:rsidR="009D7474" w:rsidRPr="4F5FE749">
        <w:rPr>
          <w:rFonts w:ascii="Calibri" w:hAnsi="Calibri" w:cs="Calibri"/>
          <w:i w:val="0"/>
          <w:color w:val="auto"/>
        </w:rPr>
        <w:t>, tendo em vista as inúmeras denúncias feitas</w:t>
      </w:r>
      <w:r w:rsidR="00701CA9" w:rsidRPr="4F5FE749">
        <w:rPr>
          <w:rFonts w:ascii="Calibri" w:hAnsi="Calibri" w:cs="Calibri"/>
          <w:i w:val="0"/>
          <w:color w:val="auto"/>
        </w:rPr>
        <w:t xml:space="preserve"> e pugnou que fosse</w:t>
      </w:r>
      <w:r w:rsidR="00BF7556" w:rsidRPr="4F5FE749">
        <w:rPr>
          <w:rFonts w:ascii="Calibri" w:hAnsi="Calibri" w:cs="Calibri"/>
          <w:i w:val="0"/>
          <w:color w:val="auto"/>
        </w:rPr>
        <w:t>m</w:t>
      </w:r>
      <w:r w:rsidR="00701CA9" w:rsidRPr="4F5FE749">
        <w:rPr>
          <w:rFonts w:ascii="Calibri" w:hAnsi="Calibri" w:cs="Calibri"/>
          <w:i w:val="0"/>
          <w:color w:val="auto"/>
        </w:rPr>
        <w:t xml:space="preserve"> apresentad</w:t>
      </w:r>
      <w:r w:rsidR="00BF7556" w:rsidRPr="4F5FE749">
        <w:rPr>
          <w:rFonts w:ascii="Calibri" w:hAnsi="Calibri" w:cs="Calibri"/>
          <w:i w:val="0"/>
          <w:color w:val="auto"/>
        </w:rPr>
        <w:t>as</w:t>
      </w:r>
      <w:r w:rsidR="00A3300E" w:rsidRPr="4F5FE749">
        <w:rPr>
          <w:rFonts w:ascii="Calibri" w:hAnsi="Calibri" w:cs="Calibri"/>
          <w:i w:val="0"/>
          <w:color w:val="auto"/>
        </w:rPr>
        <w:t xml:space="preserve"> </w:t>
      </w:r>
      <w:r w:rsidR="00BF7556" w:rsidRPr="4F5FE749">
        <w:rPr>
          <w:rFonts w:ascii="Calibri" w:hAnsi="Calibri" w:cs="Calibri"/>
          <w:i w:val="0"/>
          <w:color w:val="auto"/>
        </w:rPr>
        <w:t xml:space="preserve">a </w:t>
      </w:r>
      <w:r w:rsidR="00701CA9" w:rsidRPr="4F5FE749">
        <w:rPr>
          <w:rFonts w:ascii="Calibri" w:hAnsi="Calibri" w:cs="Calibri"/>
          <w:i w:val="0"/>
          <w:color w:val="auto"/>
        </w:rPr>
        <w:t>quantidade</w:t>
      </w:r>
      <w:r w:rsidR="00A3300E" w:rsidRPr="4F5FE749">
        <w:rPr>
          <w:rFonts w:ascii="Calibri" w:hAnsi="Calibri" w:cs="Calibri"/>
          <w:i w:val="0"/>
          <w:color w:val="auto"/>
        </w:rPr>
        <w:t xml:space="preserve"> de entidades que possuem ACTs com o INSS</w:t>
      </w:r>
      <w:r w:rsidR="00BF7556" w:rsidRPr="4F5FE749">
        <w:rPr>
          <w:rFonts w:ascii="Calibri" w:hAnsi="Calibri" w:cs="Calibri"/>
          <w:i w:val="0"/>
          <w:color w:val="auto"/>
        </w:rPr>
        <w:t>, a</w:t>
      </w:r>
      <w:r w:rsidR="00A3300E" w:rsidRPr="4F5FE749">
        <w:rPr>
          <w:rFonts w:ascii="Calibri" w:hAnsi="Calibri" w:cs="Calibri"/>
          <w:i w:val="0"/>
          <w:color w:val="auto"/>
        </w:rPr>
        <w:t xml:space="preserve"> curva de crescimento dos associados nos últimos 12 meses</w:t>
      </w:r>
      <w:r w:rsidR="00BA291B" w:rsidRPr="4F5FE749">
        <w:rPr>
          <w:rFonts w:ascii="Calibri" w:hAnsi="Calibri" w:cs="Calibri"/>
          <w:i w:val="0"/>
          <w:color w:val="auto"/>
        </w:rPr>
        <w:t xml:space="preserve"> e uma proposta de regulamentação que trouxesse maior segurança </w:t>
      </w:r>
      <w:r w:rsidR="0091380B" w:rsidRPr="4F5FE749">
        <w:rPr>
          <w:rFonts w:ascii="Calibri" w:hAnsi="Calibri" w:cs="Calibri"/>
          <w:i w:val="0"/>
          <w:color w:val="auto"/>
        </w:rPr>
        <w:t xml:space="preserve">aos trabalhadores, ao INSS e aos órgãos de controle. O </w:t>
      </w:r>
      <w:r w:rsidR="0091380B" w:rsidRPr="4F5FE749">
        <w:rPr>
          <w:rFonts w:ascii="Calibri" w:hAnsi="Calibri" w:cs="Calibri"/>
          <w:b/>
          <w:bCs/>
          <w:i w:val="0"/>
          <w:color w:val="auto"/>
        </w:rPr>
        <w:t>Sr. Presidente</w:t>
      </w:r>
      <w:r w:rsidR="0091380B" w:rsidRPr="4F5FE749">
        <w:rPr>
          <w:rFonts w:ascii="Calibri" w:hAnsi="Calibri" w:cs="Calibri"/>
          <w:i w:val="0"/>
          <w:color w:val="auto"/>
        </w:rPr>
        <w:t xml:space="preserve"> </w:t>
      </w:r>
      <w:r w:rsidR="00A4442B" w:rsidRPr="4F5FE749">
        <w:rPr>
          <w:rFonts w:ascii="Calibri" w:hAnsi="Calibri" w:cs="Calibri"/>
          <w:i w:val="0"/>
          <w:color w:val="auto"/>
        </w:rPr>
        <w:t xml:space="preserve">registrou que </w:t>
      </w:r>
      <w:r w:rsidR="002E2B71" w:rsidRPr="4F5FE749">
        <w:rPr>
          <w:rFonts w:ascii="Calibri" w:hAnsi="Calibri" w:cs="Calibri"/>
          <w:i w:val="0"/>
          <w:color w:val="auto"/>
        </w:rPr>
        <w:t>a solicitação</w:t>
      </w:r>
      <w:r w:rsidR="00A4442B" w:rsidRPr="4F5FE749">
        <w:rPr>
          <w:rFonts w:ascii="Calibri" w:hAnsi="Calibri" w:cs="Calibri"/>
          <w:i w:val="0"/>
          <w:color w:val="auto"/>
        </w:rPr>
        <w:t xml:space="preserve"> </w:t>
      </w:r>
      <w:r w:rsidR="003815E4" w:rsidRPr="4F5FE749">
        <w:rPr>
          <w:rFonts w:ascii="Calibri" w:hAnsi="Calibri" w:cs="Calibri"/>
          <w:i w:val="0"/>
          <w:color w:val="auto"/>
        </w:rPr>
        <w:t>era relevante</w:t>
      </w:r>
      <w:r w:rsidR="00F87EE2" w:rsidRPr="4F5FE749">
        <w:rPr>
          <w:rFonts w:ascii="Calibri" w:hAnsi="Calibri" w:cs="Calibri"/>
          <w:i w:val="0"/>
          <w:color w:val="auto"/>
        </w:rPr>
        <w:t>, porém, não haveria condições de</w:t>
      </w:r>
      <w:r w:rsidR="000272D4" w:rsidRPr="4F5FE749">
        <w:rPr>
          <w:rFonts w:ascii="Calibri" w:hAnsi="Calibri" w:cs="Calibri"/>
          <w:i w:val="0"/>
          <w:color w:val="auto"/>
        </w:rPr>
        <w:t xml:space="preserve"> fazê-la de imediato, visto que </w:t>
      </w:r>
      <w:r w:rsidR="002404DB" w:rsidRPr="4F5FE749">
        <w:rPr>
          <w:rFonts w:ascii="Calibri" w:hAnsi="Calibri" w:cs="Calibri"/>
          <w:i w:val="0"/>
          <w:color w:val="auto"/>
        </w:rPr>
        <w:t>seria necessário realizar um levantamento mais preciso</w:t>
      </w:r>
      <w:r w:rsidR="009837B1" w:rsidRPr="4F5FE749">
        <w:rPr>
          <w:rFonts w:ascii="Calibri" w:hAnsi="Calibri" w:cs="Calibri"/>
          <w:i w:val="0"/>
          <w:color w:val="auto"/>
        </w:rPr>
        <w:t>. Diante disso, solicitou</w:t>
      </w:r>
      <w:r w:rsidR="003815E4" w:rsidRPr="4F5FE749">
        <w:rPr>
          <w:rFonts w:ascii="Calibri" w:hAnsi="Calibri" w:cs="Calibri"/>
          <w:i w:val="0"/>
          <w:color w:val="auto"/>
        </w:rPr>
        <w:t xml:space="preserve"> que </w:t>
      </w:r>
      <w:r w:rsidR="002E2B71" w:rsidRPr="4F5FE749">
        <w:rPr>
          <w:rFonts w:ascii="Calibri" w:hAnsi="Calibri" w:cs="Calibri"/>
          <w:i w:val="0"/>
          <w:color w:val="auto"/>
        </w:rPr>
        <w:t>o tema fosse paut</w:t>
      </w:r>
      <w:r w:rsidR="00B5258A" w:rsidRPr="4F5FE749">
        <w:rPr>
          <w:rFonts w:ascii="Calibri" w:hAnsi="Calibri" w:cs="Calibri"/>
          <w:i w:val="0"/>
          <w:color w:val="auto"/>
        </w:rPr>
        <w:t>ado como primeiro item da próxima reunião</w:t>
      </w:r>
      <w:r w:rsidR="007A62C6" w:rsidRPr="4F5FE749">
        <w:rPr>
          <w:rFonts w:ascii="Calibri" w:hAnsi="Calibri" w:cs="Calibri"/>
          <w:i w:val="0"/>
          <w:color w:val="auto"/>
        </w:rPr>
        <w:t xml:space="preserve"> e </w:t>
      </w:r>
      <w:r w:rsidR="007A62C6" w:rsidRPr="001020BB">
        <w:rPr>
          <w:rFonts w:ascii="Calibri" w:hAnsi="Calibri" w:cs="Calibri"/>
          <w:i w:val="0"/>
          <w:color w:val="auto"/>
          <w:highlight w:val="yellow"/>
          <w:rPrChange w:id="3" w:author="Windows10" w:date="2024-03-06T21:22:00Z">
            <w:rPr>
              <w:rFonts w:ascii="Calibri" w:hAnsi="Calibri" w:cs="Calibri"/>
              <w:i w:val="0"/>
              <w:color w:val="auto"/>
            </w:rPr>
          </w:rPrChange>
        </w:rPr>
        <w:t>acrescentou que</w:t>
      </w:r>
      <w:r w:rsidR="00F762B3" w:rsidRPr="001020BB">
        <w:rPr>
          <w:rFonts w:ascii="Calibri" w:hAnsi="Calibri" w:cs="Calibri"/>
          <w:i w:val="0"/>
          <w:color w:val="auto"/>
          <w:highlight w:val="yellow"/>
          <w:rPrChange w:id="4" w:author="Windows10" w:date="2024-03-06T21:22:00Z">
            <w:rPr>
              <w:rFonts w:ascii="Calibri" w:hAnsi="Calibri" w:cs="Calibri"/>
              <w:i w:val="0"/>
              <w:color w:val="auto"/>
            </w:rPr>
          </w:rPrChange>
        </w:rPr>
        <w:t>, para efeito de proteção</w:t>
      </w:r>
      <w:r w:rsidR="0011281F" w:rsidRPr="001020BB">
        <w:rPr>
          <w:rFonts w:ascii="Calibri" w:hAnsi="Calibri" w:cs="Calibri"/>
          <w:i w:val="0"/>
          <w:color w:val="auto"/>
          <w:highlight w:val="yellow"/>
          <w:rPrChange w:id="5" w:author="Windows10" w:date="2024-03-06T21:22:00Z">
            <w:rPr>
              <w:rFonts w:ascii="Calibri" w:hAnsi="Calibri" w:cs="Calibri"/>
              <w:i w:val="0"/>
              <w:color w:val="auto"/>
            </w:rPr>
          </w:rPrChange>
        </w:rPr>
        <w:t xml:space="preserve"> do sistema, estava </w:t>
      </w:r>
      <w:r w:rsidR="00920A1C" w:rsidRPr="001020BB">
        <w:rPr>
          <w:rFonts w:ascii="Calibri" w:hAnsi="Calibri" w:cs="Calibri"/>
          <w:i w:val="0"/>
          <w:color w:val="auto"/>
          <w:highlight w:val="yellow"/>
          <w:rPrChange w:id="6" w:author="Windows10" w:date="2024-03-06T21:22:00Z">
            <w:rPr>
              <w:rFonts w:ascii="Calibri" w:hAnsi="Calibri" w:cs="Calibri"/>
              <w:i w:val="0"/>
              <w:color w:val="auto"/>
            </w:rPr>
          </w:rPrChange>
        </w:rPr>
        <w:t>sendo iniciada a utilização d</w:t>
      </w:r>
      <w:r w:rsidR="00BC2276" w:rsidRPr="001020BB">
        <w:rPr>
          <w:rFonts w:ascii="Calibri" w:hAnsi="Calibri" w:cs="Calibri"/>
          <w:i w:val="0"/>
          <w:color w:val="auto"/>
          <w:highlight w:val="yellow"/>
          <w:rPrChange w:id="7" w:author="Windows10" w:date="2024-03-06T21:22:00Z">
            <w:rPr>
              <w:rFonts w:ascii="Calibri" w:hAnsi="Calibri" w:cs="Calibri"/>
              <w:i w:val="0"/>
              <w:color w:val="auto"/>
            </w:rPr>
          </w:rPrChange>
        </w:rPr>
        <w:t>e</w:t>
      </w:r>
      <w:r w:rsidR="00920A1C" w:rsidRPr="001020BB">
        <w:rPr>
          <w:rFonts w:ascii="Calibri" w:hAnsi="Calibri" w:cs="Calibri"/>
          <w:i w:val="0"/>
          <w:color w:val="auto"/>
          <w:highlight w:val="yellow"/>
          <w:rPrChange w:id="8" w:author="Windows10" w:date="2024-03-06T21:22:00Z">
            <w:rPr>
              <w:rFonts w:ascii="Calibri" w:hAnsi="Calibri" w:cs="Calibri"/>
              <w:i w:val="0"/>
              <w:color w:val="auto"/>
            </w:rPr>
          </w:rPrChange>
        </w:rPr>
        <w:t xml:space="preserve"> </w:t>
      </w:r>
      <w:r w:rsidR="00920A1C" w:rsidRPr="001020BB">
        <w:rPr>
          <w:rFonts w:ascii="Calibri" w:hAnsi="Calibri" w:cs="Calibri"/>
          <w:color w:val="auto"/>
          <w:highlight w:val="yellow"/>
          <w:rPrChange w:id="9" w:author="Windows10" w:date="2024-03-06T21:22:00Z">
            <w:rPr>
              <w:rFonts w:ascii="Calibri" w:hAnsi="Calibri" w:cs="Calibri"/>
              <w:color w:val="auto"/>
            </w:rPr>
          </w:rPrChange>
        </w:rPr>
        <w:t>toke</w:t>
      </w:r>
      <w:r w:rsidR="00BC2276" w:rsidRPr="001020BB">
        <w:rPr>
          <w:rFonts w:ascii="Calibri" w:hAnsi="Calibri" w:cs="Calibri"/>
          <w:color w:val="auto"/>
          <w:highlight w:val="yellow"/>
          <w:rPrChange w:id="10" w:author="Windows10" w:date="2024-03-06T21:22:00Z">
            <w:rPr>
              <w:rFonts w:ascii="Calibri" w:hAnsi="Calibri" w:cs="Calibri"/>
              <w:color w:val="auto"/>
            </w:rPr>
          </w:rPrChange>
        </w:rPr>
        <w:t>n</w:t>
      </w:r>
      <w:r w:rsidR="00920A1C" w:rsidRPr="4F5FE749">
        <w:rPr>
          <w:rFonts w:ascii="Calibri" w:hAnsi="Calibri" w:cs="Calibri"/>
          <w:i w:val="0"/>
          <w:color w:val="auto"/>
        </w:rPr>
        <w:t>.</w:t>
      </w:r>
      <w:r w:rsidR="00D800D3" w:rsidRPr="4F5FE749">
        <w:rPr>
          <w:rFonts w:ascii="Calibri" w:hAnsi="Calibri" w:cs="Calibri"/>
          <w:i w:val="0"/>
          <w:color w:val="auto"/>
        </w:rPr>
        <w:t xml:space="preserve"> Com a palavra, o </w:t>
      </w:r>
      <w:r w:rsidR="00D800D3" w:rsidRPr="4F5FE749">
        <w:rPr>
          <w:rFonts w:ascii="Calibri" w:hAnsi="Calibri" w:cs="Calibri"/>
          <w:b/>
          <w:bCs/>
          <w:i w:val="0"/>
          <w:color w:val="auto"/>
        </w:rPr>
        <w:t>Sr. Hélio Queiroz</w:t>
      </w:r>
      <w:r w:rsidR="00D800D3" w:rsidRPr="4F5FE749">
        <w:rPr>
          <w:rFonts w:ascii="Calibri" w:hAnsi="Calibri" w:cs="Calibri"/>
          <w:i w:val="0"/>
          <w:color w:val="auto"/>
        </w:rPr>
        <w:t xml:space="preserve"> questionou sobre a possibilidade de também incluir</w:t>
      </w:r>
      <w:r w:rsidR="00037C95" w:rsidRPr="4F5FE749">
        <w:rPr>
          <w:rFonts w:ascii="Calibri" w:hAnsi="Calibri" w:cs="Calibri"/>
          <w:i w:val="0"/>
          <w:color w:val="auto"/>
        </w:rPr>
        <w:t xml:space="preserve"> </w:t>
      </w:r>
      <w:r w:rsidR="00196761" w:rsidRPr="4F5FE749">
        <w:rPr>
          <w:rFonts w:ascii="Calibri" w:hAnsi="Calibri" w:cs="Calibri"/>
          <w:i w:val="0"/>
          <w:color w:val="auto"/>
        </w:rPr>
        <w:t>o debate sobre</w:t>
      </w:r>
      <w:r w:rsidR="00037C95" w:rsidRPr="4F5FE749">
        <w:rPr>
          <w:rFonts w:ascii="Calibri" w:hAnsi="Calibri" w:cs="Calibri"/>
          <w:i w:val="0"/>
          <w:color w:val="auto"/>
        </w:rPr>
        <w:t xml:space="preserve"> fraudes</w:t>
      </w:r>
      <w:r w:rsidR="00196761" w:rsidRPr="4F5FE749">
        <w:rPr>
          <w:rFonts w:ascii="Calibri" w:hAnsi="Calibri" w:cs="Calibri"/>
          <w:i w:val="0"/>
          <w:color w:val="auto"/>
        </w:rPr>
        <w:t xml:space="preserve"> no primeiro benefício de pagamento na pauta da próxima reunião</w:t>
      </w:r>
      <w:r w:rsidR="005F162A" w:rsidRPr="4F5FE749">
        <w:rPr>
          <w:rFonts w:ascii="Calibri" w:hAnsi="Calibri" w:cs="Calibri"/>
          <w:i w:val="0"/>
          <w:color w:val="auto"/>
        </w:rPr>
        <w:t>.</w:t>
      </w:r>
      <w:r w:rsidR="00AC37BE" w:rsidRPr="4F5FE749">
        <w:rPr>
          <w:rFonts w:ascii="Calibri" w:hAnsi="Calibri" w:cs="Calibri"/>
          <w:i w:val="0"/>
          <w:color w:val="auto"/>
        </w:rPr>
        <w:t xml:space="preserve"> O </w:t>
      </w:r>
      <w:r w:rsidR="00AC37BE" w:rsidRPr="4F5FE749">
        <w:rPr>
          <w:rFonts w:ascii="Calibri" w:hAnsi="Calibri" w:cs="Calibri"/>
          <w:b/>
          <w:bCs/>
          <w:i w:val="0"/>
          <w:color w:val="auto"/>
        </w:rPr>
        <w:t xml:space="preserve">Sr. Wolney </w:t>
      </w:r>
      <w:r w:rsidR="00365355" w:rsidRPr="4F5FE749">
        <w:rPr>
          <w:rFonts w:ascii="Calibri" w:hAnsi="Calibri" w:cs="Calibri"/>
          <w:b/>
          <w:bCs/>
          <w:i w:val="0"/>
          <w:color w:val="auto"/>
        </w:rPr>
        <w:t>Queiroz</w:t>
      </w:r>
      <w:r w:rsidR="00365355" w:rsidRPr="4F5FE749">
        <w:rPr>
          <w:rFonts w:ascii="Calibri" w:hAnsi="Calibri" w:cs="Calibri"/>
          <w:i w:val="0"/>
          <w:color w:val="auto"/>
        </w:rPr>
        <w:t xml:space="preserve"> recordou que, na última reunião após a ausência do Presidente, houve </w:t>
      </w:r>
      <w:r w:rsidR="0064772A" w:rsidRPr="4F5FE749">
        <w:rPr>
          <w:rFonts w:ascii="Calibri" w:hAnsi="Calibri" w:cs="Calibri"/>
          <w:i w:val="0"/>
          <w:color w:val="auto"/>
        </w:rPr>
        <w:t xml:space="preserve">alguns questionamentos relacionados à DATAPREV, para os quais </w:t>
      </w:r>
      <w:r w:rsidR="00DE7153" w:rsidRPr="4F5FE749">
        <w:rPr>
          <w:rFonts w:ascii="Calibri" w:hAnsi="Calibri" w:cs="Calibri"/>
          <w:i w:val="0"/>
          <w:color w:val="auto"/>
        </w:rPr>
        <w:t xml:space="preserve">se </w:t>
      </w:r>
      <w:r w:rsidR="00DF584C" w:rsidRPr="4F5FE749">
        <w:rPr>
          <w:rFonts w:ascii="Calibri" w:hAnsi="Calibri" w:cs="Calibri"/>
          <w:i w:val="0"/>
          <w:color w:val="auto"/>
        </w:rPr>
        <w:t>convencionou</w:t>
      </w:r>
      <w:r w:rsidR="00DE7153" w:rsidRPr="4F5FE749">
        <w:rPr>
          <w:rFonts w:ascii="Calibri" w:hAnsi="Calibri" w:cs="Calibri"/>
          <w:i w:val="0"/>
          <w:color w:val="auto"/>
        </w:rPr>
        <w:t xml:space="preserve"> </w:t>
      </w:r>
      <w:r w:rsidR="00DF584C" w:rsidRPr="4F5FE749">
        <w:rPr>
          <w:rFonts w:ascii="Calibri" w:hAnsi="Calibri" w:cs="Calibri"/>
          <w:i w:val="0"/>
          <w:color w:val="auto"/>
        </w:rPr>
        <w:t xml:space="preserve">a realização de </w:t>
      </w:r>
      <w:r w:rsidR="00CB4230" w:rsidRPr="4F5FE749">
        <w:rPr>
          <w:rFonts w:ascii="Calibri" w:hAnsi="Calibri" w:cs="Calibri"/>
          <w:i w:val="0"/>
          <w:color w:val="auto"/>
        </w:rPr>
        <w:t xml:space="preserve">convite ao </w:t>
      </w:r>
      <w:del w:id="11" w:author="Windows10" w:date="2024-03-06T21:24:00Z">
        <w:r w:rsidR="00CB4230" w:rsidRPr="4F5FE749" w:rsidDel="001020BB">
          <w:rPr>
            <w:rFonts w:ascii="Calibri" w:hAnsi="Calibri" w:cs="Calibri"/>
            <w:i w:val="0"/>
            <w:color w:val="auto"/>
          </w:rPr>
          <w:delText>P</w:delText>
        </w:r>
      </w:del>
      <w:ins w:id="12" w:author="Windows10" w:date="2024-03-06T21:24:00Z">
        <w:r w:rsidR="001020BB">
          <w:rPr>
            <w:rFonts w:ascii="Calibri" w:hAnsi="Calibri" w:cs="Calibri"/>
            <w:i w:val="0"/>
            <w:color w:val="auto"/>
          </w:rPr>
          <w:t>p</w:t>
        </w:r>
      </w:ins>
      <w:r w:rsidR="00CB4230" w:rsidRPr="4F5FE749">
        <w:rPr>
          <w:rFonts w:ascii="Calibri" w:hAnsi="Calibri" w:cs="Calibri"/>
          <w:i w:val="0"/>
          <w:color w:val="auto"/>
        </w:rPr>
        <w:t>residente</w:t>
      </w:r>
      <w:r w:rsidR="00DF6AF3" w:rsidRPr="4F5FE749">
        <w:rPr>
          <w:rFonts w:ascii="Calibri" w:hAnsi="Calibri" w:cs="Calibri"/>
          <w:i w:val="0"/>
          <w:color w:val="auto"/>
        </w:rPr>
        <w:t xml:space="preserve"> da </w:t>
      </w:r>
      <w:del w:id="13" w:author="Windows10" w:date="2024-03-06T21:23:00Z">
        <w:r w:rsidR="00773A36" w:rsidRPr="4F5FE749" w:rsidDel="001020BB">
          <w:rPr>
            <w:rFonts w:ascii="Calibri" w:hAnsi="Calibri" w:cs="Calibri"/>
            <w:i w:val="0"/>
            <w:color w:val="auto"/>
          </w:rPr>
          <w:delText>e</w:delText>
        </w:r>
      </w:del>
      <w:ins w:id="14" w:author="Windows10" w:date="2024-03-06T21:23:00Z">
        <w:r w:rsidR="001020BB">
          <w:rPr>
            <w:rFonts w:ascii="Calibri" w:hAnsi="Calibri" w:cs="Calibri"/>
            <w:i w:val="0"/>
            <w:color w:val="auto"/>
          </w:rPr>
          <w:t>E</w:t>
        </w:r>
      </w:ins>
      <w:r w:rsidR="00773A36" w:rsidRPr="4F5FE749">
        <w:rPr>
          <w:rFonts w:ascii="Calibri" w:hAnsi="Calibri" w:cs="Calibri"/>
          <w:i w:val="0"/>
          <w:color w:val="auto"/>
        </w:rPr>
        <w:t>mpresa</w:t>
      </w:r>
      <w:r w:rsidR="00DF6AF3" w:rsidRPr="4F5FE749">
        <w:rPr>
          <w:rFonts w:ascii="Calibri" w:hAnsi="Calibri" w:cs="Calibri"/>
          <w:i w:val="0"/>
          <w:color w:val="auto"/>
        </w:rPr>
        <w:t>, Sr.</w:t>
      </w:r>
      <w:r w:rsidR="00CB4230" w:rsidRPr="4F5FE749">
        <w:rPr>
          <w:rFonts w:ascii="Calibri" w:hAnsi="Calibri" w:cs="Calibri"/>
          <w:i w:val="0"/>
          <w:color w:val="auto"/>
        </w:rPr>
        <w:t xml:space="preserve"> Rodrigo Assunção</w:t>
      </w:r>
      <w:r w:rsidR="00DF6AF3" w:rsidRPr="4F5FE749">
        <w:rPr>
          <w:rFonts w:ascii="Calibri" w:hAnsi="Calibri" w:cs="Calibri"/>
          <w:i w:val="0"/>
          <w:color w:val="auto"/>
        </w:rPr>
        <w:t>,</w:t>
      </w:r>
      <w:r w:rsidR="00CB4230" w:rsidRPr="4F5FE749">
        <w:rPr>
          <w:rFonts w:ascii="Calibri" w:hAnsi="Calibri" w:cs="Calibri"/>
          <w:i w:val="0"/>
          <w:color w:val="auto"/>
        </w:rPr>
        <w:t xml:space="preserve"> </w:t>
      </w:r>
      <w:r w:rsidR="002B47EA" w:rsidRPr="4F5FE749">
        <w:rPr>
          <w:rFonts w:ascii="Calibri" w:hAnsi="Calibri" w:cs="Calibri"/>
          <w:i w:val="0"/>
          <w:color w:val="auto"/>
        </w:rPr>
        <w:t xml:space="preserve">para </w:t>
      </w:r>
      <w:r w:rsidR="005760F2" w:rsidRPr="4F5FE749">
        <w:rPr>
          <w:rFonts w:ascii="Calibri" w:hAnsi="Calibri" w:cs="Calibri"/>
          <w:i w:val="0"/>
          <w:color w:val="auto"/>
        </w:rPr>
        <w:t xml:space="preserve">prestar </w:t>
      </w:r>
      <w:r w:rsidR="002B47EA" w:rsidRPr="4F5FE749">
        <w:rPr>
          <w:rFonts w:ascii="Calibri" w:hAnsi="Calibri" w:cs="Calibri"/>
          <w:i w:val="0"/>
          <w:color w:val="auto"/>
        </w:rPr>
        <w:t>esclarecimentos.</w:t>
      </w:r>
      <w:r w:rsidR="005B287E" w:rsidRPr="4F5FE749">
        <w:rPr>
          <w:rFonts w:ascii="Calibri" w:hAnsi="Calibri" w:cs="Calibri"/>
          <w:i w:val="0"/>
          <w:color w:val="auto"/>
        </w:rPr>
        <w:t xml:space="preserve"> Explanou que o Pre</w:t>
      </w:r>
      <w:r w:rsidR="00AD2535" w:rsidRPr="4F5FE749">
        <w:rPr>
          <w:rFonts w:ascii="Calibri" w:hAnsi="Calibri" w:cs="Calibri"/>
          <w:i w:val="0"/>
          <w:color w:val="auto"/>
        </w:rPr>
        <w:t xml:space="preserve">sidente </w:t>
      </w:r>
      <w:r w:rsidR="00590B2F" w:rsidRPr="4F5FE749">
        <w:rPr>
          <w:rFonts w:ascii="Calibri" w:hAnsi="Calibri" w:cs="Calibri"/>
          <w:i w:val="0"/>
          <w:color w:val="auto"/>
        </w:rPr>
        <w:t>lhe</w:t>
      </w:r>
      <w:r w:rsidR="00AD2535" w:rsidRPr="4F5FE749">
        <w:rPr>
          <w:rFonts w:ascii="Calibri" w:hAnsi="Calibri" w:cs="Calibri"/>
          <w:i w:val="0"/>
          <w:color w:val="auto"/>
        </w:rPr>
        <w:t xml:space="preserve"> </w:t>
      </w:r>
      <w:r w:rsidR="00DF6AF3" w:rsidRPr="4F5FE749">
        <w:rPr>
          <w:rFonts w:ascii="Calibri" w:hAnsi="Calibri" w:cs="Calibri"/>
          <w:i w:val="0"/>
          <w:color w:val="auto"/>
        </w:rPr>
        <w:t>recomendou que fizesse</w:t>
      </w:r>
      <w:r w:rsidR="00B62834" w:rsidRPr="4F5FE749">
        <w:rPr>
          <w:rFonts w:ascii="Calibri" w:hAnsi="Calibri" w:cs="Calibri"/>
          <w:i w:val="0"/>
          <w:color w:val="auto"/>
        </w:rPr>
        <w:t>,</w:t>
      </w:r>
      <w:r w:rsidR="003A5D0A" w:rsidRPr="4F5FE749">
        <w:rPr>
          <w:rFonts w:ascii="Calibri" w:hAnsi="Calibri" w:cs="Calibri"/>
          <w:i w:val="0"/>
          <w:color w:val="auto"/>
        </w:rPr>
        <w:t xml:space="preserve"> primeiramente</w:t>
      </w:r>
      <w:r w:rsidR="00B62834" w:rsidRPr="4F5FE749">
        <w:rPr>
          <w:rFonts w:ascii="Calibri" w:hAnsi="Calibri" w:cs="Calibri"/>
          <w:i w:val="0"/>
          <w:color w:val="auto"/>
        </w:rPr>
        <w:t>,</w:t>
      </w:r>
      <w:r w:rsidR="00DF6AF3" w:rsidRPr="4F5FE749">
        <w:rPr>
          <w:rFonts w:ascii="Calibri" w:hAnsi="Calibri" w:cs="Calibri"/>
          <w:i w:val="0"/>
          <w:color w:val="auto"/>
        </w:rPr>
        <w:t xml:space="preserve"> uma conversa pessoal</w:t>
      </w:r>
      <w:r w:rsidR="00FF45CB" w:rsidRPr="4F5FE749">
        <w:rPr>
          <w:rFonts w:ascii="Calibri" w:hAnsi="Calibri" w:cs="Calibri"/>
          <w:i w:val="0"/>
          <w:color w:val="auto"/>
        </w:rPr>
        <w:t xml:space="preserve"> com o Sr. Rodrigo Assun</w:t>
      </w:r>
      <w:r w:rsidR="002154B3" w:rsidRPr="4F5FE749">
        <w:rPr>
          <w:rFonts w:ascii="Calibri" w:hAnsi="Calibri" w:cs="Calibri"/>
          <w:i w:val="0"/>
          <w:color w:val="auto"/>
        </w:rPr>
        <w:t>çã</w:t>
      </w:r>
      <w:r w:rsidR="003A5D0A" w:rsidRPr="4F5FE749">
        <w:rPr>
          <w:rFonts w:ascii="Calibri" w:hAnsi="Calibri" w:cs="Calibri"/>
          <w:i w:val="0"/>
          <w:color w:val="auto"/>
        </w:rPr>
        <w:t>o</w:t>
      </w:r>
      <w:r w:rsidR="001F62C6" w:rsidRPr="4F5FE749">
        <w:rPr>
          <w:rFonts w:ascii="Calibri" w:hAnsi="Calibri" w:cs="Calibri"/>
          <w:i w:val="0"/>
          <w:color w:val="auto"/>
        </w:rPr>
        <w:t xml:space="preserve">, </w:t>
      </w:r>
      <w:r w:rsidR="007966FD" w:rsidRPr="4F5FE749">
        <w:rPr>
          <w:rFonts w:ascii="Calibri" w:hAnsi="Calibri" w:cs="Calibri"/>
          <w:i w:val="0"/>
          <w:color w:val="auto"/>
        </w:rPr>
        <w:t>conclu</w:t>
      </w:r>
      <w:r w:rsidR="00427B9D" w:rsidRPr="4F5FE749">
        <w:rPr>
          <w:rFonts w:ascii="Calibri" w:hAnsi="Calibri" w:cs="Calibri"/>
          <w:i w:val="0"/>
          <w:color w:val="auto"/>
        </w:rPr>
        <w:t>iu que o ideal seria um</w:t>
      </w:r>
      <w:r w:rsidR="00283B6F" w:rsidRPr="4F5FE749">
        <w:rPr>
          <w:rFonts w:ascii="Calibri" w:hAnsi="Calibri" w:cs="Calibri"/>
          <w:i w:val="0"/>
          <w:color w:val="auto"/>
        </w:rPr>
        <w:t xml:space="preserve"> convite </w:t>
      </w:r>
      <w:r w:rsidR="003A5D0A" w:rsidRPr="4F5FE749">
        <w:rPr>
          <w:rFonts w:ascii="Calibri" w:hAnsi="Calibri" w:cs="Calibri"/>
          <w:i w:val="0"/>
          <w:color w:val="auto"/>
        </w:rPr>
        <w:t>feito</w:t>
      </w:r>
      <w:r w:rsidR="00283B6F" w:rsidRPr="4F5FE749">
        <w:rPr>
          <w:rFonts w:ascii="Calibri" w:hAnsi="Calibri" w:cs="Calibri"/>
          <w:i w:val="0"/>
          <w:color w:val="auto"/>
        </w:rPr>
        <w:t xml:space="preserve"> para a próxima reunião.</w:t>
      </w:r>
      <w:r w:rsidR="00ED0771" w:rsidRPr="4F5FE749">
        <w:rPr>
          <w:rFonts w:ascii="Calibri" w:hAnsi="Calibri" w:cs="Calibri"/>
          <w:i w:val="0"/>
          <w:color w:val="auto"/>
        </w:rPr>
        <w:t xml:space="preserve"> Com a palavra, o</w:t>
      </w:r>
      <w:r w:rsidR="00427B9D" w:rsidRPr="4F5FE749">
        <w:rPr>
          <w:rFonts w:ascii="Calibri" w:hAnsi="Calibri" w:cs="Calibri"/>
          <w:i w:val="0"/>
          <w:color w:val="auto"/>
        </w:rPr>
        <w:t xml:space="preserve"> </w:t>
      </w:r>
      <w:r w:rsidR="00427B9D" w:rsidRPr="00D8135C">
        <w:rPr>
          <w:rFonts w:asciiTheme="minorHAnsi" w:hAnsiTheme="minorHAnsi" w:cstheme="minorBidi"/>
          <w:b/>
          <w:bCs/>
          <w:i w:val="0"/>
        </w:rPr>
        <w:t xml:space="preserve">Sr. Ubiramar Mendonça </w:t>
      </w:r>
      <w:r w:rsidR="00ED0771" w:rsidRPr="00D8135C">
        <w:rPr>
          <w:rFonts w:asciiTheme="minorHAnsi" w:hAnsiTheme="minorHAnsi" w:cstheme="minorBidi"/>
          <w:i w:val="0"/>
        </w:rPr>
        <w:t>apresentou-se como representante da DATAPREV,</w:t>
      </w:r>
      <w:r w:rsidR="00ED0771" w:rsidRPr="4F5FE749">
        <w:rPr>
          <w:rFonts w:asciiTheme="minorHAnsi" w:hAnsiTheme="minorHAnsi" w:cstheme="minorBidi"/>
          <w:b/>
          <w:bCs/>
          <w:i w:val="0"/>
        </w:rPr>
        <w:t xml:space="preserve"> </w:t>
      </w:r>
      <w:r w:rsidR="0054380D" w:rsidRPr="4F5FE749">
        <w:rPr>
          <w:rFonts w:asciiTheme="minorHAnsi" w:hAnsiTheme="minorHAnsi" w:cstheme="minorBidi"/>
          <w:i w:val="0"/>
        </w:rPr>
        <w:t xml:space="preserve">asseverou que levaria </w:t>
      </w:r>
      <w:r w:rsidR="002555F8" w:rsidRPr="4F5FE749">
        <w:rPr>
          <w:rFonts w:asciiTheme="minorHAnsi" w:hAnsiTheme="minorHAnsi" w:cstheme="minorBidi"/>
          <w:i w:val="0"/>
        </w:rPr>
        <w:t>tais informações</w:t>
      </w:r>
      <w:r w:rsidR="0054380D" w:rsidRPr="4F5FE749">
        <w:rPr>
          <w:rFonts w:asciiTheme="minorHAnsi" w:hAnsiTheme="minorHAnsi" w:cstheme="minorBidi"/>
          <w:i w:val="0"/>
        </w:rPr>
        <w:t xml:space="preserve"> ao </w:t>
      </w:r>
      <w:r w:rsidR="0054380D" w:rsidRPr="4F5FE749">
        <w:rPr>
          <w:rFonts w:ascii="Calibri" w:hAnsi="Calibri" w:cs="Calibri"/>
          <w:i w:val="0"/>
          <w:color w:val="auto"/>
        </w:rPr>
        <w:t>Sr. Rodrigo Assunção</w:t>
      </w:r>
      <w:r w:rsidR="001B0353" w:rsidRPr="4F5FE749">
        <w:rPr>
          <w:rFonts w:ascii="Calibri" w:hAnsi="Calibri" w:cs="Calibri"/>
          <w:i w:val="0"/>
          <w:color w:val="auto"/>
        </w:rPr>
        <w:t xml:space="preserve">, e que a DATAPREV estava ciente da </w:t>
      </w:r>
      <w:r w:rsidR="0023666F" w:rsidRPr="4F5FE749">
        <w:rPr>
          <w:rFonts w:ascii="Calibri" w:hAnsi="Calibri" w:cs="Calibri"/>
          <w:i w:val="0"/>
          <w:color w:val="auto"/>
        </w:rPr>
        <w:t>participação na próxima reunião</w:t>
      </w:r>
      <w:r w:rsidR="0054380D" w:rsidRPr="4F5FE749">
        <w:rPr>
          <w:rFonts w:ascii="Calibri" w:hAnsi="Calibri" w:cs="Calibri"/>
          <w:i w:val="0"/>
          <w:color w:val="auto"/>
        </w:rPr>
        <w:t xml:space="preserve">. </w:t>
      </w:r>
      <w:r w:rsidR="00BF5502" w:rsidRPr="4F5FE749">
        <w:rPr>
          <w:rFonts w:ascii="Calibri" w:hAnsi="Calibri" w:cs="Calibri"/>
          <w:i w:val="0"/>
          <w:color w:val="auto"/>
        </w:rPr>
        <w:t xml:space="preserve">O </w:t>
      </w:r>
      <w:r w:rsidR="00BF5502" w:rsidRPr="4F5FE749">
        <w:rPr>
          <w:rFonts w:ascii="Calibri" w:hAnsi="Calibri" w:cs="Calibri"/>
          <w:b/>
          <w:bCs/>
          <w:i w:val="0"/>
          <w:color w:val="auto"/>
        </w:rPr>
        <w:t>Sr. Evandro Morello</w:t>
      </w:r>
      <w:r w:rsidR="00BF5502" w:rsidRPr="4F5FE749">
        <w:rPr>
          <w:rFonts w:ascii="Calibri" w:hAnsi="Calibri" w:cs="Calibri"/>
          <w:i w:val="0"/>
          <w:color w:val="auto"/>
        </w:rPr>
        <w:t xml:space="preserve"> sugeriu que fosse</w:t>
      </w:r>
      <w:r w:rsidR="00311FB2" w:rsidRPr="4F5FE749">
        <w:rPr>
          <w:rFonts w:ascii="Calibri" w:hAnsi="Calibri" w:cs="Calibri"/>
          <w:i w:val="0"/>
          <w:color w:val="auto"/>
        </w:rPr>
        <w:t>m</w:t>
      </w:r>
      <w:r w:rsidR="00BF5502" w:rsidRPr="4F5FE749">
        <w:rPr>
          <w:rFonts w:ascii="Calibri" w:hAnsi="Calibri" w:cs="Calibri"/>
          <w:i w:val="0"/>
          <w:color w:val="auto"/>
        </w:rPr>
        <w:t xml:space="preserve"> realizados alguns informes</w:t>
      </w:r>
      <w:r w:rsidR="00534B6C" w:rsidRPr="4F5FE749">
        <w:rPr>
          <w:rFonts w:ascii="Calibri" w:hAnsi="Calibri" w:cs="Calibri"/>
          <w:i w:val="0"/>
          <w:color w:val="auto"/>
        </w:rPr>
        <w:t xml:space="preserve"> sobre o procedimento de atendimento das </w:t>
      </w:r>
      <w:r w:rsidR="005760F2" w:rsidRPr="4F5FE749">
        <w:rPr>
          <w:rFonts w:ascii="Calibri" w:hAnsi="Calibri" w:cs="Calibri"/>
          <w:i w:val="0"/>
          <w:color w:val="auto"/>
        </w:rPr>
        <w:t>perícias</w:t>
      </w:r>
      <w:r w:rsidR="00534B6C" w:rsidRPr="4F5FE749">
        <w:rPr>
          <w:rFonts w:ascii="Calibri" w:hAnsi="Calibri" w:cs="Calibri"/>
          <w:i w:val="0"/>
          <w:color w:val="auto"/>
        </w:rPr>
        <w:t xml:space="preserve"> médicas</w:t>
      </w:r>
      <w:r w:rsidR="00DC4235" w:rsidRPr="4F5FE749">
        <w:rPr>
          <w:rFonts w:ascii="Calibri" w:hAnsi="Calibri" w:cs="Calibri"/>
          <w:i w:val="0"/>
          <w:color w:val="auto"/>
        </w:rPr>
        <w:t xml:space="preserve">. </w:t>
      </w:r>
      <w:r w:rsidR="001C16A5" w:rsidRPr="4F5FE749">
        <w:rPr>
          <w:rFonts w:ascii="Calibri" w:hAnsi="Calibri" w:cs="Calibri"/>
          <w:i w:val="0"/>
          <w:color w:val="auto"/>
        </w:rPr>
        <w:t xml:space="preserve">Em resposta, </w:t>
      </w:r>
      <w:r w:rsidR="00315E72" w:rsidRPr="4F5FE749">
        <w:rPr>
          <w:rFonts w:ascii="Calibri" w:hAnsi="Calibri" w:cs="Calibri"/>
          <w:i w:val="0"/>
          <w:color w:val="auto"/>
        </w:rPr>
        <w:t xml:space="preserve">o </w:t>
      </w:r>
      <w:r w:rsidR="00315E72" w:rsidRPr="4F5FE749">
        <w:rPr>
          <w:rFonts w:ascii="Calibri" w:hAnsi="Calibri" w:cs="Calibri"/>
          <w:b/>
          <w:bCs/>
          <w:i w:val="0"/>
          <w:color w:val="auto"/>
        </w:rPr>
        <w:t>Sr. Presidente</w:t>
      </w:r>
      <w:r w:rsidR="00315E72" w:rsidRPr="4F5FE749">
        <w:rPr>
          <w:rFonts w:ascii="Calibri" w:hAnsi="Calibri" w:cs="Calibri"/>
          <w:i w:val="0"/>
          <w:color w:val="auto"/>
        </w:rPr>
        <w:t xml:space="preserve"> ponderou que </w:t>
      </w:r>
      <w:r w:rsidR="00B34155" w:rsidRPr="4F5FE749">
        <w:rPr>
          <w:rFonts w:ascii="Calibri" w:hAnsi="Calibri" w:cs="Calibri"/>
          <w:i w:val="0"/>
          <w:color w:val="auto"/>
        </w:rPr>
        <w:t xml:space="preserve">a radiografia da </w:t>
      </w:r>
      <w:r w:rsidR="00D73AB3" w:rsidRPr="4F5FE749">
        <w:rPr>
          <w:rFonts w:ascii="Calibri" w:hAnsi="Calibri" w:cs="Calibri"/>
          <w:i w:val="0"/>
          <w:color w:val="auto"/>
        </w:rPr>
        <w:t>Previdência Social</w:t>
      </w:r>
      <w:r w:rsidR="00315E72" w:rsidRPr="4F5FE749">
        <w:rPr>
          <w:rFonts w:ascii="Calibri" w:hAnsi="Calibri" w:cs="Calibri"/>
          <w:i w:val="0"/>
          <w:color w:val="auto"/>
        </w:rPr>
        <w:t xml:space="preserve"> </w:t>
      </w:r>
      <w:r w:rsidR="00BC0085" w:rsidRPr="4F5FE749">
        <w:rPr>
          <w:rFonts w:ascii="Calibri" w:hAnsi="Calibri" w:cs="Calibri"/>
          <w:i w:val="0"/>
          <w:color w:val="auto"/>
        </w:rPr>
        <w:t>deveria ser pauta específica e única</w:t>
      </w:r>
      <w:ins w:id="15" w:author="Windows10" w:date="2024-03-06T21:24:00Z">
        <w:r w:rsidR="001020BB">
          <w:rPr>
            <w:rFonts w:ascii="Calibri" w:hAnsi="Calibri" w:cs="Calibri"/>
            <w:i w:val="0"/>
            <w:color w:val="auto"/>
          </w:rPr>
          <w:t>,</w:t>
        </w:r>
      </w:ins>
      <w:r w:rsidR="00BC0085" w:rsidRPr="4F5FE749">
        <w:rPr>
          <w:rFonts w:ascii="Calibri" w:hAnsi="Calibri" w:cs="Calibri"/>
          <w:i w:val="0"/>
          <w:color w:val="auto"/>
        </w:rPr>
        <w:t xml:space="preserve"> por </w:t>
      </w:r>
      <w:r w:rsidR="00DC4235" w:rsidRPr="4F5FE749">
        <w:rPr>
          <w:rFonts w:ascii="Calibri" w:hAnsi="Calibri" w:cs="Calibri"/>
          <w:i w:val="0"/>
          <w:color w:val="auto"/>
        </w:rPr>
        <w:t>haver muitas variantes</w:t>
      </w:r>
      <w:ins w:id="16" w:author="Windows10" w:date="2024-03-06T21:25:00Z">
        <w:r w:rsidR="001020BB">
          <w:rPr>
            <w:rFonts w:ascii="Calibri" w:hAnsi="Calibri" w:cs="Calibri"/>
            <w:i w:val="0"/>
            <w:color w:val="auto"/>
          </w:rPr>
          <w:t>,</w:t>
        </w:r>
      </w:ins>
      <w:r w:rsidR="001C16A5" w:rsidRPr="4F5FE749">
        <w:rPr>
          <w:rFonts w:ascii="Calibri" w:hAnsi="Calibri" w:cs="Calibri"/>
          <w:i w:val="0"/>
          <w:color w:val="auto"/>
        </w:rPr>
        <w:t xml:space="preserve"> </w:t>
      </w:r>
      <w:r w:rsidR="00B34155" w:rsidRPr="4F5FE749">
        <w:rPr>
          <w:rFonts w:ascii="Calibri" w:hAnsi="Calibri" w:cs="Calibri"/>
          <w:i w:val="0"/>
          <w:color w:val="auto"/>
        </w:rPr>
        <w:t>e sugeriu que fosse abordad</w:t>
      </w:r>
      <w:r w:rsidR="00D73AB3" w:rsidRPr="4F5FE749">
        <w:rPr>
          <w:rFonts w:ascii="Calibri" w:hAnsi="Calibri" w:cs="Calibri"/>
          <w:i w:val="0"/>
          <w:color w:val="auto"/>
        </w:rPr>
        <w:t>a</w:t>
      </w:r>
      <w:r w:rsidR="00B34155" w:rsidRPr="4F5FE749">
        <w:rPr>
          <w:rFonts w:ascii="Calibri" w:hAnsi="Calibri" w:cs="Calibri"/>
          <w:i w:val="0"/>
          <w:color w:val="auto"/>
        </w:rPr>
        <w:t xml:space="preserve"> em outra reunião</w:t>
      </w:r>
      <w:r w:rsidR="008B66CE" w:rsidRPr="4F5FE749">
        <w:rPr>
          <w:rFonts w:ascii="Calibri" w:hAnsi="Calibri" w:cs="Calibri"/>
          <w:i w:val="0"/>
          <w:color w:val="auto"/>
        </w:rPr>
        <w:t>,</w:t>
      </w:r>
      <w:r w:rsidR="00D73AB3" w:rsidRPr="4F5FE749">
        <w:rPr>
          <w:rFonts w:ascii="Calibri" w:hAnsi="Calibri" w:cs="Calibri"/>
          <w:i w:val="0"/>
          <w:color w:val="auto"/>
        </w:rPr>
        <w:t xml:space="preserve"> para que fossem </w:t>
      </w:r>
      <w:r w:rsidR="009C0A8B" w:rsidRPr="4F5FE749">
        <w:rPr>
          <w:rFonts w:ascii="Calibri" w:hAnsi="Calibri" w:cs="Calibri"/>
          <w:i w:val="0"/>
          <w:color w:val="auto"/>
        </w:rPr>
        <w:t>contemplados</w:t>
      </w:r>
      <w:r w:rsidR="00D73AB3" w:rsidRPr="4F5FE749">
        <w:rPr>
          <w:rFonts w:ascii="Calibri" w:hAnsi="Calibri" w:cs="Calibri"/>
          <w:i w:val="0"/>
          <w:color w:val="auto"/>
        </w:rPr>
        <w:t xml:space="preserve"> todos os detalhes</w:t>
      </w:r>
      <w:r w:rsidR="009C0A8B" w:rsidRPr="4F5FE749">
        <w:rPr>
          <w:rFonts w:ascii="Calibri" w:hAnsi="Calibri" w:cs="Calibri"/>
          <w:i w:val="0"/>
          <w:color w:val="auto"/>
        </w:rPr>
        <w:t>.</w:t>
      </w:r>
      <w:r w:rsidR="000A143F" w:rsidRPr="4F5FE749">
        <w:rPr>
          <w:rFonts w:ascii="Calibri" w:hAnsi="Calibri" w:cs="Calibri"/>
          <w:i w:val="0"/>
          <w:color w:val="auto"/>
        </w:rPr>
        <w:t xml:space="preserve"> </w:t>
      </w:r>
      <w:r w:rsidR="00AF50EE" w:rsidRPr="4F5FE749">
        <w:rPr>
          <w:rFonts w:ascii="Calibri" w:hAnsi="Calibri" w:cs="Calibri"/>
          <w:i w:val="0"/>
          <w:color w:val="auto"/>
        </w:rPr>
        <w:t>Explicou que a 297ª</w:t>
      </w:r>
      <w:r w:rsidR="003A0262" w:rsidRPr="4F5FE749">
        <w:rPr>
          <w:rFonts w:ascii="Calibri" w:hAnsi="Calibri" w:cs="Calibri"/>
          <w:i w:val="0"/>
          <w:color w:val="auto"/>
        </w:rPr>
        <w:t xml:space="preserve"> Reunião Ordinária</w:t>
      </w:r>
      <w:r w:rsidR="00AF50EE" w:rsidRPr="4F5FE749">
        <w:rPr>
          <w:rFonts w:ascii="Calibri" w:hAnsi="Calibri" w:cs="Calibri"/>
          <w:i w:val="0"/>
          <w:color w:val="auto"/>
        </w:rPr>
        <w:t xml:space="preserve"> abordaria os</w:t>
      </w:r>
      <w:r w:rsidR="00050CE9" w:rsidRPr="4F5FE749">
        <w:rPr>
          <w:rFonts w:ascii="Calibri" w:hAnsi="Calibri" w:cs="Calibri"/>
          <w:i w:val="0"/>
          <w:color w:val="auto"/>
        </w:rPr>
        <w:t xml:space="preserve"> </w:t>
      </w:r>
      <w:r w:rsidR="00AF50EE" w:rsidRPr="4F5FE749">
        <w:rPr>
          <w:rFonts w:ascii="Calibri" w:hAnsi="Calibri" w:cs="Calibri"/>
          <w:i w:val="0"/>
          <w:color w:val="auto"/>
        </w:rPr>
        <w:t xml:space="preserve">três </w:t>
      </w:r>
      <w:r w:rsidR="00050CE9" w:rsidRPr="4F5FE749">
        <w:rPr>
          <w:rFonts w:ascii="Calibri" w:hAnsi="Calibri" w:cs="Calibri"/>
          <w:i w:val="0"/>
          <w:color w:val="auto"/>
        </w:rPr>
        <w:t xml:space="preserve">primeiros </w:t>
      </w:r>
      <w:r w:rsidR="00AF50EE" w:rsidRPr="4F5FE749">
        <w:rPr>
          <w:rFonts w:ascii="Calibri" w:hAnsi="Calibri" w:cs="Calibri"/>
          <w:i w:val="0"/>
          <w:color w:val="auto"/>
        </w:rPr>
        <w:t xml:space="preserve">itens de pauta sugeridos </w:t>
      </w:r>
      <w:r w:rsidR="00A51FE4" w:rsidRPr="4F5FE749">
        <w:rPr>
          <w:rFonts w:ascii="Calibri" w:hAnsi="Calibri" w:cs="Calibri"/>
          <w:i w:val="0"/>
          <w:color w:val="auto"/>
        </w:rPr>
        <w:t xml:space="preserve">e a </w:t>
      </w:r>
      <w:r w:rsidR="00050CE9" w:rsidRPr="4F5FE749">
        <w:rPr>
          <w:rFonts w:ascii="Calibri" w:hAnsi="Calibri" w:cs="Calibri"/>
          <w:i w:val="0"/>
          <w:color w:val="auto"/>
        </w:rPr>
        <w:t xml:space="preserve">298ª </w:t>
      </w:r>
      <w:r w:rsidR="003A0262" w:rsidRPr="4F5FE749">
        <w:rPr>
          <w:rFonts w:ascii="Calibri" w:hAnsi="Calibri" w:cs="Calibri"/>
          <w:i w:val="0"/>
          <w:color w:val="auto"/>
        </w:rPr>
        <w:t xml:space="preserve">Reunião Ordinária </w:t>
      </w:r>
      <w:r w:rsidR="00E81B8F" w:rsidRPr="4F5FE749">
        <w:rPr>
          <w:rFonts w:ascii="Calibri" w:hAnsi="Calibri" w:cs="Calibri"/>
          <w:i w:val="0"/>
          <w:color w:val="auto"/>
        </w:rPr>
        <w:t>abordaria a radiografia da Previdência Social. Não havendo manifestações contrárias, declarou aprovad</w:t>
      </w:r>
      <w:r w:rsidR="001362F6" w:rsidRPr="4F5FE749">
        <w:rPr>
          <w:rFonts w:ascii="Calibri" w:hAnsi="Calibri" w:cs="Calibri"/>
          <w:i w:val="0"/>
          <w:color w:val="auto"/>
        </w:rPr>
        <w:t xml:space="preserve">os os itens de pauta sugeridos. </w:t>
      </w:r>
      <w:r w:rsidR="00FA01FC" w:rsidRPr="4F5FE749">
        <w:rPr>
          <w:rFonts w:ascii="Calibri" w:hAnsi="Calibri" w:cs="Calibri"/>
          <w:i w:val="0"/>
          <w:color w:val="auto"/>
        </w:rPr>
        <w:t>Instando o primeiro ponto de pauta</w:t>
      </w:r>
      <w:r w:rsidR="00DB611E" w:rsidRPr="4F5FE749">
        <w:rPr>
          <w:rFonts w:ascii="Calibri" w:hAnsi="Calibri" w:cs="Calibri"/>
          <w:i w:val="0"/>
          <w:color w:val="auto"/>
        </w:rPr>
        <w:t xml:space="preserve"> -</w:t>
      </w:r>
      <w:r w:rsidR="00E618E5" w:rsidRPr="4F5FE749">
        <w:rPr>
          <w:rFonts w:ascii="Calibri" w:hAnsi="Calibri" w:cs="Calibri"/>
          <w:i w:val="0"/>
          <w:color w:val="auto"/>
        </w:rPr>
        <w:t xml:space="preserve"> Carteira do Beneficiário do INSS</w:t>
      </w:r>
      <w:r w:rsidR="00DB611E" w:rsidRPr="4F5FE749">
        <w:rPr>
          <w:rFonts w:ascii="Calibri" w:hAnsi="Calibri" w:cs="Calibri"/>
          <w:i w:val="0"/>
          <w:color w:val="auto"/>
        </w:rPr>
        <w:t xml:space="preserve"> -</w:t>
      </w:r>
      <w:r w:rsidR="00E618E5" w:rsidRPr="4F5FE749">
        <w:rPr>
          <w:rFonts w:ascii="Calibri" w:hAnsi="Calibri" w:cs="Calibri"/>
          <w:i w:val="0"/>
          <w:color w:val="auto"/>
        </w:rPr>
        <w:t xml:space="preserve">, o </w:t>
      </w:r>
      <w:r w:rsidR="00E618E5" w:rsidRPr="4F5FE749">
        <w:rPr>
          <w:rFonts w:ascii="Calibri" w:hAnsi="Calibri" w:cs="Calibri"/>
          <w:b/>
          <w:bCs/>
          <w:i w:val="0"/>
          <w:color w:val="auto"/>
        </w:rPr>
        <w:t>Sr.</w:t>
      </w:r>
      <w:r w:rsidR="008F513C" w:rsidRPr="4F5FE749">
        <w:rPr>
          <w:rFonts w:ascii="Calibri" w:hAnsi="Calibri" w:cs="Calibri"/>
          <w:b/>
          <w:bCs/>
          <w:i w:val="0"/>
          <w:color w:val="auto"/>
        </w:rPr>
        <w:t xml:space="preserve"> Presidente</w:t>
      </w:r>
      <w:r w:rsidR="00982314" w:rsidRPr="4F5FE749">
        <w:rPr>
          <w:rFonts w:ascii="Calibri" w:hAnsi="Calibri" w:cs="Calibri"/>
          <w:b/>
          <w:bCs/>
          <w:i w:val="0"/>
          <w:color w:val="auto"/>
        </w:rPr>
        <w:t xml:space="preserve">, </w:t>
      </w:r>
      <w:r w:rsidR="00982314" w:rsidRPr="4F5FE749">
        <w:rPr>
          <w:rFonts w:ascii="Calibri" w:hAnsi="Calibri" w:cs="Calibri"/>
          <w:i w:val="0"/>
          <w:color w:val="auto"/>
        </w:rPr>
        <w:t>preliminarmente</w:t>
      </w:r>
      <w:r w:rsidR="002F7F90" w:rsidRPr="4F5FE749">
        <w:rPr>
          <w:rFonts w:ascii="Calibri" w:hAnsi="Calibri" w:cs="Calibri"/>
          <w:i w:val="0"/>
          <w:color w:val="auto"/>
        </w:rPr>
        <w:t xml:space="preserve"> </w:t>
      </w:r>
      <w:r w:rsidR="00515285" w:rsidRPr="4F5FE749">
        <w:rPr>
          <w:rFonts w:ascii="Calibri" w:hAnsi="Calibri" w:cs="Calibri"/>
          <w:i w:val="0"/>
          <w:color w:val="auto"/>
        </w:rPr>
        <w:t>à</w:t>
      </w:r>
      <w:r w:rsidR="002F7F90" w:rsidRPr="4F5FE749">
        <w:rPr>
          <w:rFonts w:ascii="Calibri" w:hAnsi="Calibri" w:cs="Calibri"/>
          <w:i w:val="0"/>
          <w:color w:val="auto"/>
        </w:rPr>
        <w:t xml:space="preserve"> apresentação</w:t>
      </w:r>
      <w:r w:rsidR="00982314" w:rsidRPr="4F5FE749">
        <w:rPr>
          <w:rFonts w:ascii="Calibri" w:hAnsi="Calibri" w:cs="Calibri"/>
          <w:i w:val="0"/>
          <w:color w:val="auto"/>
        </w:rPr>
        <w:t>,</w:t>
      </w:r>
      <w:r w:rsidR="008F513C" w:rsidRPr="4F5FE749">
        <w:rPr>
          <w:rFonts w:ascii="Calibri" w:hAnsi="Calibri" w:cs="Calibri"/>
          <w:i w:val="0"/>
          <w:color w:val="auto"/>
        </w:rPr>
        <w:t xml:space="preserve"> </w:t>
      </w:r>
      <w:r w:rsidR="000249BD" w:rsidRPr="4F5FE749">
        <w:rPr>
          <w:rFonts w:ascii="Calibri" w:hAnsi="Calibri" w:cs="Calibri"/>
          <w:i w:val="0"/>
          <w:color w:val="auto"/>
        </w:rPr>
        <w:t>registrou</w:t>
      </w:r>
      <w:r w:rsidR="00873273" w:rsidRPr="4F5FE749">
        <w:rPr>
          <w:rFonts w:ascii="Calibri" w:hAnsi="Calibri" w:cs="Calibri"/>
          <w:i w:val="0"/>
          <w:color w:val="auto"/>
        </w:rPr>
        <w:t xml:space="preserve"> que se discutiu </w:t>
      </w:r>
      <w:r w:rsidR="00363F5A" w:rsidRPr="4F5FE749">
        <w:rPr>
          <w:rFonts w:ascii="Calibri" w:hAnsi="Calibri" w:cs="Calibri"/>
          <w:i w:val="0"/>
          <w:color w:val="auto"/>
        </w:rPr>
        <w:t>que esta serviria à</w:t>
      </w:r>
      <w:r w:rsidR="00873273" w:rsidRPr="4F5FE749">
        <w:rPr>
          <w:rFonts w:ascii="Calibri" w:hAnsi="Calibri" w:cs="Calibri"/>
          <w:i w:val="0"/>
          <w:color w:val="auto"/>
        </w:rPr>
        <w:t xml:space="preserve"> identificação </w:t>
      </w:r>
      <w:r w:rsidR="00363F5A" w:rsidRPr="4F5FE749">
        <w:rPr>
          <w:rFonts w:ascii="Calibri" w:hAnsi="Calibri" w:cs="Calibri"/>
          <w:i w:val="0"/>
          <w:color w:val="auto"/>
        </w:rPr>
        <w:t>d</w:t>
      </w:r>
      <w:r w:rsidR="00873273" w:rsidRPr="4F5FE749">
        <w:rPr>
          <w:rFonts w:ascii="Calibri" w:hAnsi="Calibri" w:cs="Calibri"/>
          <w:i w:val="0"/>
          <w:color w:val="auto"/>
        </w:rPr>
        <w:t>o beneficiário da Previdência Social</w:t>
      </w:r>
      <w:r w:rsidR="00363F5A" w:rsidRPr="4F5FE749">
        <w:rPr>
          <w:rFonts w:ascii="Calibri" w:hAnsi="Calibri" w:cs="Calibri"/>
          <w:i w:val="0"/>
          <w:color w:val="auto"/>
        </w:rPr>
        <w:t>,</w:t>
      </w:r>
      <w:r w:rsidR="00873273" w:rsidRPr="4F5FE749">
        <w:rPr>
          <w:rFonts w:ascii="Calibri" w:hAnsi="Calibri" w:cs="Calibri"/>
          <w:i w:val="0"/>
          <w:color w:val="auto"/>
        </w:rPr>
        <w:t xml:space="preserve"> que pudesse</w:t>
      </w:r>
      <w:r w:rsidR="00611799" w:rsidRPr="4F5FE749">
        <w:rPr>
          <w:rFonts w:ascii="Calibri" w:hAnsi="Calibri" w:cs="Calibri"/>
          <w:i w:val="0"/>
          <w:color w:val="auto"/>
        </w:rPr>
        <w:t xml:space="preserve"> </w:t>
      </w:r>
      <w:r w:rsidR="00515285" w:rsidRPr="4F5FE749">
        <w:rPr>
          <w:rFonts w:ascii="Calibri" w:hAnsi="Calibri" w:cs="Calibri"/>
          <w:i w:val="0"/>
          <w:color w:val="auto"/>
        </w:rPr>
        <w:t xml:space="preserve">reunir </w:t>
      </w:r>
      <w:r w:rsidR="00611799" w:rsidRPr="4F5FE749">
        <w:rPr>
          <w:rFonts w:ascii="Calibri" w:hAnsi="Calibri" w:cs="Calibri"/>
          <w:i w:val="0"/>
          <w:color w:val="auto"/>
        </w:rPr>
        <w:t xml:space="preserve">todos os seus </w:t>
      </w:r>
      <w:r w:rsidR="00611799" w:rsidRPr="4F5FE749">
        <w:rPr>
          <w:rFonts w:ascii="Calibri" w:hAnsi="Calibri" w:cs="Calibri"/>
          <w:i w:val="0"/>
          <w:color w:val="auto"/>
        </w:rPr>
        <w:lastRenderedPageBreak/>
        <w:t xml:space="preserve">direitos e possibilitar </w:t>
      </w:r>
      <w:r w:rsidR="008B34C1" w:rsidRPr="4F5FE749">
        <w:rPr>
          <w:rFonts w:ascii="Calibri" w:hAnsi="Calibri" w:cs="Calibri"/>
          <w:i w:val="0"/>
          <w:color w:val="auto"/>
        </w:rPr>
        <w:t xml:space="preserve">um </w:t>
      </w:r>
      <w:r w:rsidR="00611799" w:rsidRPr="4F5FE749">
        <w:rPr>
          <w:rFonts w:ascii="Calibri" w:hAnsi="Calibri" w:cs="Calibri"/>
          <w:i w:val="0"/>
          <w:color w:val="auto"/>
        </w:rPr>
        <w:t>benefício</w:t>
      </w:r>
      <w:r w:rsidR="004837A6" w:rsidRPr="4F5FE749">
        <w:rPr>
          <w:rFonts w:ascii="Calibri" w:hAnsi="Calibri" w:cs="Calibri"/>
          <w:i w:val="0"/>
          <w:color w:val="auto"/>
        </w:rPr>
        <w:t xml:space="preserve"> a mais</w:t>
      </w:r>
      <w:r w:rsidR="00525920" w:rsidRPr="4F5FE749">
        <w:rPr>
          <w:rFonts w:ascii="Calibri" w:hAnsi="Calibri" w:cs="Calibri"/>
          <w:i w:val="0"/>
          <w:color w:val="auto"/>
        </w:rPr>
        <w:t>. Diante desse fato, informou que iniciaram um</w:t>
      </w:r>
      <w:r w:rsidR="00F6470D" w:rsidRPr="4F5FE749">
        <w:rPr>
          <w:rFonts w:ascii="Calibri" w:hAnsi="Calibri" w:cs="Calibri"/>
          <w:i w:val="0"/>
          <w:color w:val="auto"/>
        </w:rPr>
        <w:t>a</w:t>
      </w:r>
      <w:r w:rsidR="00525920" w:rsidRPr="4F5FE749">
        <w:rPr>
          <w:rFonts w:ascii="Calibri" w:hAnsi="Calibri" w:cs="Calibri"/>
          <w:i w:val="0"/>
          <w:color w:val="auto"/>
        </w:rPr>
        <w:t xml:space="preserve"> negociação com</w:t>
      </w:r>
      <w:ins w:id="17" w:author="Windows10" w:date="2024-03-06T21:27:00Z">
        <w:r w:rsidR="001020BB">
          <w:rPr>
            <w:rFonts w:ascii="Calibri" w:hAnsi="Calibri" w:cs="Calibri"/>
            <w:i w:val="0"/>
            <w:color w:val="auto"/>
          </w:rPr>
          <w:t xml:space="preserve"> o</w:t>
        </w:r>
      </w:ins>
      <w:r w:rsidR="002323FE" w:rsidRPr="4F5FE749">
        <w:rPr>
          <w:rFonts w:ascii="Calibri" w:hAnsi="Calibri" w:cs="Calibri"/>
          <w:i w:val="0"/>
          <w:color w:val="auto"/>
        </w:rPr>
        <w:t xml:space="preserve"> Banco do Brasil (BB) e Caixa Econômica Federal (CEF)</w:t>
      </w:r>
      <w:r w:rsidR="0022072D" w:rsidRPr="4F5FE749">
        <w:rPr>
          <w:rFonts w:ascii="Calibri" w:hAnsi="Calibri" w:cs="Calibri"/>
          <w:i w:val="0"/>
          <w:color w:val="auto"/>
        </w:rPr>
        <w:t>,</w:t>
      </w:r>
      <w:r w:rsidR="002323FE" w:rsidRPr="4F5FE749">
        <w:rPr>
          <w:rFonts w:ascii="Calibri" w:hAnsi="Calibri" w:cs="Calibri"/>
          <w:i w:val="0"/>
          <w:color w:val="auto"/>
        </w:rPr>
        <w:t xml:space="preserve"> para </w:t>
      </w:r>
      <w:r w:rsidR="00531813" w:rsidRPr="4F5FE749">
        <w:rPr>
          <w:rFonts w:ascii="Calibri" w:hAnsi="Calibri" w:cs="Calibri"/>
          <w:i w:val="0"/>
          <w:color w:val="auto"/>
        </w:rPr>
        <w:t xml:space="preserve">firmarem convênio </w:t>
      </w:r>
      <w:r w:rsidR="002323FE" w:rsidRPr="4F5FE749">
        <w:rPr>
          <w:rFonts w:ascii="Calibri" w:hAnsi="Calibri" w:cs="Calibri"/>
          <w:i w:val="0"/>
          <w:color w:val="auto"/>
        </w:rPr>
        <w:t xml:space="preserve">que </w:t>
      </w:r>
      <w:r w:rsidR="008F4293" w:rsidRPr="4F5FE749">
        <w:rPr>
          <w:rFonts w:ascii="Calibri" w:hAnsi="Calibri" w:cs="Calibri"/>
          <w:i w:val="0"/>
          <w:color w:val="auto"/>
        </w:rPr>
        <w:t xml:space="preserve">se estendessem </w:t>
      </w:r>
      <w:r w:rsidR="004837A6" w:rsidRPr="4F5FE749">
        <w:rPr>
          <w:rFonts w:ascii="Calibri" w:hAnsi="Calibri" w:cs="Calibri"/>
          <w:i w:val="0"/>
          <w:color w:val="auto"/>
        </w:rPr>
        <w:t>tais</w:t>
      </w:r>
      <w:r w:rsidR="00B168AF" w:rsidRPr="4F5FE749">
        <w:rPr>
          <w:rFonts w:ascii="Calibri" w:hAnsi="Calibri" w:cs="Calibri"/>
          <w:i w:val="0"/>
          <w:color w:val="auto"/>
        </w:rPr>
        <w:t xml:space="preserve"> benefícios, como </w:t>
      </w:r>
      <w:r w:rsidR="009721EE" w:rsidRPr="4F5FE749">
        <w:rPr>
          <w:rFonts w:ascii="Calibri" w:hAnsi="Calibri" w:cs="Calibri"/>
          <w:i w:val="0"/>
          <w:color w:val="auto"/>
        </w:rPr>
        <w:t>descontos em medicamentos, hotelaria, transportes</w:t>
      </w:r>
      <w:r w:rsidR="00AC7205" w:rsidRPr="4F5FE749">
        <w:rPr>
          <w:rFonts w:ascii="Calibri" w:hAnsi="Calibri" w:cs="Calibri"/>
          <w:i w:val="0"/>
          <w:color w:val="auto"/>
        </w:rPr>
        <w:t>,</w:t>
      </w:r>
      <w:r w:rsidR="002323FE" w:rsidRPr="4F5FE749">
        <w:rPr>
          <w:rFonts w:ascii="Calibri" w:hAnsi="Calibri" w:cs="Calibri"/>
          <w:i w:val="0"/>
          <w:color w:val="auto"/>
        </w:rPr>
        <w:t xml:space="preserve"> </w:t>
      </w:r>
      <w:r w:rsidR="0022072D" w:rsidRPr="4F5FE749">
        <w:rPr>
          <w:rFonts w:ascii="Calibri" w:hAnsi="Calibri" w:cs="Calibri"/>
          <w:i w:val="0"/>
          <w:color w:val="auto"/>
        </w:rPr>
        <w:t xml:space="preserve">a </w:t>
      </w:r>
      <w:r w:rsidR="002323FE" w:rsidRPr="4F5FE749">
        <w:rPr>
          <w:rFonts w:ascii="Calibri" w:hAnsi="Calibri" w:cs="Calibri"/>
          <w:i w:val="0"/>
          <w:color w:val="auto"/>
        </w:rPr>
        <w:t>todos os beneficiários da Previdência</w:t>
      </w:r>
      <w:r w:rsidR="008B60EB" w:rsidRPr="4F5FE749">
        <w:rPr>
          <w:rFonts w:ascii="Calibri" w:hAnsi="Calibri" w:cs="Calibri"/>
          <w:i w:val="0"/>
          <w:color w:val="auto"/>
        </w:rPr>
        <w:t xml:space="preserve">, </w:t>
      </w:r>
      <w:r w:rsidR="008344DE" w:rsidRPr="4F5FE749">
        <w:rPr>
          <w:rFonts w:ascii="Calibri" w:hAnsi="Calibri" w:cs="Calibri"/>
          <w:i w:val="0"/>
          <w:color w:val="auto"/>
        </w:rPr>
        <w:t xml:space="preserve">os quais aderiram imediatamente </w:t>
      </w:r>
      <w:del w:id="18" w:author="Windows10" w:date="2024-03-06T21:28:00Z">
        <w:r w:rsidR="008344DE" w:rsidRPr="4F5FE749" w:rsidDel="001020BB">
          <w:rPr>
            <w:rFonts w:ascii="Calibri" w:hAnsi="Calibri" w:cs="Calibri"/>
            <w:i w:val="0"/>
            <w:color w:val="auto"/>
          </w:rPr>
          <w:delText xml:space="preserve">a </w:delText>
        </w:r>
      </w:del>
      <w:ins w:id="19" w:author="Windows10" w:date="2024-03-06T21:28:00Z">
        <w:r w:rsidR="001020BB">
          <w:rPr>
            <w:rFonts w:ascii="Calibri" w:hAnsi="Calibri" w:cs="Calibri"/>
            <w:i w:val="0"/>
            <w:color w:val="auto"/>
          </w:rPr>
          <w:t>à</w:t>
        </w:r>
        <w:r w:rsidR="001020BB" w:rsidRPr="4F5FE749">
          <w:rPr>
            <w:rFonts w:ascii="Calibri" w:hAnsi="Calibri" w:cs="Calibri"/>
            <w:i w:val="0"/>
            <w:color w:val="auto"/>
          </w:rPr>
          <w:t xml:space="preserve"> </w:t>
        </w:r>
      </w:ins>
      <w:r w:rsidR="008344DE" w:rsidRPr="4F5FE749">
        <w:rPr>
          <w:rFonts w:ascii="Calibri" w:hAnsi="Calibri" w:cs="Calibri"/>
          <w:i w:val="0"/>
          <w:color w:val="auto"/>
        </w:rPr>
        <w:t>proposta.</w:t>
      </w:r>
      <w:r w:rsidR="0061697E" w:rsidRPr="4F5FE749">
        <w:rPr>
          <w:rFonts w:ascii="Calibri" w:hAnsi="Calibri" w:cs="Calibri"/>
          <w:i w:val="0"/>
          <w:color w:val="auto"/>
        </w:rPr>
        <w:t xml:space="preserve"> Discorreu que a diretoria do INSS já estava negociando com os demais bancos </w:t>
      </w:r>
      <w:r w:rsidR="00982314" w:rsidRPr="4F5FE749">
        <w:rPr>
          <w:rFonts w:ascii="Calibri" w:hAnsi="Calibri" w:cs="Calibri"/>
          <w:i w:val="0"/>
          <w:color w:val="auto"/>
        </w:rPr>
        <w:t xml:space="preserve">que possuem a carteira da </w:t>
      </w:r>
      <w:r w:rsidR="00764EE3" w:rsidRPr="4F5FE749">
        <w:rPr>
          <w:rFonts w:ascii="Calibri" w:hAnsi="Calibri" w:cs="Calibri"/>
          <w:i w:val="0"/>
          <w:color w:val="auto"/>
        </w:rPr>
        <w:t xml:space="preserve">Previdência, </w:t>
      </w:r>
      <w:r w:rsidR="00102A52" w:rsidRPr="4F5FE749">
        <w:rPr>
          <w:rFonts w:ascii="Calibri" w:hAnsi="Calibri" w:cs="Calibri"/>
          <w:i w:val="0"/>
          <w:color w:val="auto"/>
        </w:rPr>
        <w:t xml:space="preserve">e solicitou aos representantes do </w:t>
      </w:r>
      <w:r w:rsidR="00764EE3" w:rsidRPr="4F5FE749">
        <w:rPr>
          <w:rFonts w:ascii="Calibri" w:hAnsi="Calibri" w:cs="Calibri"/>
          <w:i w:val="0"/>
          <w:color w:val="auto"/>
        </w:rPr>
        <w:t>s</w:t>
      </w:r>
      <w:r w:rsidR="00102A52" w:rsidRPr="4F5FE749">
        <w:rPr>
          <w:rFonts w:ascii="Calibri" w:hAnsi="Calibri" w:cs="Calibri"/>
          <w:i w:val="0"/>
          <w:color w:val="auto"/>
        </w:rPr>
        <w:t xml:space="preserve">istema </w:t>
      </w:r>
      <w:r w:rsidR="00764EE3" w:rsidRPr="4F5FE749">
        <w:rPr>
          <w:rFonts w:ascii="Calibri" w:hAnsi="Calibri" w:cs="Calibri"/>
          <w:i w:val="0"/>
          <w:color w:val="auto"/>
        </w:rPr>
        <w:t>f</w:t>
      </w:r>
      <w:r w:rsidR="00102A52" w:rsidRPr="4F5FE749">
        <w:rPr>
          <w:rFonts w:ascii="Calibri" w:hAnsi="Calibri" w:cs="Calibri"/>
          <w:i w:val="0"/>
          <w:color w:val="auto"/>
        </w:rPr>
        <w:t>inanceir</w:t>
      </w:r>
      <w:r w:rsidR="00764EE3" w:rsidRPr="4F5FE749">
        <w:rPr>
          <w:rFonts w:ascii="Calibri" w:hAnsi="Calibri" w:cs="Calibri"/>
          <w:i w:val="0"/>
          <w:color w:val="auto"/>
        </w:rPr>
        <w:t>o</w:t>
      </w:r>
      <w:r w:rsidR="00102A52" w:rsidRPr="4F5FE749">
        <w:rPr>
          <w:rFonts w:ascii="Calibri" w:hAnsi="Calibri" w:cs="Calibri"/>
          <w:i w:val="0"/>
          <w:color w:val="auto"/>
        </w:rPr>
        <w:t xml:space="preserve"> que apelassem para que </w:t>
      </w:r>
      <w:del w:id="20" w:author="Windows10" w:date="2024-03-06T21:29:00Z">
        <w:r w:rsidR="00102A52" w:rsidRPr="4F5FE749" w:rsidDel="001020BB">
          <w:rPr>
            <w:rFonts w:ascii="Calibri" w:hAnsi="Calibri" w:cs="Calibri"/>
            <w:i w:val="0"/>
            <w:color w:val="auto"/>
          </w:rPr>
          <w:delText xml:space="preserve">seja </w:delText>
        </w:r>
      </w:del>
      <w:ins w:id="21" w:author="Windows10" w:date="2024-03-06T21:29:00Z">
        <w:r w:rsidR="001020BB">
          <w:rPr>
            <w:rFonts w:ascii="Calibri" w:hAnsi="Calibri" w:cs="Calibri"/>
            <w:i w:val="0"/>
            <w:color w:val="auto"/>
          </w:rPr>
          <w:t>fosse</w:t>
        </w:r>
        <w:r w:rsidR="001020BB" w:rsidRPr="4F5FE749">
          <w:rPr>
            <w:rFonts w:ascii="Calibri" w:hAnsi="Calibri" w:cs="Calibri"/>
            <w:i w:val="0"/>
            <w:color w:val="auto"/>
          </w:rPr>
          <w:t xml:space="preserve"> </w:t>
        </w:r>
      </w:ins>
      <w:r w:rsidR="00102A52" w:rsidRPr="4F5FE749">
        <w:rPr>
          <w:rFonts w:ascii="Calibri" w:hAnsi="Calibri" w:cs="Calibri"/>
          <w:i w:val="0"/>
          <w:color w:val="auto"/>
        </w:rPr>
        <w:t xml:space="preserve">feita a adesão </w:t>
      </w:r>
      <w:r w:rsidR="0074492D" w:rsidRPr="4F5FE749">
        <w:rPr>
          <w:rFonts w:ascii="Calibri" w:hAnsi="Calibri" w:cs="Calibri"/>
          <w:i w:val="0"/>
          <w:color w:val="auto"/>
        </w:rPr>
        <w:t>à proposta. Relatou que já estava com a sua carteira de identifica</w:t>
      </w:r>
      <w:r w:rsidR="0045396F" w:rsidRPr="4F5FE749">
        <w:rPr>
          <w:rFonts w:ascii="Calibri" w:hAnsi="Calibri" w:cs="Calibri"/>
          <w:i w:val="0"/>
          <w:color w:val="auto"/>
        </w:rPr>
        <w:t>ção de beneficiário da Previdência Social</w:t>
      </w:r>
      <w:r w:rsidR="005462B6" w:rsidRPr="4F5FE749">
        <w:rPr>
          <w:rFonts w:ascii="Calibri" w:hAnsi="Calibri" w:cs="Calibri"/>
          <w:i w:val="0"/>
          <w:color w:val="auto"/>
        </w:rPr>
        <w:t>,</w:t>
      </w:r>
      <w:r w:rsidR="0045396F" w:rsidRPr="4F5FE749">
        <w:rPr>
          <w:rFonts w:ascii="Calibri" w:hAnsi="Calibri" w:cs="Calibri"/>
          <w:i w:val="0"/>
          <w:color w:val="auto"/>
        </w:rPr>
        <w:t xml:space="preserve"> e </w:t>
      </w:r>
      <w:r w:rsidR="00216445" w:rsidRPr="4F5FE749">
        <w:rPr>
          <w:rFonts w:ascii="Calibri" w:hAnsi="Calibri" w:cs="Calibri"/>
          <w:i w:val="0"/>
          <w:color w:val="auto"/>
        </w:rPr>
        <w:t xml:space="preserve">a </w:t>
      </w:r>
      <w:r w:rsidR="0045396F" w:rsidRPr="4F5FE749">
        <w:rPr>
          <w:rFonts w:ascii="Calibri" w:hAnsi="Calibri" w:cs="Calibri"/>
          <w:i w:val="0"/>
          <w:color w:val="auto"/>
        </w:rPr>
        <w:t>exibiu para os demais conselheiros(as)</w:t>
      </w:r>
      <w:r w:rsidR="005462B6" w:rsidRPr="4F5FE749">
        <w:rPr>
          <w:rFonts w:ascii="Calibri" w:hAnsi="Calibri" w:cs="Calibri"/>
          <w:i w:val="0"/>
          <w:color w:val="auto"/>
        </w:rPr>
        <w:t>,</w:t>
      </w:r>
      <w:r w:rsidR="00AA1D3F" w:rsidRPr="4F5FE749">
        <w:rPr>
          <w:rFonts w:ascii="Calibri" w:hAnsi="Calibri" w:cs="Calibri"/>
          <w:i w:val="0"/>
          <w:color w:val="auto"/>
        </w:rPr>
        <w:t xml:space="preserve"> </w:t>
      </w:r>
      <w:r w:rsidR="005462B6" w:rsidRPr="4F5FE749">
        <w:rPr>
          <w:rFonts w:ascii="Calibri" w:hAnsi="Calibri" w:cs="Calibri"/>
          <w:i w:val="0"/>
          <w:color w:val="auto"/>
        </w:rPr>
        <w:t>mas</w:t>
      </w:r>
      <w:r w:rsidR="00AA1D3F" w:rsidRPr="4F5FE749">
        <w:rPr>
          <w:rFonts w:ascii="Calibri" w:hAnsi="Calibri" w:cs="Calibri"/>
          <w:i w:val="0"/>
          <w:color w:val="auto"/>
        </w:rPr>
        <w:t xml:space="preserve"> desculpou-se por </w:t>
      </w:r>
      <w:r w:rsidR="00A21DAA" w:rsidRPr="4F5FE749">
        <w:rPr>
          <w:rFonts w:ascii="Calibri" w:hAnsi="Calibri" w:cs="Calibri"/>
          <w:i w:val="0"/>
          <w:color w:val="auto"/>
        </w:rPr>
        <w:t>não ter convidado os membros do CNPS para o seu lançamento</w:t>
      </w:r>
      <w:r w:rsidR="0006561A" w:rsidRPr="4F5FE749">
        <w:rPr>
          <w:rFonts w:ascii="Calibri" w:hAnsi="Calibri" w:cs="Calibri"/>
          <w:i w:val="0"/>
          <w:color w:val="auto"/>
        </w:rPr>
        <w:t>. Destacou que serão introduzi</w:t>
      </w:r>
      <w:r w:rsidR="00C531C4" w:rsidRPr="4F5FE749">
        <w:rPr>
          <w:rFonts w:ascii="Calibri" w:hAnsi="Calibri" w:cs="Calibri"/>
          <w:i w:val="0"/>
          <w:color w:val="auto"/>
        </w:rPr>
        <w:t>d</w:t>
      </w:r>
      <w:r w:rsidR="00F74A15" w:rsidRPr="4F5FE749">
        <w:rPr>
          <w:rFonts w:ascii="Calibri" w:hAnsi="Calibri" w:cs="Calibri"/>
          <w:i w:val="0"/>
          <w:color w:val="auto"/>
        </w:rPr>
        <w:t>o</w:t>
      </w:r>
      <w:r w:rsidR="00C531C4" w:rsidRPr="4F5FE749">
        <w:rPr>
          <w:rFonts w:ascii="Calibri" w:hAnsi="Calibri" w:cs="Calibri"/>
          <w:i w:val="0"/>
          <w:color w:val="auto"/>
        </w:rPr>
        <w:t xml:space="preserve">s </w:t>
      </w:r>
      <w:r w:rsidR="001A6EF1" w:rsidRPr="4F5FE749">
        <w:rPr>
          <w:rFonts w:ascii="Calibri" w:hAnsi="Calibri" w:cs="Calibri"/>
          <w:i w:val="0"/>
          <w:color w:val="auto"/>
        </w:rPr>
        <w:t>novos benefícios</w:t>
      </w:r>
      <w:r w:rsidR="00F74A15" w:rsidRPr="4F5FE749">
        <w:rPr>
          <w:rFonts w:ascii="Calibri" w:hAnsi="Calibri" w:cs="Calibri"/>
          <w:i w:val="0"/>
          <w:color w:val="auto"/>
        </w:rPr>
        <w:t xml:space="preserve"> e explanou que foram realizados ACTs com o</w:t>
      </w:r>
      <w:r w:rsidR="000C213D" w:rsidRPr="4F5FE749">
        <w:rPr>
          <w:rFonts w:ascii="Calibri" w:hAnsi="Calibri" w:cs="Calibri"/>
          <w:i w:val="0"/>
          <w:color w:val="auto"/>
        </w:rPr>
        <w:t>s</w:t>
      </w:r>
      <w:r w:rsidR="00F74A15" w:rsidRPr="4F5FE749">
        <w:rPr>
          <w:rFonts w:ascii="Calibri" w:hAnsi="Calibri" w:cs="Calibri"/>
          <w:i w:val="0"/>
          <w:color w:val="auto"/>
        </w:rPr>
        <w:t xml:space="preserve"> Ministério</w:t>
      </w:r>
      <w:r w:rsidR="000C213D" w:rsidRPr="4F5FE749">
        <w:rPr>
          <w:rFonts w:ascii="Calibri" w:hAnsi="Calibri" w:cs="Calibri"/>
          <w:i w:val="0"/>
          <w:color w:val="auto"/>
        </w:rPr>
        <w:t>s</w:t>
      </w:r>
      <w:r w:rsidR="00F74A15" w:rsidRPr="4F5FE749">
        <w:rPr>
          <w:rFonts w:ascii="Calibri" w:hAnsi="Calibri" w:cs="Calibri"/>
          <w:i w:val="0"/>
          <w:color w:val="auto"/>
        </w:rPr>
        <w:t xml:space="preserve"> do Desenvo</w:t>
      </w:r>
      <w:r w:rsidR="000C213D" w:rsidRPr="4F5FE749">
        <w:rPr>
          <w:rFonts w:ascii="Calibri" w:hAnsi="Calibri" w:cs="Calibri"/>
          <w:i w:val="0"/>
          <w:color w:val="auto"/>
        </w:rPr>
        <w:t>lvimento e Assistência Social,</w:t>
      </w:r>
      <w:ins w:id="22" w:author="Windows10" w:date="2024-03-06T21:32:00Z">
        <w:r w:rsidR="00DD4FBE">
          <w:rPr>
            <w:rFonts w:ascii="Calibri" w:hAnsi="Calibri" w:cs="Calibri"/>
            <w:i w:val="0"/>
            <w:color w:val="auto"/>
          </w:rPr>
          <w:t xml:space="preserve"> </w:t>
        </w:r>
      </w:ins>
      <w:ins w:id="23" w:author="Windows10" w:date="2024-03-06T21:31:00Z">
        <w:r w:rsidR="00DD4FBE">
          <w:rPr>
            <w:rFonts w:ascii="Calibri" w:hAnsi="Calibri" w:cs="Calibri"/>
            <w:i w:val="0"/>
            <w:color w:val="auto"/>
          </w:rPr>
          <w:t>Família e Combate</w:t>
        </w:r>
      </w:ins>
      <w:ins w:id="24" w:author="Windows10" w:date="2024-03-06T21:32:00Z">
        <w:r w:rsidR="00DD4FBE">
          <w:rPr>
            <w:rFonts w:ascii="Calibri" w:hAnsi="Calibri" w:cs="Calibri"/>
            <w:i w:val="0"/>
            <w:color w:val="auto"/>
          </w:rPr>
          <w:t xml:space="preserve"> à Fome, </w:t>
        </w:r>
      </w:ins>
      <w:r w:rsidR="000C213D" w:rsidRPr="4F5FE749">
        <w:rPr>
          <w:rFonts w:ascii="Calibri" w:hAnsi="Calibri" w:cs="Calibri"/>
          <w:i w:val="0"/>
          <w:color w:val="auto"/>
        </w:rPr>
        <w:t xml:space="preserve"> da Agricultura</w:t>
      </w:r>
      <w:ins w:id="25" w:author="Windows10" w:date="2024-03-06T21:30:00Z">
        <w:r w:rsidR="00DD4FBE">
          <w:rPr>
            <w:rFonts w:ascii="Calibri" w:hAnsi="Calibri" w:cs="Calibri"/>
            <w:i w:val="0"/>
            <w:color w:val="auto"/>
          </w:rPr>
          <w:t xml:space="preserve"> e Pecuária</w:t>
        </w:r>
      </w:ins>
      <w:r w:rsidR="000C213D" w:rsidRPr="4F5FE749">
        <w:rPr>
          <w:rFonts w:ascii="Calibri" w:hAnsi="Calibri" w:cs="Calibri"/>
          <w:i w:val="0"/>
          <w:color w:val="auto"/>
        </w:rPr>
        <w:t>, do Desenvolvimento Agrário</w:t>
      </w:r>
      <w:ins w:id="26" w:author="Windows10" w:date="2024-03-06T21:33:00Z">
        <w:r w:rsidR="00DD4FBE">
          <w:rPr>
            <w:rFonts w:ascii="Calibri" w:hAnsi="Calibri" w:cs="Calibri"/>
            <w:i w:val="0"/>
            <w:color w:val="auto"/>
          </w:rPr>
          <w:t xml:space="preserve"> e Agricultura Familiar</w:t>
        </w:r>
      </w:ins>
      <w:r w:rsidR="008437E4" w:rsidRPr="4F5FE749">
        <w:rPr>
          <w:rFonts w:ascii="Calibri" w:hAnsi="Calibri" w:cs="Calibri"/>
          <w:i w:val="0"/>
          <w:color w:val="auto"/>
        </w:rPr>
        <w:t xml:space="preserve"> e da Saúde e com</w:t>
      </w:r>
      <w:ins w:id="27" w:author="Windows10" w:date="2024-03-06T21:33:00Z">
        <w:r w:rsidR="00DD4FBE">
          <w:rPr>
            <w:rFonts w:ascii="Calibri" w:hAnsi="Calibri" w:cs="Calibri"/>
            <w:i w:val="0"/>
            <w:color w:val="auto"/>
          </w:rPr>
          <w:t xml:space="preserve"> o Ministério d</w:t>
        </w:r>
      </w:ins>
      <w:del w:id="28" w:author="Windows10" w:date="2024-03-06T21:33:00Z">
        <w:r w:rsidR="008437E4" w:rsidRPr="4F5FE749" w:rsidDel="00DD4FBE">
          <w:rPr>
            <w:rFonts w:ascii="Calibri" w:hAnsi="Calibri" w:cs="Calibri"/>
            <w:i w:val="0"/>
            <w:color w:val="auto"/>
          </w:rPr>
          <w:delText xml:space="preserve"> </w:delText>
        </w:r>
      </w:del>
      <w:r w:rsidR="008437E4" w:rsidRPr="4F5FE749">
        <w:rPr>
          <w:rFonts w:ascii="Calibri" w:hAnsi="Calibri" w:cs="Calibri"/>
          <w:i w:val="0"/>
          <w:color w:val="auto"/>
        </w:rPr>
        <w:t>a Marinha, os quais contribuíram para a funcionalidade.</w:t>
      </w:r>
      <w:r w:rsidR="00CC4B41" w:rsidRPr="4F5FE749">
        <w:rPr>
          <w:rFonts w:ascii="Calibri" w:hAnsi="Calibri" w:cs="Calibri"/>
          <w:i w:val="0"/>
          <w:color w:val="auto"/>
        </w:rPr>
        <w:t xml:space="preserve"> Informou </w:t>
      </w:r>
      <w:r w:rsidR="006156E6" w:rsidRPr="4F5FE749">
        <w:rPr>
          <w:rFonts w:ascii="Calibri" w:hAnsi="Calibri" w:cs="Calibri"/>
          <w:i w:val="0"/>
          <w:color w:val="auto"/>
        </w:rPr>
        <w:t>o lançamento do sistema</w:t>
      </w:r>
      <w:r w:rsidR="00CC4B41" w:rsidRPr="4F5FE749">
        <w:rPr>
          <w:rFonts w:ascii="Calibri" w:hAnsi="Calibri" w:cs="Calibri"/>
          <w:i w:val="0"/>
          <w:color w:val="auto"/>
        </w:rPr>
        <w:t xml:space="preserve"> Atestmed</w:t>
      </w:r>
      <w:r w:rsidR="004464B4" w:rsidRPr="4F5FE749">
        <w:rPr>
          <w:rFonts w:ascii="Calibri" w:hAnsi="Calibri" w:cs="Calibri"/>
          <w:i w:val="0"/>
          <w:color w:val="auto"/>
        </w:rPr>
        <w:t xml:space="preserve">, no qual </w:t>
      </w:r>
      <w:r w:rsidR="00A17C00" w:rsidRPr="4F5FE749">
        <w:rPr>
          <w:rFonts w:ascii="Calibri" w:hAnsi="Calibri" w:cs="Calibri"/>
          <w:i w:val="0"/>
          <w:color w:val="auto"/>
        </w:rPr>
        <w:t xml:space="preserve">o Sistema Único de Saúde (SUS) </w:t>
      </w:r>
      <w:r w:rsidR="008A6989" w:rsidRPr="4F5FE749">
        <w:rPr>
          <w:rFonts w:ascii="Calibri" w:hAnsi="Calibri" w:cs="Calibri"/>
          <w:i w:val="0"/>
          <w:color w:val="auto"/>
        </w:rPr>
        <w:t xml:space="preserve">será entrelaçado </w:t>
      </w:r>
      <w:r w:rsidR="00A84AC7" w:rsidRPr="4F5FE749">
        <w:rPr>
          <w:rFonts w:ascii="Calibri" w:hAnsi="Calibri" w:cs="Calibri"/>
          <w:i w:val="0"/>
          <w:color w:val="auto"/>
        </w:rPr>
        <w:t>com o Sistema da Previdência Social</w:t>
      </w:r>
      <w:r w:rsidR="00A30855" w:rsidRPr="4F5FE749">
        <w:rPr>
          <w:rFonts w:ascii="Calibri" w:hAnsi="Calibri" w:cs="Calibri"/>
          <w:i w:val="0"/>
          <w:color w:val="auto"/>
        </w:rPr>
        <w:t>,</w:t>
      </w:r>
      <w:r w:rsidR="00A84AC7" w:rsidRPr="4F5FE749">
        <w:rPr>
          <w:rFonts w:ascii="Calibri" w:hAnsi="Calibri" w:cs="Calibri"/>
          <w:i w:val="0"/>
          <w:color w:val="auto"/>
        </w:rPr>
        <w:t xml:space="preserve"> a fim de que houvesse informações</w:t>
      </w:r>
      <w:r w:rsidR="004C42A2" w:rsidRPr="4F5FE749">
        <w:rPr>
          <w:rFonts w:ascii="Calibri" w:hAnsi="Calibri" w:cs="Calibri"/>
          <w:i w:val="0"/>
          <w:color w:val="auto"/>
        </w:rPr>
        <w:t xml:space="preserve"> precisas de todas as licenças</w:t>
      </w:r>
      <w:r w:rsidR="00BE0734" w:rsidRPr="4F5FE749">
        <w:rPr>
          <w:rFonts w:ascii="Calibri" w:hAnsi="Calibri" w:cs="Calibri"/>
          <w:i w:val="0"/>
          <w:color w:val="auto"/>
        </w:rPr>
        <w:t xml:space="preserve"> e convidou a todos a participar</w:t>
      </w:r>
      <w:ins w:id="29" w:author="Windows10" w:date="2024-03-06T21:35:00Z">
        <w:r w:rsidR="00DD4FBE">
          <w:rPr>
            <w:rFonts w:ascii="Calibri" w:hAnsi="Calibri" w:cs="Calibri"/>
            <w:i w:val="0"/>
            <w:color w:val="auto"/>
          </w:rPr>
          <w:t>em</w:t>
        </w:r>
      </w:ins>
      <w:r w:rsidR="00BE0734" w:rsidRPr="4F5FE749">
        <w:rPr>
          <w:rFonts w:ascii="Calibri" w:hAnsi="Calibri" w:cs="Calibri"/>
          <w:i w:val="0"/>
          <w:color w:val="auto"/>
        </w:rPr>
        <w:t xml:space="preserve"> desse lançamento. Em seguida, concedeu a palavra ao Diretor de Tecnologia da Informação do INSS</w:t>
      </w:r>
      <w:r w:rsidR="006F02DB" w:rsidRPr="4F5FE749">
        <w:rPr>
          <w:rFonts w:ascii="Calibri" w:hAnsi="Calibri" w:cs="Calibri"/>
          <w:i w:val="0"/>
          <w:color w:val="auto"/>
        </w:rPr>
        <w:t xml:space="preserve"> para que realizasse a apresentação</w:t>
      </w:r>
      <w:r w:rsidR="00152C0A" w:rsidRPr="4F5FE749">
        <w:rPr>
          <w:rFonts w:ascii="Calibri" w:hAnsi="Calibri" w:cs="Calibri"/>
          <w:i w:val="0"/>
          <w:color w:val="auto"/>
        </w:rPr>
        <w:t xml:space="preserve">. Com a palavra, o </w:t>
      </w:r>
      <w:r w:rsidR="00152C0A" w:rsidRPr="4F5FE749">
        <w:rPr>
          <w:rFonts w:ascii="Calibri" w:hAnsi="Calibri" w:cs="Calibri"/>
          <w:b/>
          <w:bCs/>
          <w:i w:val="0"/>
          <w:color w:val="auto"/>
        </w:rPr>
        <w:t>Sr. Ailton Nunes</w:t>
      </w:r>
      <w:r w:rsidR="00152C0A" w:rsidRPr="4F5FE749">
        <w:rPr>
          <w:rFonts w:ascii="Calibri" w:hAnsi="Calibri" w:cs="Calibri"/>
          <w:i w:val="0"/>
          <w:color w:val="auto"/>
        </w:rPr>
        <w:t xml:space="preserve"> </w:t>
      </w:r>
      <w:r w:rsidR="009E7EC3" w:rsidRPr="4F5FE749">
        <w:rPr>
          <w:rFonts w:ascii="Calibri" w:hAnsi="Calibri" w:cs="Calibri"/>
          <w:i w:val="0"/>
          <w:color w:val="auto"/>
        </w:rPr>
        <w:t xml:space="preserve">esclareceu que a Carteira do Beneficiário é uma das formas de comprovação </w:t>
      </w:r>
      <w:r w:rsidR="00247C33" w:rsidRPr="4F5FE749">
        <w:rPr>
          <w:rFonts w:ascii="Calibri" w:hAnsi="Calibri" w:cs="Calibri"/>
          <w:i w:val="0"/>
          <w:color w:val="auto"/>
        </w:rPr>
        <w:t>d</w:t>
      </w:r>
      <w:r w:rsidR="009E7EC3" w:rsidRPr="4F5FE749">
        <w:rPr>
          <w:rFonts w:ascii="Calibri" w:hAnsi="Calibri" w:cs="Calibri"/>
          <w:i w:val="0"/>
          <w:color w:val="auto"/>
        </w:rPr>
        <w:t xml:space="preserve">o cidadão </w:t>
      </w:r>
      <w:r w:rsidR="00247C33" w:rsidRPr="4F5FE749">
        <w:rPr>
          <w:rFonts w:ascii="Calibri" w:hAnsi="Calibri" w:cs="Calibri"/>
          <w:i w:val="0"/>
          <w:color w:val="auto"/>
        </w:rPr>
        <w:t>como beneficiário</w:t>
      </w:r>
      <w:r w:rsidR="009E7EC3" w:rsidRPr="4F5FE749">
        <w:rPr>
          <w:rFonts w:ascii="Calibri" w:hAnsi="Calibri" w:cs="Calibri"/>
          <w:i w:val="0"/>
          <w:color w:val="auto"/>
        </w:rPr>
        <w:t xml:space="preserve"> do INSS</w:t>
      </w:r>
      <w:r w:rsidR="00247C33" w:rsidRPr="4F5FE749">
        <w:rPr>
          <w:rFonts w:ascii="Calibri" w:hAnsi="Calibri" w:cs="Calibri"/>
          <w:i w:val="0"/>
          <w:color w:val="auto"/>
        </w:rPr>
        <w:t>,</w:t>
      </w:r>
      <w:r w:rsidR="009146C3" w:rsidRPr="4F5FE749">
        <w:rPr>
          <w:rFonts w:ascii="Calibri" w:hAnsi="Calibri" w:cs="Calibri"/>
          <w:i w:val="0"/>
          <w:color w:val="auto"/>
        </w:rPr>
        <w:t xml:space="preserve"> e </w:t>
      </w:r>
      <w:r w:rsidR="00A9099A" w:rsidRPr="4F5FE749">
        <w:rPr>
          <w:rFonts w:ascii="Calibri" w:hAnsi="Calibri" w:cs="Calibri"/>
          <w:i w:val="0"/>
          <w:color w:val="auto"/>
        </w:rPr>
        <w:t>que identificaram essa necessidade devido à existência de mais de 450 mil beneficiários que acessa</w:t>
      </w:r>
      <w:r w:rsidR="00072BF4" w:rsidRPr="4F5FE749">
        <w:rPr>
          <w:rFonts w:ascii="Calibri" w:hAnsi="Calibri" w:cs="Calibri"/>
          <w:i w:val="0"/>
          <w:color w:val="auto"/>
        </w:rPr>
        <w:t>va</w:t>
      </w:r>
      <w:r w:rsidR="00A9099A" w:rsidRPr="4F5FE749">
        <w:rPr>
          <w:rFonts w:ascii="Calibri" w:hAnsi="Calibri" w:cs="Calibri"/>
          <w:i w:val="0"/>
          <w:color w:val="auto"/>
        </w:rPr>
        <w:t>m o Meu INSS</w:t>
      </w:r>
      <w:r w:rsidR="00161CBD" w:rsidRPr="4F5FE749">
        <w:rPr>
          <w:rFonts w:ascii="Calibri" w:hAnsi="Calibri" w:cs="Calibri"/>
          <w:i w:val="0"/>
          <w:color w:val="auto"/>
        </w:rPr>
        <w:t>,</w:t>
      </w:r>
      <w:r w:rsidR="00A9099A" w:rsidRPr="4F5FE749">
        <w:rPr>
          <w:rFonts w:ascii="Calibri" w:hAnsi="Calibri" w:cs="Calibri"/>
          <w:i w:val="0"/>
          <w:color w:val="auto"/>
        </w:rPr>
        <w:t xml:space="preserve"> para </w:t>
      </w:r>
      <w:r w:rsidR="00161CBD" w:rsidRPr="4F5FE749">
        <w:rPr>
          <w:rFonts w:ascii="Calibri" w:hAnsi="Calibri" w:cs="Calibri"/>
          <w:i w:val="0"/>
          <w:color w:val="auto"/>
        </w:rPr>
        <w:t>emissão d</w:t>
      </w:r>
      <w:r w:rsidR="00A9099A" w:rsidRPr="4F5FE749">
        <w:rPr>
          <w:rFonts w:ascii="Calibri" w:hAnsi="Calibri" w:cs="Calibri"/>
          <w:i w:val="0"/>
          <w:color w:val="auto"/>
        </w:rPr>
        <w:t>a Declaração de Benefício, um document</w:t>
      </w:r>
      <w:r w:rsidR="008927AF" w:rsidRPr="4F5FE749">
        <w:rPr>
          <w:rFonts w:ascii="Calibri" w:hAnsi="Calibri" w:cs="Calibri"/>
          <w:i w:val="0"/>
          <w:color w:val="auto"/>
        </w:rPr>
        <w:t>o</w:t>
      </w:r>
      <w:r w:rsidR="00A9099A" w:rsidRPr="4F5FE749">
        <w:rPr>
          <w:rFonts w:ascii="Calibri" w:hAnsi="Calibri" w:cs="Calibri"/>
          <w:i w:val="0"/>
          <w:color w:val="auto"/>
        </w:rPr>
        <w:t xml:space="preserve"> que comprova que o cidadão recebe um benefício</w:t>
      </w:r>
      <w:r w:rsidR="00B61A91" w:rsidRPr="4F5FE749">
        <w:rPr>
          <w:rFonts w:ascii="Calibri" w:hAnsi="Calibri" w:cs="Calibri"/>
          <w:i w:val="0"/>
          <w:color w:val="auto"/>
        </w:rPr>
        <w:t xml:space="preserve"> do INSS</w:t>
      </w:r>
      <w:r w:rsidR="00062656" w:rsidRPr="4F5FE749">
        <w:rPr>
          <w:rFonts w:ascii="Calibri" w:hAnsi="Calibri" w:cs="Calibri"/>
          <w:i w:val="0"/>
          <w:color w:val="auto"/>
        </w:rPr>
        <w:t xml:space="preserve">. Registrou que </w:t>
      </w:r>
      <w:r w:rsidR="004C3C08" w:rsidRPr="4F5FE749">
        <w:rPr>
          <w:rFonts w:ascii="Calibri" w:hAnsi="Calibri" w:cs="Calibri"/>
          <w:i w:val="0"/>
          <w:color w:val="auto"/>
        </w:rPr>
        <w:t>o primeiro desafio fo</w:t>
      </w:r>
      <w:r w:rsidR="00062656" w:rsidRPr="4F5FE749">
        <w:rPr>
          <w:rFonts w:ascii="Calibri" w:hAnsi="Calibri" w:cs="Calibri"/>
          <w:i w:val="0"/>
          <w:color w:val="auto"/>
        </w:rPr>
        <w:t>ra</w:t>
      </w:r>
      <w:r w:rsidR="004C3C08" w:rsidRPr="4F5FE749">
        <w:rPr>
          <w:rFonts w:ascii="Calibri" w:hAnsi="Calibri" w:cs="Calibri"/>
          <w:i w:val="0"/>
          <w:color w:val="auto"/>
        </w:rPr>
        <w:t xml:space="preserve"> </w:t>
      </w:r>
      <w:r w:rsidR="00F6046A" w:rsidRPr="4F5FE749">
        <w:rPr>
          <w:rFonts w:ascii="Calibri" w:hAnsi="Calibri" w:cs="Calibri"/>
          <w:i w:val="0"/>
          <w:color w:val="auto"/>
        </w:rPr>
        <w:t xml:space="preserve">simplificar </w:t>
      </w:r>
      <w:r w:rsidR="00846750" w:rsidRPr="4F5FE749">
        <w:rPr>
          <w:rFonts w:ascii="Calibri" w:hAnsi="Calibri" w:cs="Calibri"/>
          <w:i w:val="0"/>
          <w:color w:val="auto"/>
        </w:rPr>
        <w:t>o</w:t>
      </w:r>
      <w:r w:rsidR="004C3C08" w:rsidRPr="4F5FE749">
        <w:rPr>
          <w:rFonts w:ascii="Calibri" w:hAnsi="Calibri" w:cs="Calibri"/>
          <w:i w:val="0"/>
          <w:color w:val="auto"/>
        </w:rPr>
        <w:t xml:space="preserve"> processo para </w:t>
      </w:r>
      <w:r w:rsidR="00846750" w:rsidRPr="4F5FE749">
        <w:rPr>
          <w:rFonts w:ascii="Calibri" w:hAnsi="Calibri" w:cs="Calibri"/>
          <w:i w:val="0"/>
          <w:color w:val="auto"/>
        </w:rPr>
        <w:t xml:space="preserve">que </w:t>
      </w:r>
      <w:r w:rsidR="004C3C08" w:rsidRPr="4F5FE749">
        <w:rPr>
          <w:rFonts w:ascii="Calibri" w:hAnsi="Calibri" w:cs="Calibri"/>
          <w:i w:val="0"/>
          <w:color w:val="auto"/>
        </w:rPr>
        <w:t>o cidadão</w:t>
      </w:r>
      <w:r w:rsidR="004E5E77" w:rsidRPr="4F5FE749">
        <w:rPr>
          <w:rFonts w:ascii="Calibri" w:hAnsi="Calibri" w:cs="Calibri"/>
          <w:i w:val="0"/>
          <w:color w:val="auto"/>
        </w:rPr>
        <w:t xml:space="preserve"> </w:t>
      </w:r>
      <w:r w:rsidR="00A506BB" w:rsidRPr="4F5FE749">
        <w:rPr>
          <w:rFonts w:ascii="Calibri" w:hAnsi="Calibri" w:cs="Calibri"/>
          <w:i w:val="0"/>
          <w:color w:val="auto"/>
        </w:rPr>
        <w:t>gerasse</w:t>
      </w:r>
      <w:r w:rsidR="00136EA7" w:rsidRPr="4F5FE749">
        <w:rPr>
          <w:rFonts w:ascii="Calibri" w:hAnsi="Calibri" w:cs="Calibri"/>
          <w:i w:val="0"/>
          <w:color w:val="auto"/>
        </w:rPr>
        <w:t xml:space="preserve"> a</w:t>
      </w:r>
      <w:r w:rsidR="00A506BB" w:rsidRPr="4F5FE749">
        <w:rPr>
          <w:rFonts w:ascii="Calibri" w:hAnsi="Calibri" w:cs="Calibri"/>
          <w:i w:val="0"/>
          <w:color w:val="auto"/>
        </w:rPr>
        <w:t xml:space="preserve"> sua</w:t>
      </w:r>
      <w:r w:rsidR="00136EA7" w:rsidRPr="4F5FE749">
        <w:rPr>
          <w:rFonts w:ascii="Calibri" w:hAnsi="Calibri" w:cs="Calibri"/>
          <w:i w:val="0"/>
          <w:color w:val="auto"/>
        </w:rPr>
        <w:t xml:space="preserve"> </w:t>
      </w:r>
      <w:del w:id="30" w:author="Windows10" w:date="2024-03-06T21:36:00Z">
        <w:r w:rsidR="00136EA7" w:rsidRPr="4F5FE749" w:rsidDel="00DD4FBE">
          <w:rPr>
            <w:rFonts w:ascii="Calibri" w:hAnsi="Calibri" w:cs="Calibri"/>
            <w:i w:val="0"/>
            <w:color w:val="auto"/>
          </w:rPr>
          <w:delText>c</w:delText>
        </w:r>
      </w:del>
      <w:ins w:id="31" w:author="Windows10" w:date="2024-03-06T21:36:00Z">
        <w:r w:rsidR="00DD4FBE">
          <w:rPr>
            <w:rFonts w:ascii="Calibri" w:hAnsi="Calibri" w:cs="Calibri"/>
            <w:i w:val="0"/>
            <w:color w:val="auto"/>
          </w:rPr>
          <w:t>C</w:t>
        </w:r>
      </w:ins>
      <w:r w:rsidR="00136EA7" w:rsidRPr="4F5FE749">
        <w:rPr>
          <w:rFonts w:ascii="Calibri" w:hAnsi="Calibri" w:cs="Calibri"/>
          <w:i w:val="0"/>
          <w:color w:val="auto"/>
        </w:rPr>
        <w:t>arteira</w:t>
      </w:r>
      <w:r w:rsidR="00846750" w:rsidRPr="4F5FE749">
        <w:rPr>
          <w:rFonts w:ascii="Calibri" w:hAnsi="Calibri" w:cs="Calibri"/>
          <w:i w:val="0"/>
          <w:color w:val="auto"/>
        </w:rPr>
        <w:t>,</w:t>
      </w:r>
      <w:r w:rsidR="00646373" w:rsidRPr="4F5FE749">
        <w:rPr>
          <w:rFonts w:ascii="Calibri" w:hAnsi="Calibri" w:cs="Calibri"/>
          <w:i w:val="0"/>
          <w:color w:val="auto"/>
        </w:rPr>
        <w:t xml:space="preserve"> e exibiu o </w:t>
      </w:r>
      <w:r w:rsidR="009776ED" w:rsidRPr="4F5FE749">
        <w:rPr>
          <w:rFonts w:ascii="Calibri" w:hAnsi="Calibri" w:cs="Calibri"/>
          <w:i w:val="0"/>
          <w:color w:val="auto"/>
        </w:rPr>
        <w:t>desenho</w:t>
      </w:r>
      <w:r w:rsidR="00646373" w:rsidRPr="4F5FE749">
        <w:rPr>
          <w:rFonts w:ascii="Calibri" w:hAnsi="Calibri" w:cs="Calibri"/>
          <w:i w:val="0"/>
          <w:color w:val="auto"/>
        </w:rPr>
        <w:t xml:space="preserve"> </w:t>
      </w:r>
      <w:r w:rsidR="00FB3EC3" w:rsidRPr="4F5FE749">
        <w:rPr>
          <w:rFonts w:ascii="Calibri" w:hAnsi="Calibri" w:cs="Calibri"/>
          <w:i w:val="0"/>
          <w:color w:val="auto"/>
        </w:rPr>
        <w:t xml:space="preserve">a ser utilizado, </w:t>
      </w:r>
      <w:r w:rsidR="00BA1AFA" w:rsidRPr="4F5FE749">
        <w:rPr>
          <w:rFonts w:ascii="Calibri" w:hAnsi="Calibri" w:cs="Calibri"/>
          <w:i w:val="0"/>
          <w:color w:val="auto"/>
        </w:rPr>
        <w:t>n</w:t>
      </w:r>
      <w:r w:rsidR="00793CB8" w:rsidRPr="4F5FE749">
        <w:rPr>
          <w:rFonts w:ascii="Calibri" w:hAnsi="Calibri" w:cs="Calibri"/>
          <w:i w:val="0"/>
          <w:color w:val="auto"/>
        </w:rPr>
        <w:t xml:space="preserve">o qual </w:t>
      </w:r>
      <w:r w:rsidR="002231CB" w:rsidRPr="4F5FE749">
        <w:rPr>
          <w:rFonts w:ascii="Calibri" w:hAnsi="Calibri" w:cs="Calibri"/>
          <w:i w:val="0"/>
          <w:color w:val="auto"/>
        </w:rPr>
        <w:t>poderia obter</w:t>
      </w:r>
      <w:r w:rsidR="005E447F" w:rsidRPr="4F5FE749">
        <w:rPr>
          <w:rFonts w:ascii="Calibri" w:hAnsi="Calibri" w:cs="Calibri"/>
          <w:i w:val="0"/>
          <w:color w:val="auto"/>
        </w:rPr>
        <w:t xml:space="preserve"> a declaração de beneficiário</w:t>
      </w:r>
      <w:r w:rsidR="001A55AB" w:rsidRPr="4F5FE749">
        <w:rPr>
          <w:rFonts w:ascii="Calibri" w:hAnsi="Calibri" w:cs="Calibri"/>
          <w:i w:val="0"/>
          <w:color w:val="auto"/>
        </w:rPr>
        <w:t>.</w:t>
      </w:r>
      <w:r w:rsidR="007258AE" w:rsidRPr="4F5FE749">
        <w:rPr>
          <w:rFonts w:ascii="Calibri" w:hAnsi="Calibri" w:cs="Calibri"/>
          <w:i w:val="0"/>
          <w:color w:val="auto"/>
        </w:rPr>
        <w:t xml:space="preserve"> Informou que, até o dia 4 de junho, havia 1</w:t>
      </w:r>
      <w:r w:rsidR="00A576D3" w:rsidRPr="4F5FE749">
        <w:rPr>
          <w:rFonts w:ascii="Calibri" w:hAnsi="Calibri" w:cs="Calibri"/>
          <w:i w:val="0"/>
          <w:color w:val="auto"/>
        </w:rPr>
        <w:t>80</w:t>
      </w:r>
      <w:r w:rsidR="007258AE" w:rsidRPr="4F5FE749">
        <w:rPr>
          <w:rFonts w:ascii="Calibri" w:hAnsi="Calibri" w:cs="Calibri"/>
          <w:i w:val="0"/>
          <w:color w:val="auto"/>
        </w:rPr>
        <w:t xml:space="preserve"> mil carteiras geradas e 106 mil </w:t>
      </w:r>
      <w:r w:rsidR="007258AE" w:rsidRPr="4F5FE749">
        <w:rPr>
          <w:rFonts w:ascii="Calibri" w:hAnsi="Calibri" w:cs="Calibri"/>
          <w:color w:val="auto"/>
        </w:rPr>
        <w:t>downloads</w:t>
      </w:r>
      <w:r w:rsidR="007258AE" w:rsidRPr="4F5FE749">
        <w:rPr>
          <w:rFonts w:ascii="Calibri" w:hAnsi="Calibri" w:cs="Calibri"/>
          <w:i w:val="0"/>
          <w:color w:val="auto"/>
        </w:rPr>
        <w:t xml:space="preserve"> do PDF</w:t>
      </w:r>
      <w:r w:rsidR="00D45D87" w:rsidRPr="4F5FE749">
        <w:rPr>
          <w:rFonts w:ascii="Calibri" w:hAnsi="Calibri" w:cs="Calibri"/>
          <w:i w:val="0"/>
          <w:color w:val="auto"/>
        </w:rPr>
        <w:t xml:space="preserve">. </w:t>
      </w:r>
      <w:r w:rsidR="00A00C11" w:rsidRPr="4F5FE749">
        <w:rPr>
          <w:rFonts w:ascii="Calibri" w:hAnsi="Calibri" w:cs="Calibri"/>
          <w:i w:val="0"/>
          <w:color w:val="auto"/>
        </w:rPr>
        <w:t>Demonstrou</w:t>
      </w:r>
      <w:r w:rsidR="00D45D87" w:rsidRPr="4F5FE749">
        <w:rPr>
          <w:rFonts w:ascii="Calibri" w:hAnsi="Calibri" w:cs="Calibri"/>
          <w:i w:val="0"/>
          <w:color w:val="auto"/>
        </w:rPr>
        <w:t xml:space="preserve"> quais seriam </w:t>
      </w:r>
      <w:r w:rsidR="00FF589D" w:rsidRPr="4F5FE749">
        <w:rPr>
          <w:rFonts w:ascii="Calibri" w:hAnsi="Calibri" w:cs="Calibri"/>
          <w:i w:val="0"/>
          <w:color w:val="auto"/>
        </w:rPr>
        <w:t>os benefícios em potencial</w:t>
      </w:r>
      <w:r w:rsidR="00D45D87" w:rsidRPr="4F5FE749">
        <w:rPr>
          <w:rFonts w:ascii="Calibri" w:hAnsi="Calibri" w:cs="Calibri"/>
          <w:i w:val="0"/>
          <w:color w:val="auto"/>
        </w:rPr>
        <w:t xml:space="preserve"> da Carteira de Beneficiário</w:t>
      </w:r>
      <w:del w:id="32" w:author="Windows10" w:date="2024-03-06T21:37:00Z">
        <w:r w:rsidR="00D45D87" w:rsidRPr="4F5FE749" w:rsidDel="00DD4FBE">
          <w:rPr>
            <w:rFonts w:ascii="Calibri" w:hAnsi="Calibri" w:cs="Calibri"/>
            <w:i w:val="0"/>
            <w:color w:val="auto"/>
          </w:rPr>
          <w:delText>s</w:delText>
        </w:r>
      </w:del>
      <w:r w:rsidR="00A00C11" w:rsidRPr="4F5FE749">
        <w:rPr>
          <w:rFonts w:ascii="Calibri" w:hAnsi="Calibri" w:cs="Calibri"/>
          <w:i w:val="0"/>
          <w:color w:val="auto"/>
        </w:rPr>
        <w:t xml:space="preserve"> e </w:t>
      </w:r>
      <w:r w:rsidR="00132609" w:rsidRPr="4F5FE749">
        <w:rPr>
          <w:rFonts w:ascii="Calibri" w:hAnsi="Calibri" w:cs="Calibri"/>
          <w:i w:val="0"/>
          <w:color w:val="auto"/>
        </w:rPr>
        <w:t>quais seriam a</w:t>
      </w:r>
      <w:ins w:id="33" w:author="Windows10" w:date="2024-03-06T21:37:00Z">
        <w:r w:rsidR="00DD4FBE">
          <w:rPr>
            <w:rFonts w:ascii="Calibri" w:hAnsi="Calibri" w:cs="Calibri"/>
            <w:i w:val="0"/>
            <w:color w:val="auto"/>
          </w:rPr>
          <w:t>s</w:t>
        </w:r>
      </w:ins>
      <w:r w:rsidR="00132609" w:rsidRPr="4F5FE749">
        <w:rPr>
          <w:rFonts w:ascii="Calibri" w:hAnsi="Calibri" w:cs="Calibri"/>
          <w:i w:val="0"/>
          <w:color w:val="auto"/>
        </w:rPr>
        <w:t xml:space="preserve"> proposta</w:t>
      </w:r>
      <w:ins w:id="34" w:author="Windows10" w:date="2024-03-06T21:37:00Z">
        <w:r w:rsidR="00DD4FBE">
          <w:rPr>
            <w:rFonts w:ascii="Calibri" w:hAnsi="Calibri" w:cs="Calibri"/>
            <w:i w:val="0"/>
            <w:color w:val="auto"/>
          </w:rPr>
          <w:t>s</w:t>
        </w:r>
      </w:ins>
      <w:r w:rsidR="00132609" w:rsidRPr="4F5FE749">
        <w:rPr>
          <w:rFonts w:ascii="Calibri" w:hAnsi="Calibri" w:cs="Calibri"/>
          <w:i w:val="0"/>
          <w:color w:val="auto"/>
        </w:rPr>
        <w:t xml:space="preserve"> de valor do BB e da CEF, sendo eles:</w:t>
      </w:r>
      <w:r w:rsidR="00E05F30" w:rsidRPr="4F5FE749">
        <w:rPr>
          <w:rFonts w:ascii="Calibri" w:hAnsi="Calibri" w:cs="Calibri"/>
          <w:i w:val="0"/>
          <w:color w:val="auto"/>
        </w:rPr>
        <w:t xml:space="preserve"> (i) </w:t>
      </w:r>
      <w:r w:rsidR="00132609" w:rsidRPr="4F5FE749">
        <w:rPr>
          <w:rFonts w:ascii="Calibri" w:hAnsi="Calibri" w:cs="Calibri"/>
          <w:i w:val="0"/>
          <w:color w:val="auto"/>
        </w:rPr>
        <w:t xml:space="preserve"> BB</w:t>
      </w:r>
      <w:r w:rsidR="00E05F30" w:rsidRPr="4F5FE749">
        <w:rPr>
          <w:rFonts w:ascii="Calibri" w:hAnsi="Calibri" w:cs="Calibri"/>
          <w:i w:val="0"/>
          <w:color w:val="auto"/>
        </w:rPr>
        <w:t xml:space="preserve">: </w:t>
      </w:r>
      <w:r w:rsidR="00F27A7F" w:rsidRPr="4F5FE749">
        <w:rPr>
          <w:rFonts w:ascii="Calibri" w:hAnsi="Calibri" w:cs="Calibri"/>
          <w:i w:val="0"/>
          <w:color w:val="auto"/>
        </w:rPr>
        <w:t xml:space="preserve">a) </w:t>
      </w:r>
      <w:del w:id="35" w:author="Windows10" w:date="2024-03-06T21:37:00Z">
        <w:r w:rsidR="00E05F30" w:rsidRPr="4F5FE749" w:rsidDel="00DD4FBE">
          <w:rPr>
            <w:rFonts w:ascii="Calibri" w:hAnsi="Calibri" w:cs="Calibri"/>
            <w:i w:val="0"/>
            <w:color w:val="auto"/>
          </w:rPr>
          <w:delText>P</w:delText>
        </w:r>
      </w:del>
      <w:ins w:id="36" w:author="Windows10" w:date="2024-03-06T21:37:00Z">
        <w:r w:rsidR="00DD4FBE">
          <w:rPr>
            <w:rFonts w:ascii="Calibri" w:hAnsi="Calibri" w:cs="Calibri"/>
            <w:i w:val="0"/>
            <w:color w:val="auto"/>
          </w:rPr>
          <w:t>p</w:t>
        </w:r>
      </w:ins>
      <w:r w:rsidR="00E05F30" w:rsidRPr="4F5FE749">
        <w:rPr>
          <w:rFonts w:ascii="Calibri" w:hAnsi="Calibri" w:cs="Calibri"/>
          <w:i w:val="0"/>
          <w:color w:val="auto"/>
        </w:rPr>
        <w:t xml:space="preserve">ara o cidadão não cliente BB: </w:t>
      </w:r>
      <w:r w:rsidR="00F27A7F" w:rsidRPr="4F5FE749">
        <w:rPr>
          <w:rFonts w:ascii="Calibri" w:hAnsi="Calibri" w:cs="Calibri"/>
          <w:i w:val="0"/>
          <w:color w:val="auto"/>
        </w:rPr>
        <w:t>a</w:t>
      </w:r>
      <w:r w:rsidR="00E05F30" w:rsidRPr="4F5FE749">
        <w:rPr>
          <w:rFonts w:ascii="Calibri" w:hAnsi="Calibri" w:cs="Calibri"/>
          <w:i w:val="0"/>
          <w:color w:val="auto"/>
        </w:rPr>
        <w:t xml:space="preserve">ba própria no portal de </w:t>
      </w:r>
      <w:r w:rsidR="005277A2" w:rsidRPr="4F5FE749">
        <w:rPr>
          <w:rFonts w:ascii="Calibri" w:hAnsi="Calibri" w:cs="Calibri"/>
          <w:i w:val="0"/>
          <w:color w:val="auto"/>
        </w:rPr>
        <w:t>v</w:t>
      </w:r>
      <w:r w:rsidR="00E05F30" w:rsidRPr="4F5FE749">
        <w:rPr>
          <w:rFonts w:ascii="Calibri" w:hAnsi="Calibri" w:cs="Calibri"/>
          <w:i w:val="0"/>
          <w:color w:val="auto"/>
        </w:rPr>
        <w:t xml:space="preserve">antagens e parcerias; cupons de descontos; </w:t>
      </w:r>
      <w:r w:rsidR="00E05F30" w:rsidRPr="4F5FE749">
        <w:rPr>
          <w:rFonts w:ascii="Calibri" w:hAnsi="Calibri" w:cs="Calibri"/>
          <w:color w:val="auto"/>
        </w:rPr>
        <w:t>cashback</w:t>
      </w:r>
      <w:r w:rsidR="00E05F30" w:rsidRPr="4F5FE749">
        <w:rPr>
          <w:rFonts w:ascii="Calibri" w:hAnsi="Calibri" w:cs="Calibri"/>
          <w:i w:val="0"/>
          <w:color w:val="auto"/>
        </w:rPr>
        <w:t xml:space="preserve">; </w:t>
      </w:r>
      <w:r w:rsidR="005277A2" w:rsidRPr="4F5FE749">
        <w:rPr>
          <w:rFonts w:ascii="Calibri" w:hAnsi="Calibri" w:cs="Calibri"/>
          <w:i w:val="0"/>
          <w:color w:val="auto"/>
        </w:rPr>
        <w:t>c</w:t>
      </w:r>
      <w:r w:rsidR="00E05F30" w:rsidRPr="4F5FE749">
        <w:rPr>
          <w:rFonts w:ascii="Calibri" w:hAnsi="Calibri" w:cs="Calibri"/>
          <w:i w:val="0"/>
          <w:color w:val="auto"/>
        </w:rPr>
        <w:t xml:space="preserve">ursos; </w:t>
      </w:r>
      <w:r w:rsidR="005277A2" w:rsidRPr="4F5FE749">
        <w:rPr>
          <w:rFonts w:ascii="Calibri" w:hAnsi="Calibri" w:cs="Calibri"/>
          <w:i w:val="0"/>
          <w:color w:val="auto"/>
        </w:rPr>
        <w:t>c</w:t>
      </w:r>
      <w:r w:rsidR="00E05F30" w:rsidRPr="4F5FE749">
        <w:rPr>
          <w:rFonts w:ascii="Calibri" w:hAnsi="Calibri" w:cs="Calibri"/>
          <w:i w:val="0"/>
          <w:color w:val="auto"/>
        </w:rPr>
        <w:t xml:space="preserve">onsulta de telemedicina; e </w:t>
      </w:r>
      <w:r w:rsidR="005277A2" w:rsidRPr="4F5FE749">
        <w:rPr>
          <w:rFonts w:ascii="Calibri" w:hAnsi="Calibri" w:cs="Calibri"/>
          <w:i w:val="0"/>
          <w:color w:val="auto"/>
        </w:rPr>
        <w:t>o</w:t>
      </w:r>
      <w:r w:rsidR="00E05F30" w:rsidRPr="4F5FE749">
        <w:rPr>
          <w:rFonts w:ascii="Calibri" w:hAnsi="Calibri" w:cs="Calibri"/>
          <w:i w:val="0"/>
          <w:color w:val="auto"/>
        </w:rPr>
        <w:t>utros</w:t>
      </w:r>
      <w:r w:rsidR="005277A2" w:rsidRPr="4F5FE749">
        <w:rPr>
          <w:rFonts w:ascii="Calibri" w:hAnsi="Calibri" w:cs="Calibri"/>
          <w:i w:val="0"/>
          <w:color w:val="auto"/>
        </w:rPr>
        <w:t xml:space="preserve">; </w:t>
      </w:r>
      <w:r w:rsidR="00F27A7F" w:rsidRPr="4F5FE749">
        <w:rPr>
          <w:rFonts w:ascii="Calibri" w:hAnsi="Calibri" w:cs="Calibri"/>
          <w:i w:val="0"/>
          <w:color w:val="auto"/>
        </w:rPr>
        <w:t xml:space="preserve">b) </w:t>
      </w:r>
      <w:del w:id="37" w:author="Windows10" w:date="2024-03-06T21:45:00Z">
        <w:r w:rsidR="00E05F30" w:rsidRPr="4F5FE749" w:rsidDel="00A761D3">
          <w:rPr>
            <w:rFonts w:ascii="Calibri" w:hAnsi="Calibri" w:cs="Calibri"/>
            <w:i w:val="0"/>
            <w:color w:val="auto"/>
          </w:rPr>
          <w:delText>P</w:delText>
        </w:r>
      </w:del>
      <w:ins w:id="38" w:author="Windows10" w:date="2024-03-06T21:45:00Z">
        <w:r w:rsidR="00A761D3">
          <w:rPr>
            <w:rFonts w:ascii="Calibri" w:hAnsi="Calibri" w:cs="Calibri"/>
            <w:i w:val="0"/>
            <w:color w:val="auto"/>
          </w:rPr>
          <w:t>p</w:t>
        </w:r>
      </w:ins>
      <w:r w:rsidR="00E05F30" w:rsidRPr="4F5FE749">
        <w:rPr>
          <w:rFonts w:ascii="Calibri" w:hAnsi="Calibri" w:cs="Calibri"/>
          <w:i w:val="0"/>
          <w:color w:val="auto"/>
        </w:rPr>
        <w:t>ara o cliente BB</w:t>
      </w:r>
      <w:r w:rsidR="005277A2" w:rsidRPr="4F5FE749">
        <w:rPr>
          <w:rFonts w:ascii="Calibri" w:hAnsi="Calibri" w:cs="Calibri"/>
          <w:i w:val="0"/>
          <w:color w:val="auto"/>
        </w:rPr>
        <w:t>:</w:t>
      </w:r>
      <w:r w:rsidR="00E05F30" w:rsidRPr="4F5FE749">
        <w:rPr>
          <w:rFonts w:ascii="Calibri" w:hAnsi="Calibri" w:cs="Calibri"/>
          <w:i w:val="0"/>
          <w:color w:val="auto"/>
        </w:rPr>
        <w:t xml:space="preserve"> </w:t>
      </w:r>
      <w:r w:rsidR="005277A2" w:rsidRPr="4F5FE749">
        <w:rPr>
          <w:rFonts w:ascii="Calibri" w:hAnsi="Calibri" w:cs="Calibri"/>
          <w:i w:val="0"/>
          <w:color w:val="auto"/>
        </w:rPr>
        <w:t>b</w:t>
      </w:r>
      <w:r w:rsidR="00E05F30" w:rsidRPr="4F5FE749">
        <w:rPr>
          <w:rFonts w:ascii="Calibri" w:hAnsi="Calibri" w:cs="Calibri"/>
          <w:i w:val="0"/>
          <w:color w:val="auto"/>
        </w:rPr>
        <w:t xml:space="preserve">enefícios </w:t>
      </w:r>
      <w:r w:rsidR="00640781" w:rsidRPr="4F5FE749">
        <w:rPr>
          <w:rFonts w:ascii="Calibri" w:hAnsi="Calibri" w:cs="Calibri"/>
          <w:i w:val="0"/>
          <w:color w:val="auto"/>
        </w:rPr>
        <w:t>já oferecidos aos</w:t>
      </w:r>
      <w:r w:rsidR="00E05F30" w:rsidRPr="4F5FE749">
        <w:rPr>
          <w:rFonts w:ascii="Calibri" w:hAnsi="Calibri" w:cs="Calibri"/>
          <w:i w:val="0"/>
          <w:color w:val="auto"/>
        </w:rPr>
        <w:t xml:space="preserve"> </w:t>
      </w:r>
      <w:r w:rsidR="00EA7E3A" w:rsidRPr="4F5FE749">
        <w:rPr>
          <w:rFonts w:ascii="Calibri" w:hAnsi="Calibri" w:cs="Calibri"/>
          <w:i w:val="0"/>
          <w:color w:val="auto"/>
        </w:rPr>
        <w:t xml:space="preserve">que </w:t>
      </w:r>
      <w:r w:rsidR="00E05F30" w:rsidRPr="4F5FE749">
        <w:rPr>
          <w:rFonts w:ascii="Calibri" w:hAnsi="Calibri" w:cs="Calibri"/>
          <w:i w:val="0"/>
          <w:color w:val="auto"/>
        </w:rPr>
        <w:t>não</w:t>
      </w:r>
      <w:r w:rsidR="00EA7E3A" w:rsidRPr="4F5FE749">
        <w:rPr>
          <w:rFonts w:ascii="Calibri" w:hAnsi="Calibri" w:cs="Calibri"/>
          <w:i w:val="0"/>
          <w:color w:val="auto"/>
        </w:rPr>
        <w:t xml:space="preserve"> são</w:t>
      </w:r>
      <w:r w:rsidR="00E05F30" w:rsidRPr="4F5FE749">
        <w:rPr>
          <w:rFonts w:ascii="Calibri" w:hAnsi="Calibri" w:cs="Calibri"/>
          <w:i w:val="0"/>
          <w:color w:val="auto"/>
        </w:rPr>
        <w:t xml:space="preserve"> cliente</w:t>
      </w:r>
      <w:r w:rsidR="00640781" w:rsidRPr="4F5FE749">
        <w:rPr>
          <w:rFonts w:ascii="Calibri" w:hAnsi="Calibri" w:cs="Calibri"/>
          <w:i w:val="0"/>
          <w:color w:val="auto"/>
        </w:rPr>
        <w:t>s</w:t>
      </w:r>
      <w:r w:rsidR="00E05F30" w:rsidRPr="4F5FE749">
        <w:rPr>
          <w:rFonts w:ascii="Calibri" w:hAnsi="Calibri" w:cs="Calibri"/>
          <w:i w:val="0"/>
          <w:color w:val="auto"/>
        </w:rPr>
        <w:t xml:space="preserve"> BB;</w:t>
      </w:r>
      <w:r w:rsidR="00F27A7F" w:rsidRPr="4F5FE749">
        <w:rPr>
          <w:rFonts w:ascii="Calibri" w:hAnsi="Calibri" w:cs="Calibri"/>
          <w:i w:val="0"/>
          <w:color w:val="auto"/>
        </w:rPr>
        <w:t xml:space="preserve"> e</w:t>
      </w:r>
      <w:r w:rsidR="00E05F30" w:rsidRPr="4F5FE749">
        <w:rPr>
          <w:rFonts w:ascii="Calibri" w:hAnsi="Calibri" w:cs="Calibri"/>
          <w:i w:val="0"/>
          <w:color w:val="auto"/>
        </w:rPr>
        <w:t xml:space="preserve"> </w:t>
      </w:r>
      <w:r w:rsidR="005277A2" w:rsidRPr="4F5FE749">
        <w:rPr>
          <w:rFonts w:ascii="Calibri" w:hAnsi="Calibri" w:cs="Calibri"/>
          <w:i w:val="0"/>
          <w:color w:val="auto"/>
        </w:rPr>
        <w:t>b</w:t>
      </w:r>
      <w:r w:rsidR="00E05F30" w:rsidRPr="4F5FE749">
        <w:rPr>
          <w:rFonts w:ascii="Calibri" w:hAnsi="Calibri" w:cs="Calibri"/>
          <w:i w:val="0"/>
          <w:color w:val="auto"/>
        </w:rPr>
        <w:t>enefícios específicos para clientes</w:t>
      </w:r>
      <w:r w:rsidR="005277A2" w:rsidRPr="4F5FE749">
        <w:rPr>
          <w:rFonts w:ascii="Calibri" w:hAnsi="Calibri" w:cs="Calibri"/>
          <w:i w:val="0"/>
          <w:color w:val="auto"/>
        </w:rPr>
        <w:t xml:space="preserve"> (p</w:t>
      </w:r>
      <w:r w:rsidR="00E05F30" w:rsidRPr="4F5FE749">
        <w:rPr>
          <w:rFonts w:ascii="Calibri" w:hAnsi="Calibri" w:cs="Calibri"/>
          <w:i w:val="0"/>
          <w:color w:val="auto"/>
        </w:rPr>
        <w:t>or meio das bandeiras d</w:t>
      </w:r>
      <w:r w:rsidR="005277A2" w:rsidRPr="4F5FE749">
        <w:rPr>
          <w:rFonts w:ascii="Calibri" w:hAnsi="Calibri" w:cs="Calibri"/>
          <w:i w:val="0"/>
          <w:color w:val="auto"/>
        </w:rPr>
        <w:t>e</w:t>
      </w:r>
      <w:r w:rsidR="00E05F30" w:rsidRPr="4F5FE749">
        <w:rPr>
          <w:rFonts w:ascii="Calibri" w:hAnsi="Calibri" w:cs="Calibri"/>
          <w:i w:val="0"/>
          <w:color w:val="auto"/>
        </w:rPr>
        <w:t xml:space="preserve"> cartão Elo e Visa)</w:t>
      </w:r>
      <w:r w:rsidR="005277A2" w:rsidRPr="4F5FE749">
        <w:rPr>
          <w:rFonts w:ascii="Calibri" w:hAnsi="Calibri" w:cs="Calibri"/>
          <w:i w:val="0"/>
          <w:color w:val="auto"/>
        </w:rPr>
        <w:t>; (ii)</w:t>
      </w:r>
      <w:r w:rsidR="00F27A7F" w:rsidRPr="4F5FE749">
        <w:rPr>
          <w:rFonts w:ascii="Calibri" w:hAnsi="Calibri" w:cs="Calibri"/>
          <w:i w:val="0"/>
          <w:color w:val="auto"/>
        </w:rPr>
        <w:t xml:space="preserve"> CEF: </w:t>
      </w:r>
      <w:r w:rsidR="00363456" w:rsidRPr="4F5FE749">
        <w:rPr>
          <w:rFonts w:ascii="Calibri" w:hAnsi="Calibri" w:cs="Calibri"/>
          <w:i w:val="0"/>
          <w:color w:val="auto"/>
        </w:rPr>
        <w:t>b</w:t>
      </w:r>
      <w:r w:rsidR="00F27A7F" w:rsidRPr="4F5FE749">
        <w:rPr>
          <w:rFonts w:ascii="Calibri" w:hAnsi="Calibri" w:cs="Calibri"/>
          <w:i w:val="0"/>
          <w:color w:val="auto"/>
        </w:rPr>
        <w:t xml:space="preserve">eneficiários que recebem na CEF; </w:t>
      </w:r>
      <w:r w:rsidR="00363456" w:rsidRPr="4F5FE749">
        <w:rPr>
          <w:rFonts w:ascii="Calibri" w:hAnsi="Calibri" w:cs="Calibri"/>
          <w:i w:val="0"/>
          <w:color w:val="auto"/>
        </w:rPr>
        <w:t>l</w:t>
      </w:r>
      <w:r w:rsidR="00F27A7F" w:rsidRPr="4F5FE749">
        <w:rPr>
          <w:rFonts w:ascii="Calibri" w:hAnsi="Calibri" w:cs="Calibri"/>
          <w:i w:val="0"/>
          <w:color w:val="auto"/>
        </w:rPr>
        <w:t xml:space="preserve">imitados aos cartões da bandeira Elo; </w:t>
      </w:r>
      <w:r w:rsidR="00363456" w:rsidRPr="4F5FE749">
        <w:rPr>
          <w:rFonts w:ascii="Calibri" w:hAnsi="Calibri" w:cs="Calibri"/>
          <w:i w:val="0"/>
          <w:color w:val="auto"/>
        </w:rPr>
        <w:t>b</w:t>
      </w:r>
      <w:r w:rsidR="00F27A7F" w:rsidRPr="4F5FE749">
        <w:rPr>
          <w:rFonts w:ascii="Calibri" w:hAnsi="Calibri" w:cs="Calibri"/>
          <w:i w:val="0"/>
          <w:color w:val="auto"/>
        </w:rPr>
        <w:t>enefícios detalhados no Portal Elo e CEF;</w:t>
      </w:r>
      <w:r w:rsidR="00363456" w:rsidRPr="4F5FE749">
        <w:rPr>
          <w:rFonts w:ascii="Calibri" w:hAnsi="Calibri" w:cs="Calibri"/>
          <w:i w:val="0"/>
          <w:color w:val="auto"/>
        </w:rPr>
        <w:t xml:space="preserve"> s</w:t>
      </w:r>
      <w:r w:rsidR="00F27A7F" w:rsidRPr="4F5FE749">
        <w:rPr>
          <w:rFonts w:ascii="Calibri" w:hAnsi="Calibri" w:cs="Calibri"/>
          <w:i w:val="0"/>
          <w:color w:val="auto"/>
        </w:rPr>
        <w:t xml:space="preserve">erviços de créditos; e </w:t>
      </w:r>
      <w:r w:rsidR="00885F65" w:rsidRPr="4F5FE749">
        <w:rPr>
          <w:rFonts w:ascii="Calibri" w:hAnsi="Calibri" w:cs="Calibri"/>
          <w:i w:val="0"/>
          <w:color w:val="auto"/>
        </w:rPr>
        <w:t>s</w:t>
      </w:r>
      <w:r w:rsidR="00F27A7F" w:rsidRPr="4F5FE749">
        <w:rPr>
          <w:rFonts w:ascii="Calibri" w:hAnsi="Calibri" w:cs="Calibri"/>
          <w:i w:val="0"/>
          <w:color w:val="auto"/>
        </w:rPr>
        <w:t xml:space="preserve">erviços de </w:t>
      </w:r>
      <w:r w:rsidR="00885F65" w:rsidRPr="4F5FE749">
        <w:rPr>
          <w:rFonts w:ascii="Calibri" w:hAnsi="Calibri" w:cs="Calibri"/>
          <w:i w:val="0"/>
          <w:color w:val="auto"/>
        </w:rPr>
        <w:t>s</w:t>
      </w:r>
      <w:r w:rsidR="00F27A7F" w:rsidRPr="4F5FE749">
        <w:rPr>
          <w:rFonts w:ascii="Calibri" w:hAnsi="Calibri" w:cs="Calibri"/>
          <w:i w:val="0"/>
          <w:color w:val="auto"/>
        </w:rPr>
        <w:t>eguros.</w:t>
      </w:r>
      <w:r w:rsidR="00FC3617" w:rsidRPr="4F5FE749">
        <w:rPr>
          <w:rFonts w:ascii="Calibri" w:hAnsi="Calibri" w:cs="Calibri"/>
          <w:i w:val="0"/>
          <w:color w:val="auto"/>
        </w:rPr>
        <w:t xml:space="preserve"> Explicou que a primeira versão </w:t>
      </w:r>
      <w:r w:rsidR="00897B4D" w:rsidRPr="4F5FE749">
        <w:rPr>
          <w:rFonts w:ascii="Calibri" w:hAnsi="Calibri" w:cs="Calibri"/>
          <w:i w:val="0"/>
          <w:color w:val="auto"/>
        </w:rPr>
        <w:t>terá: emissão da carteira pelo Meu INSS (</w:t>
      </w:r>
      <w:r w:rsidR="00897B4D" w:rsidRPr="00D8135C">
        <w:rPr>
          <w:rFonts w:ascii="Calibri" w:hAnsi="Calibri" w:cs="Calibri"/>
          <w:color w:val="auto"/>
        </w:rPr>
        <w:t>app</w:t>
      </w:r>
      <w:r w:rsidR="00897B4D" w:rsidRPr="4F5FE749">
        <w:rPr>
          <w:rFonts w:ascii="Calibri" w:hAnsi="Calibri" w:cs="Calibri"/>
          <w:i w:val="0"/>
          <w:color w:val="auto"/>
        </w:rPr>
        <w:t xml:space="preserve"> e </w:t>
      </w:r>
      <w:r w:rsidR="00897B4D" w:rsidRPr="4F5FE749">
        <w:rPr>
          <w:rFonts w:ascii="Calibri" w:hAnsi="Calibri" w:cs="Calibri"/>
          <w:color w:val="auto"/>
        </w:rPr>
        <w:t>web</w:t>
      </w:r>
      <w:r w:rsidR="00897B4D" w:rsidRPr="4F5FE749">
        <w:rPr>
          <w:rFonts w:ascii="Calibri" w:hAnsi="Calibri" w:cs="Calibri"/>
          <w:i w:val="0"/>
          <w:color w:val="auto"/>
        </w:rPr>
        <w:t xml:space="preserve">) somente para quem possui benefício ativo; </w:t>
      </w:r>
      <w:r w:rsidR="00897B4D" w:rsidRPr="00D8135C">
        <w:rPr>
          <w:rFonts w:ascii="Calibri" w:hAnsi="Calibri" w:cs="Calibri"/>
          <w:color w:val="auto"/>
        </w:rPr>
        <w:t>QR-Code</w:t>
      </w:r>
      <w:r w:rsidR="00897B4D" w:rsidRPr="4F5FE749">
        <w:rPr>
          <w:rFonts w:ascii="Calibri" w:hAnsi="Calibri" w:cs="Calibri"/>
          <w:i w:val="0"/>
          <w:color w:val="auto"/>
        </w:rPr>
        <w:t xml:space="preserve"> dinâmico, que vai expirar em 30 dias; opção de tirar foto ou subir arquivo da foto pelo </w:t>
      </w:r>
      <w:r w:rsidR="00897B4D" w:rsidRPr="4F5FE749">
        <w:rPr>
          <w:rFonts w:ascii="Calibri" w:hAnsi="Calibri" w:cs="Calibri"/>
          <w:color w:val="auto"/>
        </w:rPr>
        <w:t xml:space="preserve">app/web; </w:t>
      </w:r>
      <w:r w:rsidR="00897B4D" w:rsidRPr="4F5FE749">
        <w:rPr>
          <w:rFonts w:ascii="Calibri" w:hAnsi="Calibri" w:cs="Calibri"/>
          <w:i w:val="0"/>
          <w:color w:val="auto"/>
        </w:rPr>
        <w:t xml:space="preserve">baixar a carteirinha, vindo junto o PDF em um único documento; </w:t>
      </w:r>
      <w:r w:rsidR="00381CB0" w:rsidRPr="4F5FE749">
        <w:rPr>
          <w:rFonts w:ascii="Calibri" w:hAnsi="Calibri" w:cs="Calibri"/>
          <w:i w:val="0"/>
          <w:color w:val="auto"/>
        </w:rPr>
        <w:t xml:space="preserve">e </w:t>
      </w:r>
      <w:r w:rsidR="00897B4D" w:rsidRPr="4F5FE749">
        <w:rPr>
          <w:rFonts w:ascii="Calibri" w:hAnsi="Calibri" w:cs="Calibri"/>
          <w:i w:val="0"/>
          <w:color w:val="auto"/>
        </w:rPr>
        <w:t xml:space="preserve">volumetria da Carteira do Beneficiário: </w:t>
      </w:r>
      <w:r w:rsidR="00381CB0" w:rsidRPr="4F5FE749">
        <w:rPr>
          <w:rFonts w:ascii="Calibri" w:hAnsi="Calibri" w:cs="Calibri"/>
          <w:i w:val="0"/>
          <w:color w:val="auto"/>
        </w:rPr>
        <w:t>q</w:t>
      </w:r>
      <w:r w:rsidR="00897B4D" w:rsidRPr="4F5FE749">
        <w:rPr>
          <w:rFonts w:ascii="Calibri" w:hAnsi="Calibri" w:cs="Calibri"/>
          <w:i w:val="0"/>
          <w:color w:val="auto"/>
        </w:rPr>
        <w:t>uantidades de carteiras geradas</w:t>
      </w:r>
      <w:r w:rsidR="00DC5D1D" w:rsidRPr="4F5FE749">
        <w:rPr>
          <w:rFonts w:ascii="Calibri" w:hAnsi="Calibri" w:cs="Calibri"/>
          <w:i w:val="0"/>
          <w:color w:val="auto"/>
        </w:rPr>
        <w:t>,</w:t>
      </w:r>
      <w:r w:rsidR="00897B4D" w:rsidRPr="4F5FE749">
        <w:rPr>
          <w:rFonts w:ascii="Calibri" w:hAnsi="Calibri" w:cs="Calibri"/>
          <w:i w:val="0"/>
          <w:color w:val="auto"/>
        </w:rPr>
        <w:t xml:space="preserve"> </w:t>
      </w:r>
      <w:r w:rsidR="00381CB0" w:rsidRPr="4F5FE749">
        <w:rPr>
          <w:rFonts w:ascii="Calibri" w:hAnsi="Calibri" w:cs="Calibri"/>
          <w:i w:val="0"/>
          <w:color w:val="auto"/>
        </w:rPr>
        <w:t>e</w:t>
      </w:r>
      <w:r w:rsidR="00897B4D" w:rsidRPr="4F5FE749">
        <w:rPr>
          <w:rFonts w:ascii="Calibri" w:hAnsi="Calibri" w:cs="Calibri"/>
          <w:i w:val="0"/>
          <w:color w:val="auto"/>
        </w:rPr>
        <w:t>spécie do benefício</w:t>
      </w:r>
      <w:r w:rsidR="00DC5D1D" w:rsidRPr="4F5FE749">
        <w:rPr>
          <w:rFonts w:ascii="Calibri" w:hAnsi="Calibri" w:cs="Calibri"/>
          <w:i w:val="0"/>
          <w:color w:val="auto"/>
        </w:rPr>
        <w:t>,</w:t>
      </w:r>
      <w:r w:rsidR="00381CB0" w:rsidRPr="4F5FE749">
        <w:rPr>
          <w:rFonts w:ascii="Calibri" w:hAnsi="Calibri" w:cs="Calibri"/>
          <w:i w:val="0"/>
          <w:color w:val="auto"/>
        </w:rPr>
        <w:t xml:space="preserve"> s</w:t>
      </w:r>
      <w:r w:rsidR="00897B4D" w:rsidRPr="4F5FE749">
        <w:rPr>
          <w:rFonts w:ascii="Calibri" w:hAnsi="Calibri" w:cs="Calibri"/>
          <w:i w:val="0"/>
          <w:color w:val="auto"/>
        </w:rPr>
        <w:t>exo</w:t>
      </w:r>
      <w:r w:rsidR="00DC5D1D" w:rsidRPr="4F5FE749">
        <w:rPr>
          <w:rFonts w:ascii="Calibri" w:hAnsi="Calibri" w:cs="Calibri"/>
          <w:i w:val="0"/>
          <w:color w:val="auto"/>
        </w:rPr>
        <w:t>,</w:t>
      </w:r>
      <w:r w:rsidR="00897B4D" w:rsidRPr="4F5FE749">
        <w:rPr>
          <w:rFonts w:ascii="Calibri" w:hAnsi="Calibri" w:cs="Calibri"/>
          <w:i w:val="0"/>
          <w:color w:val="auto"/>
        </w:rPr>
        <w:t xml:space="preserve"> </w:t>
      </w:r>
      <w:r w:rsidR="00381CB0" w:rsidRPr="4F5FE749">
        <w:rPr>
          <w:rFonts w:ascii="Calibri" w:hAnsi="Calibri" w:cs="Calibri"/>
          <w:i w:val="0"/>
          <w:color w:val="auto"/>
        </w:rPr>
        <w:t>i</w:t>
      </w:r>
      <w:r w:rsidR="00897B4D" w:rsidRPr="4F5FE749">
        <w:rPr>
          <w:rFonts w:ascii="Calibri" w:hAnsi="Calibri" w:cs="Calibri"/>
          <w:i w:val="0"/>
          <w:color w:val="auto"/>
        </w:rPr>
        <w:t>dade e</w:t>
      </w:r>
      <w:r w:rsidR="00381CB0" w:rsidRPr="4F5FE749">
        <w:rPr>
          <w:rFonts w:ascii="Calibri" w:hAnsi="Calibri" w:cs="Calibri"/>
          <w:i w:val="0"/>
          <w:color w:val="auto"/>
        </w:rPr>
        <w:t xml:space="preserve"> </w:t>
      </w:r>
      <w:r w:rsidR="00897B4D" w:rsidRPr="4F5FE749">
        <w:rPr>
          <w:rFonts w:ascii="Calibri" w:hAnsi="Calibri" w:cs="Calibri"/>
          <w:i w:val="0"/>
          <w:color w:val="auto"/>
        </w:rPr>
        <w:t>UF</w:t>
      </w:r>
      <w:r w:rsidR="00DC5D1D" w:rsidRPr="4F5FE749">
        <w:rPr>
          <w:rFonts w:ascii="Calibri" w:hAnsi="Calibri" w:cs="Calibri"/>
          <w:i w:val="0"/>
          <w:color w:val="auto"/>
        </w:rPr>
        <w:t>.</w:t>
      </w:r>
      <w:r w:rsidR="001D6B46" w:rsidRPr="4F5FE749">
        <w:rPr>
          <w:rFonts w:ascii="Calibri" w:hAnsi="Calibri" w:cs="Calibri"/>
          <w:i w:val="0"/>
          <w:color w:val="auto"/>
        </w:rPr>
        <w:t xml:space="preserve"> </w:t>
      </w:r>
      <w:r w:rsidR="003A075C" w:rsidRPr="4F5FE749">
        <w:rPr>
          <w:rFonts w:ascii="Calibri" w:hAnsi="Calibri" w:cs="Calibri"/>
          <w:i w:val="0"/>
          <w:color w:val="auto"/>
        </w:rPr>
        <w:t>Discorreu que a segunda versão ser</w:t>
      </w:r>
      <w:r w:rsidR="00174890" w:rsidRPr="4F5FE749">
        <w:rPr>
          <w:rFonts w:ascii="Calibri" w:hAnsi="Calibri" w:cs="Calibri"/>
          <w:i w:val="0"/>
          <w:color w:val="auto"/>
        </w:rPr>
        <w:t>ia</w:t>
      </w:r>
      <w:r w:rsidR="003A075C" w:rsidRPr="4F5FE749">
        <w:rPr>
          <w:rFonts w:ascii="Calibri" w:hAnsi="Calibri" w:cs="Calibri"/>
          <w:i w:val="0"/>
          <w:color w:val="auto"/>
        </w:rPr>
        <w:t xml:space="preserve"> elaborada</w:t>
      </w:r>
      <w:r w:rsidR="00C810F2" w:rsidRPr="4F5FE749">
        <w:rPr>
          <w:rFonts w:ascii="Calibri" w:hAnsi="Calibri" w:cs="Calibri"/>
          <w:i w:val="0"/>
          <w:color w:val="auto"/>
        </w:rPr>
        <w:t xml:space="preserve"> com base nos </w:t>
      </w:r>
      <w:r w:rsidR="00C810F2" w:rsidRPr="4F5FE749">
        <w:rPr>
          <w:rFonts w:ascii="Calibri" w:hAnsi="Calibri" w:cs="Calibri"/>
          <w:color w:val="auto"/>
        </w:rPr>
        <w:t>feedbacks</w:t>
      </w:r>
      <w:r w:rsidR="00C810F2" w:rsidRPr="4F5FE749">
        <w:rPr>
          <w:rFonts w:ascii="Calibri" w:hAnsi="Calibri" w:cs="Calibri"/>
          <w:i w:val="0"/>
          <w:color w:val="auto"/>
        </w:rPr>
        <w:t xml:space="preserve"> dos beneficiários</w:t>
      </w:r>
      <w:r w:rsidR="00224F1A" w:rsidRPr="4F5FE749">
        <w:rPr>
          <w:rFonts w:ascii="Calibri" w:hAnsi="Calibri" w:cs="Calibri"/>
          <w:i w:val="0"/>
          <w:color w:val="auto"/>
        </w:rPr>
        <w:t xml:space="preserve"> e afirmou que o BB e a CEF t</w:t>
      </w:r>
      <w:r w:rsidR="0050061B" w:rsidRPr="4F5FE749">
        <w:rPr>
          <w:rFonts w:ascii="Calibri" w:hAnsi="Calibri" w:cs="Calibri"/>
          <w:i w:val="0"/>
          <w:color w:val="auto"/>
        </w:rPr>
        <w:t>ê</w:t>
      </w:r>
      <w:r w:rsidR="00224F1A" w:rsidRPr="4F5FE749">
        <w:rPr>
          <w:rFonts w:ascii="Calibri" w:hAnsi="Calibri" w:cs="Calibri"/>
          <w:i w:val="0"/>
          <w:color w:val="auto"/>
        </w:rPr>
        <w:t xml:space="preserve">m apoiado </w:t>
      </w:r>
      <w:del w:id="39" w:author="Windows10" w:date="2024-03-06T21:47:00Z">
        <w:r w:rsidR="0036013E" w:rsidRPr="4F5FE749" w:rsidDel="00A761D3">
          <w:rPr>
            <w:rFonts w:ascii="Calibri" w:hAnsi="Calibri" w:cs="Calibri"/>
            <w:i w:val="0"/>
            <w:color w:val="auto"/>
          </w:rPr>
          <w:delText>n</w:delText>
        </w:r>
      </w:del>
      <w:r w:rsidR="0036013E" w:rsidRPr="4F5FE749">
        <w:rPr>
          <w:rFonts w:ascii="Calibri" w:hAnsi="Calibri" w:cs="Calibri"/>
          <w:i w:val="0"/>
          <w:color w:val="auto"/>
        </w:rPr>
        <w:t>esse trabalho</w:t>
      </w:r>
      <w:r w:rsidR="0050061B" w:rsidRPr="4F5FE749">
        <w:rPr>
          <w:rFonts w:ascii="Calibri" w:hAnsi="Calibri" w:cs="Calibri"/>
          <w:i w:val="0"/>
          <w:color w:val="auto"/>
        </w:rPr>
        <w:t xml:space="preserve">. </w:t>
      </w:r>
      <w:r w:rsidR="00586824" w:rsidRPr="4F5FE749">
        <w:rPr>
          <w:rFonts w:ascii="Calibri" w:hAnsi="Calibri" w:cs="Calibri"/>
          <w:i w:val="0"/>
          <w:color w:val="auto"/>
        </w:rPr>
        <w:t>Por fim, s</w:t>
      </w:r>
      <w:r w:rsidR="0050061B" w:rsidRPr="4F5FE749">
        <w:rPr>
          <w:rFonts w:ascii="Calibri" w:hAnsi="Calibri" w:cs="Calibri"/>
          <w:i w:val="0"/>
          <w:color w:val="auto"/>
        </w:rPr>
        <w:t>alientou que a Carteira do Beneficiário tem o objetivo de trazer mais cidadania, mais vantagens e mais serviços</w:t>
      </w:r>
      <w:r w:rsidR="00586824" w:rsidRPr="4F5FE749">
        <w:rPr>
          <w:rFonts w:ascii="Calibri" w:hAnsi="Calibri" w:cs="Calibri"/>
          <w:i w:val="0"/>
          <w:color w:val="auto"/>
        </w:rPr>
        <w:t xml:space="preserve">. Abrindo às manifestações, a </w:t>
      </w:r>
      <w:r w:rsidR="00586824" w:rsidRPr="4F5FE749">
        <w:rPr>
          <w:rFonts w:ascii="Calibri" w:hAnsi="Calibri" w:cs="Calibri"/>
          <w:b/>
          <w:bCs/>
          <w:i w:val="0"/>
          <w:color w:val="auto"/>
        </w:rPr>
        <w:t xml:space="preserve">Sra. Tonia </w:t>
      </w:r>
      <w:r w:rsidR="00B017C7" w:rsidRPr="4F5FE749">
        <w:rPr>
          <w:rFonts w:ascii="Calibri" w:hAnsi="Calibri" w:cs="Calibri"/>
          <w:b/>
          <w:bCs/>
          <w:i w:val="0"/>
          <w:color w:val="auto"/>
        </w:rPr>
        <w:t>Galleti</w:t>
      </w:r>
      <w:r w:rsidR="00B017C7" w:rsidRPr="4F5FE749">
        <w:rPr>
          <w:rFonts w:ascii="Calibri" w:hAnsi="Calibri" w:cs="Calibri"/>
          <w:i w:val="0"/>
          <w:color w:val="auto"/>
        </w:rPr>
        <w:t xml:space="preserve"> registrou que</w:t>
      </w:r>
      <w:r w:rsidR="009D6A32" w:rsidRPr="4F5FE749">
        <w:rPr>
          <w:rFonts w:ascii="Calibri" w:hAnsi="Calibri" w:cs="Calibri"/>
          <w:i w:val="0"/>
          <w:color w:val="auto"/>
        </w:rPr>
        <w:t xml:space="preserve"> não havia entendido como funciona</w:t>
      </w:r>
      <w:r w:rsidR="00683405" w:rsidRPr="4F5FE749">
        <w:rPr>
          <w:rFonts w:ascii="Calibri" w:hAnsi="Calibri" w:cs="Calibri"/>
          <w:i w:val="0"/>
          <w:color w:val="auto"/>
        </w:rPr>
        <w:t>ria</w:t>
      </w:r>
      <w:r w:rsidR="009D6A32" w:rsidRPr="4F5FE749">
        <w:rPr>
          <w:rFonts w:ascii="Calibri" w:hAnsi="Calibri" w:cs="Calibri"/>
          <w:i w:val="0"/>
          <w:color w:val="auto"/>
        </w:rPr>
        <w:t xml:space="preserve"> o acesso aos benefícios e serviços</w:t>
      </w:r>
      <w:r w:rsidR="00D60332" w:rsidRPr="4F5FE749">
        <w:rPr>
          <w:rFonts w:ascii="Calibri" w:hAnsi="Calibri" w:cs="Calibri"/>
          <w:i w:val="0"/>
          <w:color w:val="auto"/>
        </w:rPr>
        <w:t>,</w:t>
      </w:r>
      <w:r w:rsidR="00607FCA" w:rsidRPr="4F5FE749">
        <w:rPr>
          <w:rFonts w:ascii="Calibri" w:hAnsi="Calibri" w:cs="Calibri"/>
          <w:i w:val="0"/>
          <w:color w:val="auto"/>
        </w:rPr>
        <w:t xml:space="preserve"> e</w:t>
      </w:r>
      <w:r w:rsidR="00061341" w:rsidRPr="4F5FE749">
        <w:rPr>
          <w:rFonts w:ascii="Calibri" w:hAnsi="Calibri" w:cs="Calibri"/>
          <w:i w:val="0"/>
          <w:color w:val="auto"/>
        </w:rPr>
        <w:t xml:space="preserve"> question</w:t>
      </w:r>
      <w:r w:rsidR="00607FCA" w:rsidRPr="4F5FE749">
        <w:rPr>
          <w:rFonts w:ascii="Calibri" w:hAnsi="Calibri" w:cs="Calibri"/>
          <w:i w:val="0"/>
          <w:color w:val="auto"/>
        </w:rPr>
        <w:t>ou</w:t>
      </w:r>
      <w:r w:rsidR="00061341" w:rsidRPr="4F5FE749">
        <w:rPr>
          <w:rFonts w:ascii="Calibri" w:hAnsi="Calibri" w:cs="Calibri"/>
          <w:i w:val="0"/>
          <w:color w:val="auto"/>
        </w:rPr>
        <w:t xml:space="preserve"> se</w:t>
      </w:r>
      <w:r w:rsidR="00F0759B" w:rsidRPr="4F5FE749">
        <w:rPr>
          <w:rFonts w:ascii="Calibri" w:hAnsi="Calibri" w:cs="Calibri"/>
          <w:i w:val="0"/>
          <w:color w:val="auto"/>
        </w:rPr>
        <w:t xml:space="preserve"> </w:t>
      </w:r>
      <w:r w:rsidR="00607FCA" w:rsidRPr="4F5FE749">
        <w:rPr>
          <w:rFonts w:ascii="Calibri" w:hAnsi="Calibri" w:cs="Calibri"/>
          <w:i w:val="0"/>
          <w:color w:val="auto"/>
        </w:rPr>
        <w:t xml:space="preserve">apenas a </w:t>
      </w:r>
      <w:r w:rsidR="00F0759B" w:rsidRPr="4F5FE749">
        <w:rPr>
          <w:rFonts w:ascii="Calibri" w:hAnsi="Calibri" w:cs="Calibri"/>
          <w:i w:val="0"/>
          <w:color w:val="auto"/>
        </w:rPr>
        <w:t xml:space="preserve">apresentação da Carteira do Beneficiário </w:t>
      </w:r>
      <w:r w:rsidR="00262F2A" w:rsidRPr="4F5FE749">
        <w:rPr>
          <w:rFonts w:ascii="Calibri" w:hAnsi="Calibri" w:cs="Calibri"/>
          <w:i w:val="0"/>
          <w:color w:val="auto"/>
        </w:rPr>
        <w:t xml:space="preserve">garantiria o </w:t>
      </w:r>
      <w:r w:rsidR="00607FCA" w:rsidRPr="4F5FE749">
        <w:rPr>
          <w:rFonts w:ascii="Calibri" w:hAnsi="Calibri" w:cs="Calibri"/>
          <w:i w:val="0"/>
          <w:color w:val="auto"/>
        </w:rPr>
        <w:t xml:space="preserve">acesso aos benefícios. Em resposta, </w:t>
      </w:r>
      <w:r w:rsidR="009F11F4" w:rsidRPr="4F5FE749">
        <w:rPr>
          <w:rFonts w:ascii="Calibri" w:hAnsi="Calibri" w:cs="Calibri"/>
          <w:i w:val="0"/>
          <w:color w:val="auto"/>
        </w:rPr>
        <w:t xml:space="preserve">o </w:t>
      </w:r>
      <w:r w:rsidR="009F11F4" w:rsidRPr="4F5FE749">
        <w:rPr>
          <w:rFonts w:ascii="Calibri" w:hAnsi="Calibri" w:cs="Calibri"/>
          <w:b/>
          <w:bCs/>
          <w:i w:val="0"/>
          <w:color w:val="auto"/>
        </w:rPr>
        <w:t>Sr. Presidente</w:t>
      </w:r>
      <w:r w:rsidR="00607FCA" w:rsidRPr="4F5FE749">
        <w:rPr>
          <w:rFonts w:ascii="Calibri" w:hAnsi="Calibri" w:cs="Calibri"/>
          <w:i w:val="0"/>
          <w:color w:val="auto"/>
        </w:rPr>
        <w:t xml:space="preserve"> esclareceu que </w:t>
      </w:r>
      <w:r w:rsidR="008344FB" w:rsidRPr="4F5FE749">
        <w:rPr>
          <w:rFonts w:ascii="Calibri" w:hAnsi="Calibri" w:cs="Calibri"/>
          <w:i w:val="0"/>
          <w:color w:val="auto"/>
        </w:rPr>
        <w:t xml:space="preserve">a proposta seria criar um </w:t>
      </w:r>
      <w:r w:rsidR="008344FB" w:rsidRPr="4F5FE749">
        <w:rPr>
          <w:rFonts w:ascii="Calibri" w:hAnsi="Calibri" w:cs="Calibri"/>
          <w:color w:val="auto"/>
        </w:rPr>
        <w:t>link</w:t>
      </w:r>
      <w:r w:rsidR="008344FB" w:rsidRPr="4F5FE749">
        <w:rPr>
          <w:rFonts w:ascii="Calibri" w:hAnsi="Calibri" w:cs="Calibri"/>
          <w:i w:val="0"/>
          <w:color w:val="auto"/>
        </w:rPr>
        <w:t xml:space="preserve"> automático do sistema do INSS com os dois bancos</w:t>
      </w:r>
      <w:r w:rsidR="00822B40" w:rsidRPr="4F5FE749">
        <w:rPr>
          <w:rFonts w:ascii="Calibri" w:hAnsi="Calibri" w:cs="Calibri"/>
          <w:i w:val="0"/>
          <w:color w:val="auto"/>
        </w:rPr>
        <w:t xml:space="preserve"> que estavam operando, para que houvesse aces</w:t>
      </w:r>
      <w:r w:rsidR="004C0912" w:rsidRPr="4F5FE749">
        <w:rPr>
          <w:rFonts w:ascii="Calibri" w:hAnsi="Calibri" w:cs="Calibri"/>
          <w:i w:val="0"/>
          <w:color w:val="auto"/>
        </w:rPr>
        <w:t>s</w:t>
      </w:r>
      <w:r w:rsidR="00822B40" w:rsidRPr="4F5FE749">
        <w:rPr>
          <w:rFonts w:ascii="Calibri" w:hAnsi="Calibri" w:cs="Calibri"/>
          <w:i w:val="0"/>
          <w:color w:val="auto"/>
        </w:rPr>
        <w:t>o automático ao benefício.</w:t>
      </w:r>
      <w:r w:rsidR="0010115C" w:rsidRPr="4F5FE749">
        <w:rPr>
          <w:rFonts w:ascii="Calibri" w:hAnsi="Calibri" w:cs="Calibri"/>
          <w:i w:val="0"/>
          <w:color w:val="auto"/>
        </w:rPr>
        <w:t xml:space="preserve"> </w:t>
      </w:r>
      <w:r w:rsidR="00965147" w:rsidRPr="4F5FE749">
        <w:rPr>
          <w:rFonts w:ascii="Calibri" w:hAnsi="Calibri" w:cs="Calibri"/>
          <w:i w:val="0"/>
          <w:color w:val="auto"/>
        </w:rPr>
        <w:t xml:space="preserve">Complementando, o </w:t>
      </w:r>
      <w:r w:rsidR="00965147" w:rsidRPr="4F5FE749">
        <w:rPr>
          <w:rFonts w:ascii="Calibri" w:hAnsi="Calibri" w:cs="Calibri"/>
          <w:b/>
          <w:bCs/>
          <w:i w:val="0"/>
          <w:color w:val="auto"/>
        </w:rPr>
        <w:t>Sr. Paulo</w:t>
      </w:r>
      <w:r w:rsidR="00A46E9E" w:rsidRPr="4F5FE749">
        <w:rPr>
          <w:rFonts w:ascii="Calibri" w:hAnsi="Calibri" w:cs="Calibri"/>
          <w:b/>
          <w:bCs/>
          <w:i w:val="0"/>
          <w:color w:val="auto"/>
        </w:rPr>
        <w:t xml:space="preserve"> Pinto</w:t>
      </w:r>
      <w:r w:rsidR="00A46E9E" w:rsidRPr="4F5FE749">
        <w:rPr>
          <w:rFonts w:ascii="Calibri" w:hAnsi="Calibri" w:cs="Calibri"/>
          <w:i w:val="0"/>
          <w:color w:val="auto"/>
        </w:rPr>
        <w:t xml:space="preserve"> explicou que os bancos parceiros estavam custeando os benefícios e seria necessário o cadastramento para o acesso.</w:t>
      </w:r>
      <w:r w:rsidR="00F103A7" w:rsidRPr="4F5FE749">
        <w:rPr>
          <w:rFonts w:ascii="Calibri" w:hAnsi="Calibri" w:cs="Calibri"/>
          <w:i w:val="0"/>
          <w:color w:val="auto"/>
        </w:rPr>
        <w:t xml:space="preserve"> </w:t>
      </w:r>
      <w:r w:rsidR="0079128A" w:rsidRPr="4F5FE749">
        <w:rPr>
          <w:rFonts w:ascii="Calibri" w:hAnsi="Calibri" w:cs="Calibri"/>
          <w:i w:val="0"/>
          <w:color w:val="auto"/>
        </w:rPr>
        <w:t xml:space="preserve">Com a palavra, o </w:t>
      </w:r>
      <w:r w:rsidR="0079128A" w:rsidRPr="4F5FE749">
        <w:rPr>
          <w:rFonts w:ascii="Calibri" w:hAnsi="Calibri" w:cs="Calibri"/>
          <w:b/>
          <w:bCs/>
          <w:i w:val="0"/>
          <w:color w:val="auto"/>
        </w:rPr>
        <w:t>Sr. Bartolomeu França</w:t>
      </w:r>
      <w:r w:rsidR="0079128A" w:rsidRPr="4F5FE749">
        <w:rPr>
          <w:rFonts w:ascii="Calibri" w:hAnsi="Calibri" w:cs="Calibri"/>
          <w:i w:val="0"/>
          <w:color w:val="auto"/>
        </w:rPr>
        <w:t xml:space="preserve"> </w:t>
      </w:r>
      <w:r w:rsidR="008F54A0" w:rsidRPr="4F5FE749">
        <w:rPr>
          <w:rFonts w:ascii="Calibri" w:hAnsi="Calibri" w:cs="Calibri"/>
          <w:i w:val="0"/>
          <w:color w:val="auto"/>
        </w:rPr>
        <w:t xml:space="preserve">questionou se o benificiário que </w:t>
      </w:r>
      <w:r w:rsidR="00203AF5" w:rsidRPr="4F5FE749">
        <w:rPr>
          <w:rFonts w:ascii="Calibri" w:hAnsi="Calibri" w:cs="Calibri"/>
          <w:i w:val="0"/>
          <w:color w:val="auto"/>
        </w:rPr>
        <w:t xml:space="preserve">recebe </w:t>
      </w:r>
      <w:r w:rsidR="00203AF5" w:rsidRPr="4F5FE749">
        <w:rPr>
          <w:rFonts w:ascii="Calibri" w:hAnsi="Calibri" w:cs="Calibri"/>
          <w:i w:val="0"/>
          <w:color w:val="auto"/>
        </w:rPr>
        <w:lastRenderedPageBreak/>
        <w:t>o benefício do INSS por</w:t>
      </w:r>
      <w:r w:rsidR="00EC52A6" w:rsidRPr="4F5FE749">
        <w:rPr>
          <w:rFonts w:ascii="Calibri" w:hAnsi="Calibri" w:cs="Calibri"/>
          <w:i w:val="0"/>
          <w:color w:val="auto"/>
        </w:rPr>
        <w:t xml:space="preserve"> outro banco e possui contas no BB ou CEF teria a possibilidade de emitir a carteira. O </w:t>
      </w:r>
      <w:r w:rsidR="00EC52A6" w:rsidRPr="4F5FE749">
        <w:rPr>
          <w:rFonts w:ascii="Calibri" w:hAnsi="Calibri" w:cs="Calibri"/>
          <w:b/>
          <w:bCs/>
          <w:i w:val="0"/>
          <w:color w:val="auto"/>
        </w:rPr>
        <w:t>Sr. Ailton Nunes</w:t>
      </w:r>
      <w:r w:rsidR="00EC52A6" w:rsidRPr="4F5FE749">
        <w:rPr>
          <w:rFonts w:ascii="Calibri" w:hAnsi="Calibri" w:cs="Calibri"/>
          <w:i w:val="0"/>
          <w:color w:val="auto"/>
        </w:rPr>
        <w:t xml:space="preserve">, em resposta, </w:t>
      </w:r>
      <w:r w:rsidR="00E10480" w:rsidRPr="4F5FE749">
        <w:rPr>
          <w:rFonts w:ascii="Calibri" w:hAnsi="Calibri" w:cs="Calibri"/>
          <w:i w:val="0"/>
          <w:color w:val="auto"/>
        </w:rPr>
        <w:t xml:space="preserve">explanou que a Carteira do Beneficiário </w:t>
      </w:r>
      <w:r w:rsidR="00EA6812" w:rsidRPr="4F5FE749">
        <w:rPr>
          <w:rFonts w:ascii="Calibri" w:hAnsi="Calibri" w:cs="Calibri"/>
          <w:i w:val="0"/>
          <w:color w:val="auto"/>
        </w:rPr>
        <w:t>poderia ser emit</w:t>
      </w:r>
      <w:r w:rsidR="00DE50D1" w:rsidRPr="4F5FE749">
        <w:rPr>
          <w:rFonts w:ascii="Calibri" w:hAnsi="Calibri" w:cs="Calibri"/>
          <w:i w:val="0"/>
          <w:color w:val="auto"/>
        </w:rPr>
        <w:t>i</w:t>
      </w:r>
      <w:r w:rsidR="00EA6812" w:rsidRPr="4F5FE749">
        <w:rPr>
          <w:rFonts w:ascii="Calibri" w:hAnsi="Calibri" w:cs="Calibri"/>
          <w:i w:val="0"/>
          <w:color w:val="auto"/>
        </w:rPr>
        <w:t>da</w:t>
      </w:r>
      <w:r w:rsidR="00E10480" w:rsidRPr="4F5FE749">
        <w:rPr>
          <w:rFonts w:ascii="Calibri" w:hAnsi="Calibri" w:cs="Calibri"/>
          <w:i w:val="0"/>
          <w:color w:val="auto"/>
        </w:rPr>
        <w:t xml:space="preserve"> para qualquer beneficiário do INSS</w:t>
      </w:r>
      <w:r w:rsidR="008870C7" w:rsidRPr="4F5FE749">
        <w:rPr>
          <w:rFonts w:ascii="Calibri" w:hAnsi="Calibri" w:cs="Calibri"/>
          <w:i w:val="0"/>
          <w:color w:val="auto"/>
        </w:rPr>
        <w:t>,</w:t>
      </w:r>
      <w:r w:rsidR="00E10480" w:rsidRPr="4F5FE749">
        <w:rPr>
          <w:rFonts w:ascii="Calibri" w:hAnsi="Calibri" w:cs="Calibri"/>
          <w:i w:val="0"/>
          <w:color w:val="auto"/>
        </w:rPr>
        <w:t xml:space="preserve"> inde</w:t>
      </w:r>
      <w:r w:rsidR="001F145F" w:rsidRPr="4F5FE749">
        <w:rPr>
          <w:rFonts w:ascii="Calibri" w:hAnsi="Calibri" w:cs="Calibri"/>
          <w:i w:val="0"/>
          <w:color w:val="auto"/>
        </w:rPr>
        <w:t>pendentemente do banco</w:t>
      </w:r>
      <w:r w:rsidR="008870C7" w:rsidRPr="4F5FE749">
        <w:rPr>
          <w:rFonts w:ascii="Calibri" w:hAnsi="Calibri" w:cs="Calibri"/>
          <w:i w:val="0"/>
          <w:color w:val="auto"/>
        </w:rPr>
        <w:t>,</w:t>
      </w:r>
      <w:r w:rsidR="001F145F" w:rsidRPr="4F5FE749">
        <w:rPr>
          <w:rFonts w:ascii="Calibri" w:hAnsi="Calibri" w:cs="Calibri"/>
          <w:i w:val="0"/>
          <w:color w:val="auto"/>
        </w:rPr>
        <w:t xml:space="preserve"> e que os descontos d</w:t>
      </w:r>
      <w:r w:rsidR="00722885" w:rsidRPr="4F5FE749">
        <w:rPr>
          <w:rFonts w:ascii="Calibri" w:hAnsi="Calibri" w:cs="Calibri"/>
          <w:i w:val="0"/>
          <w:color w:val="auto"/>
        </w:rPr>
        <w:t>a CEF eram específicos para os seus correntista</w:t>
      </w:r>
      <w:r w:rsidR="007616A8" w:rsidRPr="4F5FE749">
        <w:rPr>
          <w:rFonts w:ascii="Calibri" w:hAnsi="Calibri" w:cs="Calibri"/>
          <w:i w:val="0"/>
          <w:color w:val="auto"/>
        </w:rPr>
        <w:t>s</w:t>
      </w:r>
      <w:r w:rsidR="00722885" w:rsidRPr="4F5FE749">
        <w:rPr>
          <w:rFonts w:ascii="Calibri" w:hAnsi="Calibri" w:cs="Calibri"/>
          <w:i w:val="0"/>
          <w:color w:val="auto"/>
        </w:rPr>
        <w:t xml:space="preserve">, já o BB </w:t>
      </w:r>
      <w:r w:rsidR="0010686B" w:rsidRPr="4F5FE749">
        <w:rPr>
          <w:rFonts w:ascii="Calibri" w:hAnsi="Calibri" w:cs="Calibri"/>
          <w:i w:val="0"/>
          <w:color w:val="auto"/>
        </w:rPr>
        <w:t>disponibilizou descontos para os seus correntistas e não correntistas.</w:t>
      </w:r>
      <w:r w:rsidR="00937DF4" w:rsidRPr="4F5FE749">
        <w:rPr>
          <w:rFonts w:ascii="Calibri" w:hAnsi="Calibri" w:cs="Calibri"/>
          <w:i w:val="0"/>
          <w:color w:val="auto"/>
        </w:rPr>
        <w:t xml:space="preserve"> Comentou que a</w:t>
      </w:r>
      <w:r w:rsidR="0025423F" w:rsidRPr="4F5FE749">
        <w:rPr>
          <w:rFonts w:ascii="Calibri" w:hAnsi="Calibri" w:cs="Calibri"/>
          <w:i w:val="0"/>
          <w:color w:val="auto"/>
        </w:rPr>
        <w:t xml:space="preserve"> carteira </w:t>
      </w:r>
      <w:r w:rsidR="00EA6812" w:rsidRPr="4F5FE749">
        <w:rPr>
          <w:rFonts w:ascii="Calibri" w:hAnsi="Calibri" w:cs="Calibri"/>
          <w:i w:val="0"/>
          <w:color w:val="auto"/>
        </w:rPr>
        <w:t>era</w:t>
      </w:r>
      <w:r w:rsidR="0025423F" w:rsidRPr="4F5FE749">
        <w:rPr>
          <w:rFonts w:ascii="Calibri" w:hAnsi="Calibri" w:cs="Calibri"/>
          <w:i w:val="0"/>
          <w:color w:val="auto"/>
        </w:rPr>
        <w:t xml:space="preserve"> uma evolução da declaração de beneficiário</w:t>
      </w:r>
      <w:ins w:id="40" w:author="Windows10" w:date="2024-03-06T21:52:00Z">
        <w:r w:rsidR="00D84AE2">
          <w:rPr>
            <w:rFonts w:ascii="Calibri" w:hAnsi="Calibri" w:cs="Calibri"/>
            <w:i w:val="0"/>
            <w:color w:val="auto"/>
          </w:rPr>
          <w:t>,</w:t>
        </w:r>
      </w:ins>
      <w:r w:rsidR="0025423F" w:rsidRPr="4F5FE749">
        <w:rPr>
          <w:rFonts w:ascii="Calibri" w:hAnsi="Calibri" w:cs="Calibri"/>
          <w:i w:val="0"/>
          <w:color w:val="auto"/>
        </w:rPr>
        <w:t xml:space="preserve"> que permite uma conexão com outros sistemas</w:t>
      </w:r>
      <w:r w:rsidR="00237333" w:rsidRPr="4F5FE749">
        <w:rPr>
          <w:rFonts w:ascii="Calibri" w:hAnsi="Calibri" w:cs="Calibri"/>
          <w:i w:val="0"/>
          <w:color w:val="auto"/>
        </w:rPr>
        <w:t xml:space="preserve"> para ampliação do rol de benefícios e informou que seriam realizados ACTs com as prefeituras e com os governos dos estados</w:t>
      </w:r>
      <w:r w:rsidR="00363F57" w:rsidRPr="4F5FE749">
        <w:rPr>
          <w:rFonts w:ascii="Calibri" w:hAnsi="Calibri" w:cs="Calibri"/>
          <w:i w:val="0"/>
          <w:color w:val="auto"/>
        </w:rPr>
        <w:t>,</w:t>
      </w:r>
      <w:r w:rsidR="00237333" w:rsidRPr="4F5FE749">
        <w:rPr>
          <w:rFonts w:ascii="Calibri" w:hAnsi="Calibri" w:cs="Calibri"/>
          <w:i w:val="0"/>
          <w:color w:val="auto"/>
        </w:rPr>
        <w:t xml:space="preserve"> para que</w:t>
      </w:r>
      <w:r w:rsidR="009C4F25" w:rsidRPr="4F5FE749">
        <w:rPr>
          <w:rFonts w:ascii="Calibri" w:hAnsi="Calibri" w:cs="Calibri"/>
          <w:i w:val="0"/>
          <w:color w:val="auto"/>
        </w:rPr>
        <w:t xml:space="preserve"> o sistema rodoviário público</w:t>
      </w:r>
      <w:r w:rsidR="00DE2C01" w:rsidRPr="4F5FE749">
        <w:rPr>
          <w:rFonts w:ascii="Calibri" w:hAnsi="Calibri" w:cs="Calibri"/>
          <w:i w:val="0"/>
          <w:color w:val="auto"/>
        </w:rPr>
        <w:t xml:space="preserve"> também conced</w:t>
      </w:r>
      <w:r w:rsidR="004C0912" w:rsidRPr="4F5FE749">
        <w:rPr>
          <w:rFonts w:ascii="Calibri" w:hAnsi="Calibri" w:cs="Calibri"/>
          <w:i w:val="0"/>
          <w:color w:val="auto"/>
        </w:rPr>
        <w:t>esse</w:t>
      </w:r>
      <w:r w:rsidR="00DE2C01" w:rsidRPr="4F5FE749">
        <w:rPr>
          <w:rFonts w:ascii="Calibri" w:hAnsi="Calibri" w:cs="Calibri"/>
          <w:i w:val="0"/>
          <w:color w:val="auto"/>
        </w:rPr>
        <w:t xml:space="preserve"> benefícios.</w:t>
      </w:r>
      <w:r w:rsidR="00AA4D9A" w:rsidRPr="4F5FE749">
        <w:rPr>
          <w:rFonts w:ascii="Calibri" w:hAnsi="Calibri" w:cs="Calibri"/>
          <w:i w:val="0"/>
          <w:color w:val="auto"/>
        </w:rPr>
        <w:t xml:space="preserve"> Com a pal</w:t>
      </w:r>
      <w:r w:rsidR="00815897" w:rsidRPr="4F5FE749">
        <w:rPr>
          <w:rFonts w:ascii="Calibri" w:hAnsi="Calibri" w:cs="Calibri"/>
          <w:i w:val="0"/>
          <w:color w:val="auto"/>
        </w:rPr>
        <w:t xml:space="preserve">avra, o </w:t>
      </w:r>
      <w:r w:rsidR="00815897" w:rsidRPr="4F5FE749">
        <w:rPr>
          <w:rFonts w:ascii="Calibri" w:hAnsi="Calibri" w:cs="Calibri"/>
          <w:b/>
          <w:bCs/>
          <w:i w:val="0"/>
          <w:color w:val="auto"/>
        </w:rPr>
        <w:t>Sr. Presidente</w:t>
      </w:r>
      <w:r w:rsidR="00815897" w:rsidRPr="4F5FE749">
        <w:rPr>
          <w:rFonts w:ascii="Calibri" w:hAnsi="Calibri" w:cs="Calibri"/>
          <w:i w:val="0"/>
          <w:color w:val="auto"/>
        </w:rPr>
        <w:t xml:space="preserve"> </w:t>
      </w:r>
      <w:r w:rsidR="00E734C9" w:rsidRPr="4F5FE749">
        <w:rPr>
          <w:rFonts w:ascii="Calibri" w:hAnsi="Calibri" w:cs="Calibri"/>
          <w:i w:val="0"/>
          <w:color w:val="auto"/>
        </w:rPr>
        <w:t xml:space="preserve">relatou que a ideia inicial </w:t>
      </w:r>
      <w:r w:rsidR="006A30C8" w:rsidRPr="4F5FE749">
        <w:rPr>
          <w:rFonts w:ascii="Calibri" w:hAnsi="Calibri" w:cs="Calibri"/>
          <w:i w:val="0"/>
          <w:color w:val="auto"/>
        </w:rPr>
        <w:t>seria</w:t>
      </w:r>
      <w:r w:rsidR="00E734C9" w:rsidRPr="4F5FE749">
        <w:rPr>
          <w:rFonts w:ascii="Calibri" w:hAnsi="Calibri" w:cs="Calibri"/>
          <w:i w:val="0"/>
          <w:color w:val="auto"/>
        </w:rPr>
        <w:t xml:space="preserve"> abrir a discussão para</w:t>
      </w:r>
      <w:r w:rsidR="00754B8F" w:rsidRPr="4F5FE749">
        <w:rPr>
          <w:rFonts w:ascii="Calibri" w:hAnsi="Calibri" w:cs="Calibri"/>
          <w:i w:val="0"/>
          <w:color w:val="auto"/>
        </w:rPr>
        <w:t xml:space="preserve"> os beneficiários</w:t>
      </w:r>
      <w:r w:rsidR="002D2A9D" w:rsidRPr="4F5FE749">
        <w:rPr>
          <w:rFonts w:ascii="Calibri" w:hAnsi="Calibri" w:cs="Calibri"/>
          <w:i w:val="0"/>
          <w:color w:val="auto"/>
        </w:rPr>
        <w:t xml:space="preserve"> </w:t>
      </w:r>
      <w:r w:rsidR="00294144" w:rsidRPr="4F5FE749">
        <w:rPr>
          <w:rFonts w:ascii="Calibri" w:hAnsi="Calibri" w:cs="Calibri"/>
          <w:i w:val="0"/>
          <w:color w:val="auto"/>
        </w:rPr>
        <w:t xml:space="preserve">e pontuou que terão </w:t>
      </w:r>
      <w:r w:rsidR="00DD2AA9" w:rsidRPr="4F5FE749">
        <w:rPr>
          <w:rFonts w:ascii="Calibri" w:hAnsi="Calibri" w:cs="Calibri"/>
          <w:i w:val="0"/>
          <w:color w:val="auto"/>
        </w:rPr>
        <w:t>um</w:t>
      </w:r>
      <w:r w:rsidR="00294144" w:rsidRPr="4F5FE749">
        <w:rPr>
          <w:rFonts w:ascii="Calibri" w:hAnsi="Calibri" w:cs="Calibri"/>
          <w:i w:val="0"/>
          <w:color w:val="auto"/>
        </w:rPr>
        <w:t xml:space="preserve">a concorrência sadia </w:t>
      </w:r>
      <w:r w:rsidR="007E57C3" w:rsidRPr="4F5FE749">
        <w:rPr>
          <w:rFonts w:ascii="Calibri" w:hAnsi="Calibri" w:cs="Calibri"/>
          <w:i w:val="0"/>
          <w:color w:val="auto"/>
        </w:rPr>
        <w:t>se conseguir</w:t>
      </w:r>
      <w:r w:rsidR="00E009AB" w:rsidRPr="4F5FE749">
        <w:rPr>
          <w:rFonts w:ascii="Calibri" w:hAnsi="Calibri" w:cs="Calibri"/>
          <w:i w:val="0"/>
          <w:color w:val="auto"/>
        </w:rPr>
        <w:t>e</w:t>
      </w:r>
      <w:r w:rsidR="008D229E" w:rsidRPr="4F5FE749">
        <w:rPr>
          <w:rFonts w:ascii="Calibri" w:hAnsi="Calibri" w:cs="Calibri"/>
          <w:i w:val="0"/>
          <w:color w:val="auto"/>
        </w:rPr>
        <w:t>m</w:t>
      </w:r>
      <w:r w:rsidR="007E57C3" w:rsidRPr="4F5FE749">
        <w:rPr>
          <w:rFonts w:ascii="Calibri" w:hAnsi="Calibri" w:cs="Calibri"/>
          <w:i w:val="0"/>
          <w:color w:val="auto"/>
        </w:rPr>
        <w:t xml:space="preserve"> sensibilizar o Sistema Financeiro </w:t>
      </w:r>
      <w:r w:rsidR="004C0912" w:rsidRPr="4F5FE749">
        <w:rPr>
          <w:rFonts w:ascii="Calibri" w:hAnsi="Calibri" w:cs="Calibri"/>
          <w:i w:val="0"/>
          <w:color w:val="auto"/>
        </w:rPr>
        <w:t xml:space="preserve">de </w:t>
      </w:r>
      <w:r w:rsidR="007E57C3" w:rsidRPr="4F5FE749">
        <w:rPr>
          <w:rFonts w:ascii="Calibri" w:hAnsi="Calibri" w:cs="Calibri"/>
          <w:i w:val="0"/>
          <w:color w:val="auto"/>
        </w:rPr>
        <w:t xml:space="preserve">que </w:t>
      </w:r>
      <w:r w:rsidR="00294144" w:rsidRPr="4F5FE749">
        <w:rPr>
          <w:rFonts w:ascii="Calibri" w:hAnsi="Calibri" w:cs="Calibri"/>
          <w:i w:val="0"/>
          <w:color w:val="auto"/>
        </w:rPr>
        <w:t>ele terá vantagens</w:t>
      </w:r>
      <w:r w:rsidR="008D229E" w:rsidRPr="4F5FE749">
        <w:rPr>
          <w:rFonts w:ascii="Calibri" w:hAnsi="Calibri" w:cs="Calibri"/>
          <w:i w:val="0"/>
          <w:color w:val="auto"/>
        </w:rPr>
        <w:t>.</w:t>
      </w:r>
      <w:r w:rsidR="00166411" w:rsidRPr="4F5FE749">
        <w:rPr>
          <w:rFonts w:ascii="Calibri" w:hAnsi="Calibri" w:cs="Calibri"/>
          <w:i w:val="0"/>
          <w:color w:val="auto"/>
        </w:rPr>
        <w:t xml:space="preserve"> Explicou que </w:t>
      </w:r>
      <w:r w:rsidR="00B568B4" w:rsidRPr="00D84AE2">
        <w:rPr>
          <w:rFonts w:ascii="Calibri" w:hAnsi="Calibri" w:cs="Calibri"/>
          <w:i w:val="0"/>
          <w:strike/>
          <w:color w:val="auto"/>
          <w:rPrChange w:id="41" w:author="Windows10" w:date="2024-03-06T21:54:00Z">
            <w:rPr>
              <w:rFonts w:ascii="Calibri" w:hAnsi="Calibri" w:cs="Calibri"/>
              <w:i w:val="0"/>
              <w:color w:val="auto"/>
            </w:rPr>
          </w:rPrChange>
        </w:rPr>
        <w:t>reinvindicou</w:t>
      </w:r>
      <w:r w:rsidR="00B568B4" w:rsidRPr="4F5FE749">
        <w:rPr>
          <w:rFonts w:ascii="Calibri" w:hAnsi="Calibri" w:cs="Calibri"/>
          <w:i w:val="0"/>
          <w:color w:val="auto"/>
        </w:rPr>
        <w:t xml:space="preserve"> </w:t>
      </w:r>
      <w:ins w:id="42" w:author="Windows10" w:date="2024-03-06T21:54:00Z">
        <w:r w:rsidR="00D84AE2">
          <w:rPr>
            <w:rFonts w:ascii="Calibri" w:hAnsi="Calibri" w:cs="Calibri"/>
            <w:i w:val="0"/>
            <w:color w:val="auto"/>
          </w:rPr>
          <w:t xml:space="preserve">reivindicou </w:t>
        </w:r>
      </w:ins>
      <w:r w:rsidR="00B568B4" w:rsidRPr="4F5FE749">
        <w:rPr>
          <w:rFonts w:ascii="Calibri" w:hAnsi="Calibri" w:cs="Calibri"/>
          <w:i w:val="0"/>
          <w:color w:val="auto"/>
        </w:rPr>
        <w:t xml:space="preserve">dos bancos conveniados BB e CEF </w:t>
      </w:r>
      <w:r w:rsidR="003B3015" w:rsidRPr="4F5FE749">
        <w:rPr>
          <w:rFonts w:ascii="Calibri" w:hAnsi="Calibri" w:cs="Calibri"/>
          <w:i w:val="0"/>
          <w:color w:val="auto"/>
        </w:rPr>
        <w:t xml:space="preserve">um </w:t>
      </w:r>
      <w:r w:rsidR="003B3015" w:rsidRPr="00D8135C">
        <w:rPr>
          <w:rFonts w:ascii="Calibri" w:hAnsi="Calibri" w:cs="Calibri"/>
          <w:color w:val="auto"/>
        </w:rPr>
        <w:t>link</w:t>
      </w:r>
      <w:r w:rsidR="003B3015" w:rsidRPr="4F5FE749">
        <w:rPr>
          <w:rFonts w:ascii="Calibri" w:hAnsi="Calibri" w:cs="Calibri"/>
          <w:i w:val="0"/>
          <w:color w:val="auto"/>
        </w:rPr>
        <w:t xml:space="preserve"> automá</w:t>
      </w:r>
      <w:r w:rsidR="006F0221" w:rsidRPr="4F5FE749">
        <w:rPr>
          <w:rFonts w:ascii="Calibri" w:hAnsi="Calibri" w:cs="Calibri"/>
          <w:i w:val="0"/>
          <w:color w:val="auto"/>
        </w:rPr>
        <w:t>t</w:t>
      </w:r>
      <w:r w:rsidR="003B3015" w:rsidRPr="4F5FE749">
        <w:rPr>
          <w:rFonts w:ascii="Calibri" w:hAnsi="Calibri" w:cs="Calibri"/>
          <w:i w:val="0"/>
          <w:color w:val="auto"/>
        </w:rPr>
        <w:t xml:space="preserve">ico </w:t>
      </w:r>
      <w:r w:rsidR="000208EE" w:rsidRPr="4F5FE749">
        <w:rPr>
          <w:rFonts w:ascii="Calibri" w:hAnsi="Calibri" w:cs="Calibri"/>
          <w:i w:val="0"/>
          <w:color w:val="auto"/>
        </w:rPr>
        <w:t>entre</w:t>
      </w:r>
      <w:r w:rsidR="003B3015" w:rsidRPr="4F5FE749">
        <w:rPr>
          <w:rFonts w:ascii="Calibri" w:hAnsi="Calibri" w:cs="Calibri"/>
          <w:i w:val="0"/>
          <w:color w:val="auto"/>
        </w:rPr>
        <w:t xml:space="preserve"> </w:t>
      </w:r>
      <w:r w:rsidR="000208EE" w:rsidRPr="4F5FE749">
        <w:rPr>
          <w:rFonts w:ascii="Calibri" w:hAnsi="Calibri" w:cs="Calibri"/>
          <w:i w:val="0"/>
          <w:color w:val="auto"/>
        </w:rPr>
        <w:t xml:space="preserve">os serviços bancários e </w:t>
      </w:r>
      <w:r w:rsidR="003B3015" w:rsidRPr="4F5FE749">
        <w:rPr>
          <w:rFonts w:ascii="Calibri" w:hAnsi="Calibri" w:cs="Calibri"/>
          <w:i w:val="0"/>
          <w:color w:val="auto"/>
        </w:rPr>
        <w:t xml:space="preserve">os sistemas da </w:t>
      </w:r>
      <w:r w:rsidR="006F0221" w:rsidRPr="4F5FE749">
        <w:rPr>
          <w:rFonts w:ascii="Calibri" w:hAnsi="Calibri" w:cs="Calibri"/>
          <w:i w:val="0"/>
          <w:color w:val="auto"/>
        </w:rPr>
        <w:t xml:space="preserve">Previdência Social, o que diminuiria </w:t>
      </w:r>
      <w:r w:rsidR="0078593D" w:rsidRPr="4F5FE749">
        <w:rPr>
          <w:rFonts w:ascii="Calibri" w:hAnsi="Calibri" w:cs="Calibri"/>
          <w:i w:val="0"/>
          <w:color w:val="auto"/>
        </w:rPr>
        <w:t xml:space="preserve">a </w:t>
      </w:r>
      <w:r w:rsidR="006F0221" w:rsidRPr="4F5FE749">
        <w:rPr>
          <w:rFonts w:ascii="Calibri" w:hAnsi="Calibri" w:cs="Calibri"/>
          <w:i w:val="0"/>
          <w:color w:val="auto"/>
        </w:rPr>
        <w:t>burocracia no acesso aos benef</w:t>
      </w:r>
      <w:r w:rsidR="00BD21DE" w:rsidRPr="4F5FE749">
        <w:rPr>
          <w:rFonts w:ascii="Calibri" w:hAnsi="Calibri" w:cs="Calibri"/>
          <w:i w:val="0"/>
          <w:color w:val="auto"/>
        </w:rPr>
        <w:t>ícios oferecidos</w:t>
      </w:r>
      <w:r w:rsidR="00EF14FA" w:rsidRPr="4F5FE749">
        <w:rPr>
          <w:rFonts w:ascii="Calibri" w:hAnsi="Calibri" w:cs="Calibri"/>
          <w:i w:val="0"/>
          <w:color w:val="auto"/>
        </w:rPr>
        <w:t xml:space="preserve"> </w:t>
      </w:r>
      <w:r w:rsidR="0078593D" w:rsidRPr="4F5FE749">
        <w:rPr>
          <w:rFonts w:ascii="Calibri" w:hAnsi="Calibri" w:cs="Calibri"/>
          <w:i w:val="0"/>
          <w:color w:val="auto"/>
        </w:rPr>
        <w:t>aos</w:t>
      </w:r>
      <w:r w:rsidR="000B3AAF" w:rsidRPr="4F5FE749">
        <w:rPr>
          <w:rFonts w:ascii="Calibri" w:hAnsi="Calibri" w:cs="Calibri"/>
          <w:i w:val="0"/>
          <w:color w:val="auto"/>
        </w:rPr>
        <w:t xml:space="preserve"> seus</w:t>
      </w:r>
      <w:r w:rsidR="0078593D" w:rsidRPr="4F5FE749">
        <w:rPr>
          <w:rFonts w:ascii="Calibri" w:hAnsi="Calibri" w:cs="Calibri"/>
          <w:i w:val="0"/>
          <w:color w:val="auto"/>
        </w:rPr>
        <w:t xml:space="preserve"> </w:t>
      </w:r>
      <w:r w:rsidR="0078593D" w:rsidRPr="00D8135C">
        <w:rPr>
          <w:rFonts w:asciiTheme="minorHAnsi" w:hAnsiTheme="minorHAnsi" w:cstheme="minorBidi"/>
          <w:i w:val="0"/>
        </w:rPr>
        <w:t>38 milhões de benef</w:t>
      </w:r>
      <w:r w:rsidR="0078593D" w:rsidRPr="4F5FE749">
        <w:rPr>
          <w:rFonts w:asciiTheme="minorHAnsi" w:hAnsiTheme="minorHAnsi" w:cstheme="minorBidi"/>
          <w:i w:val="0"/>
        </w:rPr>
        <w:t>iciários</w:t>
      </w:r>
      <w:r w:rsidR="00BD21DE" w:rsidRPr="4F5FE749">
        <w:rPr>
          <w:rFonts w:ascii="Calibri" w:hAnsi="Calibri" w:cs="Calibri"/>
          <w:i w:val="0"/>
          <w:color w:val="auto"/>
        </w:rPr>
        <w:t>.</w:t>
      </w:r>
      <w:r w:rsidR="00603ECB" w:rsidRPr="4F5FE749">
        <w:rPr>
          <w:rFonts w:ascii="Calibri" w:hAnsi="Calibri" w:cs="Calibri"/>
          <w:i w:val="0"/>
          <w:color w:val="auto"/>
        </w:rPr>
        <w:t xml:space="preserve"> O </w:t>
      </w:r>
      <w:r w:rsidR="00603ECB" w:rsidRPr="4F5FE749">
        <w:rPr>
          <w:rFonts w:ascii="Calibri" w:hAnsi="Calibri" w:cs="Calibri"/>
          <w:b/>
          <w:bCs/>
          <w:i w:val="0"/>
          <w:color w:val="auto"/>
        </w:rPr>
        <w:t>Sr. Hélio Queiroz</w:t>
      </w:r>
      <w:r w:rsidR="00603ECB" w:rsidRPr="4F5FE749">
        <w:rPr>
          <w:rFonts w:ascii="Calibri" w:hAnsi="Calibri" w:cs="Calibri"/>
          <w:i w:val="0"/>
          <w:color w:val="auto"/>
        </w:rPr>
        <w:t xml:space="preserve"> ponderou que essa carteira</w:t>
      </w:r>
      <w:r w:rsidR="00CD7A10" w:rsidRPr="4F5FE749">
        <w:rPr>
          <w:rFonts w:ascii="Calibri" w:hAnsi="Calibri" w:cs="Calibri"/>
          <w:i w:val="0"/>
          <w:color w:val="auto"/>
        </w:rPr>
        <w:t xml:space="preserve"> trar</w:t>
      </w:r>
      <w:r w:rsidR="00B15929" w:rsidRPr="4F5FE749">
        <w:rPr>
          <w:rFonts w:ascii="Calibri" w:hAnsi="Calibri" w:cs="Calibri"/>
          <w:i w:val="0"/>
          <w:color w:val="auto"/>
        </w:rPr>
        <w:t>ia</w:t>
      </w:r>
      <w:r w:rsidR="00CD7A10" w:rsidRPr="4F5FE749">
        <w:rPr>
          <w:rFonts w:ascii="Calibri" w:hAnsi="Calibri" w:cs="Calibri"/>
          <w:i w:val="0"/>
          <w:color w:val="auto"/>
        </w:rPr>
        <w:t xml:space="preserve"> também</w:t>
      </w:r>
      <w:r w:rsidR="00B15929" w:rsidRPr="4F5FE749">
        <w:rPr>
          <w:rFonts w:ascii="Calibri" w:hAnsi="Calibri" w:cs="Calibri"/>
          <w:i w:val="0"/>
          <w:color w:val="auto"/>
        </w:rPr>
        <w:t>,</w:t>
      </w:r>
      <w:r w:rsidR="00CD7A10" w:rsidRPr="4F5FE749">
        <w:rPr>
          <w:rFonts w:ascii="Calibri" w:hAnsi="Calibri" w:cs="Calibri"/>
          <w:i w:val="0"/>
          <w:color w:val="auto"/>
        </w:rPr>
        <w:t xml:space="preserve"> como benefício</w:t>
      </w:r>
      <w:r w:rsidR="00B15929" w:rsidRPr="4F5FE749">
        <w:rPr>
          <w:rFonts w:ascii="Calibri" w:hAnsi="Calibri" w:cs="Calibri"/>
          <w:i w:val="0"/>
          <w:color w:val="auto"/>
        </w:rPr>
        <w:t>,</w:t>
      </w:r>
      <w:r w:rsidR="00CD7A10" w:rsidRPr="4F5FE749">
        <w:rPr>
          <w:rFonts w:ascii="Calibri" w:hAnsi="Calibri" w:cs="Calibri"/>
          <w:i w:val="0"/>
          <w:color w:val="auto"/>
        </w:rPr>
        <w:t xml:space="preserve"> maior facilidade </w:t>
      </w:r>
      <w:r w:rsidR="003A15A4" w:rsidRPr="4F5FE749">
        <w:rPr>
          <w:rFonts w:ascii="Calibri" w:hAnsi="Calibri" w:cs="Calibri"/>
          <w:i w:val="0"/>
          <w:color w:val="auto"/>
        </w:rPr>
        <w:t xml:space="preserve">para utilização do transporte gratuito e </w:t>
      </w:r>
      <w:r w:rsidR="00CF27B2" w:rsidRPr="4F5FE749">
        <w:rPr>
          <w:rFonts w:ascii="Calibri" w:hAnsi="Calibri" w:cs="Calibri"/>
          <w:i w:val="0"/>
          <w:color w:val="auto"/>
        </w:rPr>
        <w:t>questionou sobre a possibilidade</w:t>
      </w:r>
      <w:r w:rsidR="002B0BB6" w:rsidRPr="4F5FE749">
        <w:rPr>
          <w:rFonts w:ascii="Calibri" w:hAnsi="Calibri" w:cs="Calibri"/>
          <w:i w:val="0"/>
          <w:color w:val="auto"/>
        </w:rPr>
        <w:t xml:space="preserve"> de inclusão </w:t>
      </w:r>
      <w:r w:rsidR="00C05DFC" w:rsidRPr="4F5FE749">
        <w:rPr>
          <w:rFonts w:ascii="Calibri" w:hAnsi="Calibri" w:cs="Calibri"/>
          <w:i w:val="0"/>
          <w:color w:val="auto"/>
        </w:rPr>
        <w:t>de um campo indicando que o beneficiário estava na melhor idade</w:t>
      </w:r>
      <w:r w:rsidR="008A2C1A" w:rsidRPr="4F5FE749">
        <w:rPr>
          <w:rFonts w:ascii="Calibri" w:hAnsi="Calibri" w:cs="Calibri"/>
          <w:i w:val="0"/>
          <w:color w:val="auto"/>
        </w:rPr>
        <w:t xml:space="preserve">. O </w:t>
      </w:r>
      <w:r w:rsidR="008A2C1A" w:rsidRPr="4F5FE749">
        <w:rPr>
          <w:rFonts w:ascii="Calibri" w:hAnsi="Calibri" w:cs="Calibri"/>
          <w:b/>
          <w:bCs/>
          <w:i w:val="0"/>
          <w:color w:val="auto"/>
        </w:rPr>
        <w:t>Sr. Ailton Nunes</w:t>
      </w:r>
      <w:r w:rsidR="008A2C1A" w:rsidRPr="4F5FE749">
        <w:rPr>
          <w:rFonts w:ascii="Calibri" w:hAnsi="Calibri" w:cs="Calibri"/>
          <w:i w:val="0"/>
          <w:color w:val="auto"/>
        </w:rPr>
        <w:t xml:space="preserve">, em resposta, esclareceu que </w:t>
      </w:r>
      <w:r w:rsidR="00BF1A7E" w:rsidRPr="4F5FE749">
        <w:rPr>
          <w:rFonts w:ascii="Calibri" w:hAnsi="Calibri" w:cs="Calibri"/>
          <w:i w:val="0"/>
          <w:color w:val="auto"/>
        </w:rPr>
        <w:t xml:space="preserve">a ideia seria incluir um </w:t>
      </w:r>
      <w:r w:rsidR="0055483A" w:rsidRPr="4F5FE749">
        <w:rPr>
          <w:rFonts w:ascii="Calibri" w:hAnsi="Calibri" w:cs="Calibri"/>
          <w:i w:val="0"/>
          <w:color w:val="auto"/>
        </w:rPr>
        <w:t xml:space="preserve">pictograma para identificação </w:t>
      </w:r>
      <w:r w:rsidR="00E74FA4" w:rsidRPr="4F5FE749">
        <w:rPr>
          <w:rFonts w:ascii="Calibri" w:hAnsi="Calibri" w:cs="Calibri"/>
          <w:i w:val="0"/>
          <w:color w:val="auto"/>
        </w:rPr>
        <w:t xml:space="preserve">do tipo de benefício na </w:t>
      </w:r>
      <w:r w:rsidR="00FC1109" w:rsidRPr="4F5FE749">
        <w:rPr>
          <w:rFonts w:ascii="Calibri" w:hAnsi="Calibri" w:cs="Calibri"/>
          <w:i w:val="0"/>
          <w:color w:val="auto"/>
        </w:rPr>
        <w:t xml:space="preserve">carteira. De posse da palavra, o </w:t>
      </w:r>
      <w:r w:rsidR="00FC1109" w:rsidRPr="4F5FE749">
        <w:rPr>
          <w:rFonts w:ascii="Calibri" w:hAnsi="Calibri" w:cs="Calibri"/>
          <w:b/>
          <w:bCs/>
          <w:i w:val="0"/>
          <w:color w:val="auto"/>
        </w:rPr>
        <w:t>Sr. Evandro Morello</w:t>
      </w:r>
      <w:r w:rsidR="00FC1109" w:rsidRPr="4F5FE749">
        <w:rPr>
          <w:rFonts w:ascii="Calibri" w:hAnsi="Calibri" w:cs="Calibri"/>
          <w:i w:val="0"/>
          <w:color w:val="auto"/>
        </w:rPr>
        <w:t xml:space="preserve"> </w:t>
      </w:r>
      <w:r w:rsidR="00E47363" w:rsidRPr="4F5FE749">
        <w:rPr>
          <w:rFonts w:ascii="Calibri" w:hAnsi="Calibri" w:cs="Calibri"/>
          <w:i w:val="0"/>
          <w:color w:val="auto"/>
        </w:rPr>
        <w:t>comentou que</w:t>
      </w:r>
      <w:r w:rsidR="00AD5C3F" w:rsidRPr="4F5FE749">
        <w:rPr>
          <w:rFonts w:ascii="Calibri" w:hAnsi="Calibri" w:cs="Calibri"/>
          <w:i w:val="0"/>
          <w:color w:val="auto"/>
        </w:rPr>
        <w:t xml:space="preserve"> todas as ações que empoderam os beneficiários do Sistema de Previdência Social</w:t>
      </w:r>
      <w:r w:rsidR="001C6B06" w:rsidRPr="4F5FE749">
        <w:rPr>
          <w:rFonts w:ascii="Calibri" w:hAnsi="Calibri" w:cs="Calibri"/>
          <w:i w:val="0"/>
          <w:color w:val="auto"/>
        </w:rPr>
        <w:t>,</w:t>
      </w:r>
      <w:r w:rsidR="00AD5C3F" w:rsidRPr="4F5FE749">
        <w:rPr>
          <w:rFonts w:ascii="Calibri" w:hAnsi="Calibri" w:cs="Calibri"/>
          <w:i w:val="0"/>
          <w:color w:val="auto"/>
        </w:rPr>
        <w:t xml:space="preserve"> </w:t>
      </w:r>
      <w:r w:rsidR="00DB0618" w:rsidRPr="4F5FE749">
        <w:rPr>
          <w:rFonts w:ascii="Calibri" w:hAnsi="Calibri" w:cs="Calibri"/>
          <w:i w:val="0"/>
          <w:color w:val="auto"/>
        </w:rPr>
        <w:t>no sentido de proporcionar mais valorização e cidadania, em sua opinião, era</w:t>
      </w:r>
      <w:ins w:id="43" w:author="Windows10" w:date="2024-03-06T22:14:00Z">
        <w:r w:rsidR="004856C6">
          <w:rPr>
            <w:rFonts w:ascii="Calibri" w:hAnsi="Calibri" w:cs="Calibri"/>
            <w:i w:val="0"/>
            <w:color w:val="auto"/>
          </w:rPr>
          <w:t>m</w:t>
        </w:r>
      </w:ins>
      <w:r w:rsidR="00DB0618" w:rsidRPr="4F5FE749">
        <w:rPr>
          <w:rFonts w:ascii="Calibri" w:hAnsi="Calibri" w:cs="Calibri"/>
          <w:i w:val="0"/>
          <w:color w:val="auto"/>
        </w:rPr>
        <w:t xml:space="preserve"> bem-vinda</w:t>
      </w:r>
      <w:r w:rsidR="004C0912" w:rsidRPr="4F5FE749">
        <w:rPr>
          <w:rFonts w:ascii="Calibri" w:hAnsi="Calibri" w:cs="Calibri"/>
          <w:i w:val="0"/>
          <w:color w:val="auto"/>
        </w:rPr>
        <w:t>s</w:t>
      </w:r>
      <w:r w:rsidR="00DB0618" w:rsidRPr="4F5FE749">
        <w:rPr>
          <w:rFonts w:ascii="Calibri" w:hAnsi="Calibri" w:cs="Calibri"/>
          <w:i w:val="0"/>
          <w:color w:val="auto"/>
        </w:rPr>
        <w:t xml:space="preserve"> </w:t>
      </w:r>
      <w:r w:rsidR="00821B5A" w:rsidRPr="4F5FE749">
        <w:rPr>
          <w:rFonts w:ascii="Calibri" w:hAnsi="Calibri" w:cs="Calibri"/>
          <w:i w:val="0"/>
          <w:color w:val="auto"/>
        </w:rPr>
        <w:t>e registrou a sua expectativa de que as Instituições Financeiras (IFs) conseg</w:t>
      </w:r>
      <w:r w:rsidR="000A017B" w:rsidRPr="4F5FE749">
        <w:rPr>
          <w:rFonts w:ascii="Calibri" w:hAnsi="Calibri" w:cs="Calibri"/>
          <w:i w:val="0"/>
          <w:color w:val="auto"/>
        </w:rPr>
        <w:t>uissem analisar essa ação como potencial para agregar algo positivo para os seus beneficiários</w:t>
      </w:r>
      <w:r w:rsidR="000540B4" w:rsidRPr="4F5FE749">
        <w:rPr>
          <w:rFonts w:ascii="Calibri" w:hAnsi="Calibri" w:cs="Calibri"/>
          <w:i w:val="0"/>
          <w:color w:val="auto"/>
        </w:rPr>
        <w:t>.</w:t>
      </w:r>
      <w:r w:rsidR="00D54676" w:rsidRPr="4F5FE749">
        <w:rPr>
          <w:rFonts w:ascii="Calibri" w:hAnsi="Calibri" w:cs="Calibri"/>
          <w:i w:val="0"/>
          <w:color w:val="auto"/>
        </w:rPr>
        <w:t xml:space="preserve"> O </w:t>
      </w:r>
      <w:r w:rsidR="00D54676" w:rsidRPr="4F5FE749">
        <w:rPr>
          <w:rFonts w:ascii="Calibri" w:hAnsi="Calibri" w:cs="Calibri"/>
          <w:b/>
          <w:bCs/>
          <w:i w:val="0"/>
          <w:color w:val="auto"/>
        </w:rPr>
        <w:t>Sr. Presidente</w:t>
      </w:r>
      <w:r w:rsidR="00D54676" w:rsidRPr="4F5FE749">
        <w:rPr>
          <w:rFonts w:ascii="Calibri" w:hAnsi="Calibri" w:cs="Calibri"/>
          <w:i w:val="0"/>
          <w:color w:val="auto"/>
        </w:rPr>
        <w:t xml:space="preserve"> pontuou que esse sistema</w:t>
      </w:r>
      <w:r w:rsidR="009A1516" w:rsidRPr="4F5FE749">
        <w:rPr>
          <w:rFonts w:ascii="Calibri" w:hAnsi="Calibri" w:cs="Calibri"/>
          <w:i w:val="0"/>
          <w:color w:val="auto"/>
        </w:rPr>
        <w:t xml:space="preserve"> se tornaria um </w:t>
      </w:r>
      <w:r w:rsidR="009A1516" w:rsidRPr="4F5FE749">
        <w:rPr>
          <w:rFonts w:ascii="Calibri" w:hAnsi="Calibri" w:cs="Calibri"/>
          <w:color w:val="auto"/>
        </w:rPr>
        <w:t>case</w:t>
      </w:r>
      <w:r w:rsidR="009A1516" w:rsidRPr="4F5FE749">
        <w:rPr>
          <w:rFonts w:ascii="Calibri" w:hAnsi="Calibri" w:cs="Calibri"/>
          <w:i w:val="0"/>
          <w:color w:val="auto"/>
        </w:rPr>
        <w:t xml:space="preserve"> </w:t>
      </w:r>
      <w:r w:rsidR="002043DF" w:rsidRPr="4F5FE749">
        <w:rPr>
          <w:rFonts w:ascii="Calibri" w:hAnsi="Calibri" w:cs="Calibri"/>
          <w:i w:val="0"/>
          <w:color w:val="auto"/>
        </w:rPr>
        <w:t>e evitar</w:t>
      </w:r>
      <w:r w:rsidR="004C0912" w:rsidRPr="4F5FE749">
        <w:rPr>
          <w:rFonts w:ascii="Calibri" w:hAnsi="Calibri" w:cs="Calibri"/>
          <w:i w:val="0"/>
          <w:color w:val="auto"/>
        </w:rPr>
        <w:t>ia</w:t>
      </w:r>
      <w:r w:rsidR="002043DF" w:rsidRPr="4F5FE749">
        <w:rPr>
          <w:rFonts w:ascii="Calibri" w:hAnsi="Calibri" w:cs="Calibri"/>
          <w:i w:val="0"/>
          <w:color w:val="auto"/>
        </w:rPr>
        <w:t xml:space="preserve"> muitas fraudes</w:t>
      </w:r>
      <w:r w:rsidR="00E66221" w:rsidRPr="4F5FE749">
        <w:rPr>
          <w:rFonts w:ascii="Calibri" w:hAnsi="Calibri" w:cs="Calibri"/>
          <w:i w:val="0"/>
          <w:color w:val="auto"/>
        </w:rPr>
        <w:t>, inclusive, para os créditos consignados</w:t>
      </w:r>
      <w:r w:rsidR="004F775A" w:rsidRPr="4F5FE749">
        <w:rPr>
          <w:rFonts w:ascii="Calibri" w:hAnsi="Calibri" w:cs="Calibri"/>
          <w:i w:val="0"/>
          <w:color w:val="auto"/>
        </w:rPr>
        <w:t xml:space="preserve">. A </w:t>
      </w:r>
      <w:r w:rsidR="004F775A" w:rsidRPr="4F5FE749">
        <w:rPr>
          <w:rFonts w:ascii="Calibri" w:hAnsi="Calibri" w:cs="Calibri"/>
          <w:b/>
          <w:bCs/>
          <w:i w:val="0"/>
          <w:color w:val="auto"/>
        </w:rPr>
        <w:t>Sra. Tonia Galleti</w:t>
      </w:r>
      <w:r w:rsidR="004F775A" w:rsidRPr="4F5FE749">
        <w:rPr>
          <w:rFonts w:ascii="Calibri" w:hAnsi="Calibri" w:cs="Calibri"/>
          <w:i w:val="0"/>
          <w:color w:val="auto"/>
        </w:rPr>
        <w:t xml:space="preserve"> </w:t>
      </w:r>
      <w:r w:rsidR="00D0645E" w:rsidRPr="4F5FE749">
        <w:rPr>
          <w:rFonts w:ascii="Calibri" w:hAnsi="Calibri" w:cs="Calibri"/>
          <w:i w:val="0"/>
          <w:color w:val="auto"/>
        </w:rPr>
        <w:t>fez questionamentos</w:t>
      </w:r>
      <w:r w:rsidR="00DB2CBA" w:rsidRPr="4F5FE749">
        <w:rPr>
          <w:rFonts w:ascii="Calibri" w:hAnsi="Calibri" w:cs="Calibri"/>
          <w:i w:val="0"/>
          <w:color w:val="auto"/>
        </w:rPr>
        <w:t xml:space="preserve"> em relação aos ri</w:t>
      </w:r>
      <w:r w:rsidR="004C0912" w:rsidRPr="4F5FE749">
        <w:rPr>
          <w:rFonts w:ascii="Calibri" w:hAnsi="Calibri" w:cs="Calibri"/>
          <w:i w:val="0"/>
          <w:color w:val="auto"/>
        </w:rPr>
        <w:t>s</w:t>
      </w:r>
      <w:r w:rsidR="00DB2CBA" w:rsidRPr="4F5FE749">
        <w:rPr>
          <w:rFonts w:ascii="Calibri" w:hAnsi="Calibri" w:cs="Calibri"/>
          <w:i w:val="0"/>
          <w:color w:val="auto"/>
        </w:rPr>
        <w:t>cos dessa operação para o INSS</w:t>
      </w:r>
      <w:r w:rsidR="007A6E0B" w:rsidRPr="4F5FE749">
        <w:rPr>
          <w:rFonts w:ascii="Calibri" w:hAnsi="Calibri" w:cs="Calibri"/>
          <w:i w:val="0"/>
          <w:color w:val="auto"/>
        </w:rPr>
        <w:t xml:space="preserve">, uma vez que seria possível mercantilizar a relação </w:t>
      </w:r>
      <w:r w:rsidR="006C02DD" w:rsidRPr="4F5FE749">
        <w:rPr>
          <w:rFonts w:ascii="Calibri" w:hAnsi="Calibri" w:cs="Calibri"/>
          <w:i w:val="0"/>
          <w:color w:val="auto"/>
        </w:rPr>
        <w:t>do Estado com o segurado</w:t>
      </w:r>
      <w:r w:rsidR="00D0645E" w:rsidRPr="4F5FE749">
        <w:rPr>
          <w:rFonts w:ascii="Calibri" w:hAnsi="Calibri" w:cs="Calibri"/>
          <w:i w:val="0"/>
          <w:color w:val="auto"/>
        </w:rPr>
        <w:t>,</w:t>
      </w:r>
      <w:r w:rsidR="00717C23" w:rsidRPr="4F5FE749">
        <w:rPr>
          <w:rFonts w:ascii="Calibri" w:hAnsi="Calibri" w:cs="Calibri"/>
          <w:i w:val="0"/>
          <w:color w:val="auto"/>
        </w:rPr>
        <w:t xml:space="preserve"> e que a sua preocupação imediata seria o aumento de processos que envolvem o INSS e </w:t>
      </w:r>
      <w:r w:rsidR="00C16AA4" w:rsidRPr="4F5FE749">
        <w:rPr>
          <w:rFonts w:ascii="Calibri" w:hAnsi="Calibri" w:cs="Calibri"/>
          <w:i w:val="0"/>
          <w:color w:val="auto"/>
        </w:rPr>
        <w:t>as condições da</w:t>
      </w:r>
      <w:r w:rsidR="00717C23" w:rsidRPr="4F5FE749">
        <w:rPr>
          <w:rFonts w:ascii="Calibri" w:hAnsi="Calibri" w:cs="Calibri"/>
          <w:i w:val="0"/>
          <w:color w:val="auto"/>
        </w:rPr>
        <w:t xml:space="preserve"> Procuradoria </w:t>
      </w:r>
      <w:r w:rsidR="00C16AA4" w:rsidRPr="4F5FE749">
        <w:rPr>
          <w:rFonts w:ascii="Calibri" w:hAnsi="Calibri" w:cs="Calibri"/>
          <w:i w:val="0"/>
          <w:color w:val="auto"/>
        </w:rPr>
        <w:t>em</w:t>
      </w:r>
      <w:r w:rsidR="006C0B39" w:rsidRPr="4F5FE749">
        <w:rPr>
          <w:rFonts w:ascii="Calibri" w:hAnsi="Calibri" w:cs="Calibri"/>
          <w:i w:val="0"/>
          <w:color w:val="auto"/>
        </w:rPr>
        <w:t xml:space="preserve"> atender a demanda.</w:t>
      </w:r>
      <w:r w:rsidR="00EE6B75" w:rsidRPr="4F5FE749">
        <w:rPr>
          <w:rFonts w:ascii="Calibri" w:hAnsi="Calibri" w:cs="Calibri"/>
          <w:i w:val="0"/>
          <w:color w:val="auto"/>
        </w:rPr>
        <w:t xml:space="preserve"> O </w:t>
      </w:r>
      <w:r w:rsidR="00EE6B75" w:rsidRPr="4F5FE749">
        <w:rPr>
          <w:rFonts w:ascii="Calibri" w:hAnsi="Calibri" w:cs="Calibri"/>
          <w:b/>
          <w:bCs/>
          <w:i w:val="0"/>
          <w:color w:val="auto"/>
        </w:rPr>
        <w:t>Sr. Presidente</w:t>
      </w:r>
      <w:r w:rsidR="00EE6B75" w:rsidRPr="4F5FE749">
        <w:rPr>
          <w:rFonts w:ascii="Calibri" w:hAnsi="Calibri" w:cs="Calibri"/>
          <w:i w:val="0"/>
          <w:color w:val="auto"/>
        </w:rPr>
        <w:t xml:space="preserve"> </w:t>
      </w:r>
      <w:r w:rsidR="00E45517" w:rsidRPr="4F5FE749">
        <w:rPr>
          <w:rFonts w:ascii="Calibri" w:hAnsi="Calibri" w:cs="Calibri"/>
          <w:i w:val="0"/>
          <w:color w:val="auto"/>
        </w:rPr>
        <w:t xml:space="preserve">apresentou um comparativo com o lançamento das operações bancárias através do PIX, </w:t>
      </w:r>
      <w:r w:rsidR="00EE6B75" w:rsidRPr="4F5FE749">
        <w:rPr>
          <w:rFonts w:ascii="Calibri" w:hAnsi="Calibri" w:cs="Calibri"/>
          <w:i w:val="0"/>
          <w:color w:val="auto"/>
        </w:rPr>
        <w:t xml:space="preserve">recordou que ninguém acreditava </w:t>
      </w:r>
      <w:r w:rsidR="00356C43" w:rsidRPr="4F5FE749">
        <w:rPr>
          <w:rFonts w:ascii="Calibri" w:hAnsi="Calibri" w:cs="Calibri"/>
          <w:i w:val="0"/>
          <w:color w:val="auto"/>
        </w:rPr>
        <w:t>no</w:t>
      </w:r>
      <w:r w:rsidR="00ED6F2A" w:rsidRPr="4F5FE749">
        <w:rPr>
          <w:rFonts w:ascii="Calibri" w:hAnsi="Calibri" w:cs="Calibri"/>
          <w:i w:val="0"/>
          <w:color w:val="auto"/>
        </w:rPr>
        <w:t xml:space="preserve"> alcance que o</w:t>
      </w:r>
      <w:r w:rsidR="00356C43" w:rsidRPr="4F5FE749">
        <w:rPr>
          <w:rFonts w:ascii="Calibri" w:hAnsi="Calibri" w:cs="Calibri"/>
          <w:i w:val="0"/>
          <w:color w:val="auto"/>
        </w:rPr>
        <w:t xml:space="preserve"> PIX</w:t>
      </w:r>
      <w:r w:rsidR="00ED6F2A" w:rsidRPr="4F5FE749">
        <w:rPr>
          <w:rFonts w:ascii="Calibri" w:hAnsi="Calibri" w:cs="Calibri"/>
          <w:i w:val="0"/>
          <w:color w:val="auto"/>
        </w:rPr>
        <w:t xml:space="preserve"> teria</w:t>
      </w:r>
      <w:r w:rsidR="00356C43" w:rsidRPr="4F5FE749">
        <w:rPr>
          <w:rFonts w:ascii="Calibri" w:hAnsi="Calibri" w:cs="Calibri"/>
          <w:i w:val="0"/>
          <w:color w:val="auto"/>
        </w:rPr>
        <w:t xml:space="preserve"> quando foi lançado</w:t>
      </w:r>
      <w:r w:rsidR="00BF2809" w:rsidRPr="4F5FE749">
        <w:rPr>
          <w:rFonts w:ascii="Calibri" w:hAnsi="Calibri" w:cs="Calibri"/>
          <w:i w:val="0"/>
          <w:color w:val="auto"/>
        </w:rPr>
        <w:t xml:space="preserve">. </w:t>
      </w:r>
      <w:r w:rsidR="00267253" w:rsidRPr="4F5FE749">
        <w:rPr>
          <w:rFonts w:ascii="Calibri" w:hAnsi="Calibri" w:cs="Calibri"/>
          <w:i w:val="0"/>
          <w:color w:val="auto"/>
        </w:rPr>
        <w:t xml:space="preserve">Discorreu que, em seu entendimento, </w:t>
      </w:r>
      <w:r w:rsidR="00697538" w:rsidRPr="4F5FE749">
        <w:rPr>
          <w:rFonts w:ascii="Calibri" w:hAnsi="Calibri" w:cs="Calibri"/>
          <w:i w:val="0"/>
          <w:color w:val="auto"/>
        </w:rPr>
        <w:t>o risco de fraude seria bastante diminuído se consegui</w:t>
      </w:r>
      <w:r w:rsidR="00302F11" w:rsidRPr="4F5FE749">
        <w:rPr>
          <w:rFonts w:ascii="Calibri" w:hAnsi="Calibri" w:cs="Calibri"/>
          <w:i w:val="0"/>
          <w:color w:val="auto"/>
        </w:rPr>
        <w:t>ssem</w:t>
      </w:r>
      <w:r w:rsidR="00697538" w:rsidRPr="4F5FE749">
        <w:rPr>
          <w:rFonts w:ascii="Calibri" w:hAnsi="Calibri" w:cs="Calibri"/>
          <w:i w:val="0"/>
          <w:color w:val="auto"/>
        </w:rPr>
        <w:t xml:space="preserve"> ser eficientes</w:t>
      </w:r>
      <w:r w:rsidR="00BE35F9" w:rsidRPr="4F5FE749">
        <w:rPr>
          <w:rFonts w:ascii="Calibri" w:hAnsi="Calibri" w:cs="Calibri"/>
          <w:i w:val="0"/>
          <w:color w:val="auto"/>
        </w:rPr>
        <w:t>,</w:t>
      </w:r>
      <w:r w:rsidR="00861422" w:rsidRPr="4F5FE749">
        <w:rPr>
          <w:rFonts w:ascii="Calibri" w:hAnsi="Calibri" w:cs="Calibri"/>
          <w:i w:val="0"/>
          <w:color w:val="auto"/>
        </w:rPr>
        <w:t xml:space="preserve"> transparentes</w:t>
      </w:r>
      <w:r w:rsidR="00BE35F9" w:rsidRPr="4F5FE749">
        <w:rPr>
          <w:rFonts w:ascii="Calibri" w:hAnsi="Calibri" w:cs="Calibri"/>
          <w:i w:val="0"/>
          <w:color w:val="auto"/>
        </w:rPr>
        <w:t xml:space="preserve"> e competentes;</w:t>
      </w:r>
      <w:r w:rsidR="00704557" w:rsidRPr="4F5FE749">
        <w:rPr>
          <w:rFonts w:ascii="Calibri" w:hAnsi="Calibri" w:cs="Calibri"/>
          <w:i w:val="0"/>
          <w:color w:val="auto"/>
        </w:rPr>
        <w:t xml:space="preserve"> e lembrou que a fila do INSS era </w:t>
      </w:r>
      <w:r w:rsidR="00BE35F9" w:rsidRPr="4F5FE749">
        <w:rPr>
          <w:rFonts w:ascii="Calibri" w:hAnsi="Calibri" w:cs="Calibri"/>
          <w:i w:val="0"/>
          <w:color w:val="auto"/>
        </w:rPr>
        <w:t xml:space="preserve">uma </w:t>
      </w:r>
      <w:r w:rsidR="00704557" w:rsidRPr="4F5FE749">
        <w:rPr>
          <w:rFonts w:ascii="Calibri" w:hAnsi="Calibri" w:cs="Calibri"/>
          <w:i w:val="0"/>
          <w:color w:val="auto"/>
        </w:rPr>
        <w:t>real</w:t>
      </w:r>
      <w:r w:rsidR="00BE35F9" w:rsidRPr="4F5FE749">
        <w:rPr>
          <w:rFonts w:ascii="Calibri" w:hAnsi="Calibri" w:cs="Calibri"/>
          <w:i w:val="0"/>
          <w:color w:val="auto"/>
        </w:rPr>
        <w:t>idade assombrosa</w:t>
      </w:r>
      <w:r w:rsidR="00704557" w:rsidRPr="4F5FE749">
        <w:rPr>
          <w:rFonts w:ascii="Calibri" w:hAnsi="Calibri" w:cs="Calibri"/>
          <w:i w:val="0"/>
          <w:color w:val="auto"/>
        </w:rPr>
        <w:t xml:space="preserve"> antes de 2006</w:t>
      </w:r>
      <w:r w:rsidR="00BE35F9" w:rsidRPr="4F5FE749">
        <w:rPr>
          <w:rFonts w:ascii="Calibri" w:hAnsi="Calibri" w:cs="Calibri"/>
          <w:i w:val="0"/>
          <w:color w:val="auto"/>
        </w:rPr>
        <w:t>,</w:t>
      </w:r>
      <w:r w:rsidR="00446206" w:rsidRPr="4F5FE749">
        <w:rPr>
          <w:rFonts w:ascii="Calibri" w:hAnsi="Calibri" w:cs="Calibri"/>
          <w:i w:val="0"/>
          <w:color w:val="auto"/>
        </w:rPr>
        <w:t xml:space="preserve"> e</w:t>
      </w:r>
      <w:r w:rsidR="00BE35F9" w:rsidRPr="4F5FE749">
        <w:rPr>
          <w:rFonts w:ascii="Calibri" w:hAnsi="Calibri" w:cs="Calibri"/>
          <w:i w:val="0"/>
          <w:color w:val="auto"/>
        </w:rPr>
        <w:t xml:space="preserve"> que</w:t>
      </w:r>
      <w:r w:rsidR="00446206" w:rsidRPr="4F5FE749">
        <w:rPr>
          <w:rFonts w:ascii="Calibri" w:hAnsi="Calibri" w:cs="Calibri"/>
          <w:i w:val="0"/>
          <w:color w:val="auto"/>
        </w:rPr>
        <w:t xml:space="preserve"> </w:t>
      </w:r>
      <w:r w:rsidR="00F77686" w:rsidRPr="4F5FE749">
        <w:rPr>
          <w:rFonts w:ascii="Calibri" w:hAnsi="Calibri" w:cs="Calibri"/>
          <w:i w:val="0"/>
          <w:color w:val="auto"/>
        </w:rPr>
        <w:t xml:space="preserve">atualmente </w:t>
      </w:r>
      <w:r w:rsidR="00BE35F9" w:rsidRPr="4F5FE749">
        <w:rPr>
          <w:rFonts w:ascii="Calibri" w:hAnsi="Calibri" w:cs="Calibri"/>
          <w:i w:val="0"/>
          <w:color w:val="auto"/>
        </w:rPr>
        <w:t xml:space="preserve">era </w:t>
      </w:r>
      <w:r w:rsidR="00F77686" w:rsidRPr="4F5FE749">
        <w:rPr>
          <w:rFonts w:ascii="Calibri" w:hAnsi="Calibri" w:cs="Calibri"/>
          <w:i w:val="0"/>
          <w:color w:val="auto"/>
        </w:rPr>
        <w:t xml:space="preserve">virtual, o que </w:t>
      </w:r>
      <w:r w:rsidR="00260BE7" w:rsidRPr="4F5FE749">
        <w:rPr>
          <w:rFonts w:ascii="Calibri" w:hAnsi="Calibri" w:cs="Calibri"/>
          <w:i w:val="0"/>
          <w:color w:val="auto"/>
        </w:rPr>
        <w:t xml:space="preserve">não seria </w:t>
      </w:r>
      <w:r w:rsidR="002503F5" w:rsidRPr="4F5FE749">
        <w:rPr>
          <w:rFonts w:ascii="Calibri" w:hAnsi="Calibri" w:cs="Calibri"/>
          <w:i w:val="0"/>
          <w:color w:val="auto"/>
        </w:rPr>
        <w:t>ideal</w:t>
      </w:r>
      <w:r w:rsidR="00260BE7" w:rsidRPr="4F5FE749">
        <w:rPr>
          <w:rFonts w:ascii="Calibri" w:hAnsi="Calibri" w:cs="Calibri"/>
          <w:i w:val="0"/>
          <w:color w:val="auto"/>
        </w:rPr>
        <w:t xml:space="preserve">, todavia, </w:t>
      </w:r>
      <w:r w:rsidR="00BE35F9" w:rsidRPr="4F5FE749">
        <w:rPr>
          <w:rFonts w:ascii="Calibri" w:hAnsi="Calibri" w:cs="Calibri"/>
          <w:i w:val="0"/>
          <w:color w:val="auto"/>
        </w:rPr>
        <w:t>agora era possível</w:t>
      </w:r>
      <w:r w:rsidR="00260BE7" w:rsidRPr="4F5FE749">
        <w:rPr>
          <w:rFonts w:ascii="Calibri" w:hAnsi="Calibri" w:cs="Calibri"/>
          <w:i w:val="0"/>
          <w:color w:val="auto"/>
        </w:rPr>
        <w:t xml:space="preserve"> dimen</w:t>
      </w:r>
      <w:r w:rsidR="00BE35F9" w:rsidRPr="4F5FE749">
        <w:rPr>
          <w:rFonts w:ascii="Calibri" w:hAnsi="Calibri" w:cs="Calibri"/>
          <w:i w:val="0"/>
          <w:color w:val="auto"/>
        </w:rPr>
        <w:t>sionar</w:t>
      </w:r>
      <w:r w:rsidR="00260BE7" w:rsidRPr="4F5FE749">
        <w:rPr>
          <w:rFonts w:ascii="Calibri" w:hAnsi="Calibri" w:cs="Calibri"/>
          <w:i w:val="0"/>
          <w:color w:val="auto"/>
        </w:rPr>
        <w:t xml:space="preserve"> essa fila</w:t>
      </w:r>
      <w:r w:rsidR="002503F5" w:rsidRPr="4F5FE749">
        <w:rPr>
          <w:rFonts w:ascii="Calibri" w:hAnsi="Calibri" w:cs="Calibri"/>
          <w:i w:val="0"/>
          <w:color w:val="auto"/>
        </w:rPr>
        <w:t>.</w:t>
      </w:r>
      <w:r w:rsidR="00D9297F" w:rsidRPr="4F5FE749">
        <w:rPr>
          <w:rFonts w:ascii="Calibri" w:hAnsi="Calibri" w:cs="Calibri"/>
          <w:i w:val="0"/>
          <w:color w:val="auto"/>
        </w:rPr>
        <w:t xml:space="preserve"> Informou que a fila do INSS estava sendo organizada </w:t>
      </w:r>
      <w:r w:rsidR="007C480E" w:rsidRPr="4F5FE749">
        <w:rPr>
          <w:rFonts w:ascii="Calibri" w:hAnsi="Calibri" w:cs="Calibri"/>
          <w:i w:val="0"/>
          <w:color w:val="auto"/>
        </w:rPr>
        <w:t>e afirmou que a intenção era começar a proporcionar cidadania</w:t>
      </w:r>
      <w:r w:rsidR="009572CC" w:rsidRPr="4F5FE749">
        <w:rPr>
          <w:rFonts w:ascii="Calibri" w:hAnsi="Calibri" w:cs="Calibri"/>
          <w:i w:val="0"/>
          <w:color w:val="auto"/>
        </w:rPr>
        <w:t>, o que seria um processo de aperfeiçoamento</w:t>
      </w:r>
      <w:r w:rsidR="001637F8" w:rsidRPr="4F5FE749">
        <w:rPr>
          <w:rFonts w:ascii="Calibri" w:hAnsi="Calibri" w:cs="Calibri"/>
          <w:i w:val="0"/>
          <w:color w:val="auto"/>
        </w:rPr>
        <w:t>, que era natural</w:t>
      </w:r>
      <w:r w:rsidR="009572CC" w:rsidRPr="4F5FE749">
        <w:rPr>
          <w:rFonts w:ascii="Calibri" w:hAnsi="Calibri" w:cs="Calibri"/>
          <w:i w:val="0"/>
          <w:color w:val="auto"/>
        </w:rPr>
        <w:t xml:space="preserve"> ocorre</w:t>
      </w:r>
      <w:r w:rsidR="001637F8" w:rsidRPr="4F5FE749">
        <w:rPr>
          <w:rFonts w:ascii="Calibri" w:hAnsi="Calibri" w:cs="Calibri"/>
          <w:i w:val="0"/>
          <w:color w:val="auto"/>
        </w:rPr>
        <w:t>r</w:t>
      </w:r>
      <w:r w:rsidR="009572CC" w:rsidRPr="4F5FE749">
        <w:rPr>
          <w:rFonts w:ascii="Calibri" w:hAnsi="Calibri" w:cs="Calibri"/>
          <w:i w:val="0"/>
          <w:color w:val="auto"/>
        </w:rPr>
        <w:t xml:space="preserve"> falhas</w:t>
      </w:r>
      <w:r w:rsidR="00CE0A87" w:rsidRPr="4F5FE749">
        <w:rPr>
          <w:rFonts w:ascii="Calibri" w:hAnsi="Calibri" w:cs="Calibri"/>
          <w:i w:val="0"/>
          <w:color w:val="auto"/>
        </w:rPr>
        <w:t>,</w:t>
      </w:r>
      <w:r w:rsidR="00525476" w:rsidRPr="4F5FE749">
        <w:rPr>
          <w:rFonts w:ascii="Calibri" w:hAnsi="Calibri" w:cs="Calibri"/>
          <w:i w:val="0"/>
          <w:color w:val="auto"/>
        </w:rPr>
        <w:t xml:space="preserve"> e que estavam fazendo o possível para acertar.</w:t>
      </w:r>
      <w:r w:rsidR="00290E39" w:rsidRPr="4F5FE749">
        <w:rPr>
          <w:rFonts w:ascii="Calibri" w:hAnsi="Calibri" w:cs="Calibri"/>
          <w:i w:val="0"/>
          <w:color w:val="auto"/>
        </w:rPr>
        <w:t xml:space="preserve"> Com a palavra, o </w:t>
      </w:r>
      <w:r w:rsidR="00290E39" w:rsidRPr="4F5FE749">
        <w:rPr>
          <w:rFonts w:ascii="Calibri" w:hAnsi="Calibri" w:cs="Calibri"/>
          <w:b/>
          <w:bCs/>
          <w:i w:val="0"/>
          <w:color w:val="auto"/>
        </w:rPr>
        <w:t>Sr. Felipe Cavalcante</w:t>
      </w:r>
      <w:r w:rsidR="005C6911" w:rsidRPr="4F5FE749">
        <w:rPr>
          <w:rFonts w:ascii="Calibri" w:hAnsi="Calibri" w:cs="Calibri"/>
          <w:i w:val="0"/>
          <w:color w:val="auto"/>
        </w:rPr>
        <w:t xml:space="preserve"> ponderou que a dúvida colocada era pertinente, mas</w:t>
      </w:r>
      <w:r w:rsidR="004F6DBA" w:rsidRPr="4F5FE749">
        <w:rPr>
          <w:rFonts w:ascii="Calibri" w:hAnsi="Calibri" w:cs="Calibri"/>
          <w:i w:val="0"/>
          <w:color w:val="auto"/>
        </w:rPr>
        <w:t xml:space="preserve"> </w:t>
      </w:r>
      <w:r w:rsidR="00425356" w:rsidRPr="4F5FE749">
        <w:rPr>
          <w:rFonts w:ascii="Calibri" w:hAnsi="Calibri" w:cs="Calibri"/>
          <w:i w:val="0"/>
          <w:color w:val="auto"/>
        </w:rPr>
        <w:t>inferiu que o risco seria pequeno e</w:t>
      </w:r>
      <w:r w:rsidR="00C16AA4" w:rsidRPr="4F5FE749">
        <w:rPr>
          <w:rFonts w:ascii="Calibri" w:hAnsi="Calibri" w:cs="Calibri"/>
          <w:i w:val="0"/>
          <w:color w:val="auto"/>
        </w:rPr>
        <w:t xml:space="preserve"> que</w:t>
      </w:r>
      <w:r w:rsidR="00425356" w:rsidRPr="4F5FE749">
        <w:rPr>
          <w:rFonts w:ascii="Calibri" w:hAnsi="Calibri" w:cs="Calibri"/>
          <w:i w:val="0"/>
          <w:color w:val="auto"/>
        </w:rPr>
        <w:t xml:space="preserve"> a Advocacia-Geral da União (AGU) monitorará</w:t>
      </w:r>
      <w:ins w:id="44" w:author="Windows10" w:date="2024-03-06T22:17:00Z">
        <w:r w:rsidR="004856C6">
          <w:rPr>
            <w:rFonts w:ascii="Calibri" w:hAnsi="Calibri" w:cs="Calibri"/>
            <w:i w:val="0"/>
            <w:color w:val="auto"/>
          </w:rPr>
          <w:t>,</w:t>
        </w:r>
      </w:ins>
      <w:r w:rsidR="00425356" w:rsidRPr="4F5FE749">
        <w:rPr>
          <w:rFonts w:ascii="Calibri" w:hAnsi="Calibri" w:cs="Calibri"/>
          <w:i w:val="0"/>
          <w:color w:val="auto"/>
        </w:rPr>
        <w:t xml:space="preserve"> </w:t>
      </w:r>
      <w:r w:rsidR="0093152C" w:rsidRPr="4F5FE749">
        <w:rPr>
          <w:rFonts w:ascii="Calibri" w:hAnsi="Calibri" w:cs="Calibri"/>
          <w:i w:val="0"/>
          <w:color w:val="auto"/>
        </w:rPr>
        <w:t>para correção de rumo por meio de regulamento específico</w:t>
      </w:r>
      <w:ins w:id="45" w:author="Windows10" w:date="2024-03-06T22:17:00Z">
        <w:r w:rsidR="004856C6">
          <w:rPr>
            <w:rFonts w:ascii="Calibri" w:hAnsi="Calibri" w:cs="Calibri"/>
            <w:i w:val="0"/>
            <w:color w:val="auto"/>
          </w:rPr>
          <w:t>,</w:t>
        </w:r>
      </w:ins>
      <w:r w:rsidR="0093152C" w:rsidRPr="4F5FE749">
        <w:rPr>
          <w:rFonts w:ascii="Calibri" w:hAnsi="Calibri" w:cs="Calibri"/>
          <w:i w:val="0"/>
          <w:color w:val="auto"/>
        </w:rPr>
        <w:t xml:space="preserve"> delimitando as responsabilidades</w:t>
      </w:r>
      <w:ins w:id="46" w:author="Windows10" w:date="2024-03-06T22:17:00Z">
        <w:r w:rsidR="004856C6">
          <w:rPr>
            <w:rFonts w:ascii="Calibri" w:hAnsi="Calibri" w:cs="Calibri"/>
            <w:i w:val="0"/>
            <w:color w:val="auto"/>
          </w:rPr>
          <w:t>,</w:t>
        </w:r>
      </w:ins>
      <w:r w:rsidR="0093152C" w:rsidRPr="4F5FE749">
        <w:rPr>
          <w:rFonts w:ascii="Calibri" w:hAnsi="Calibri" w:cs="Calibri"/>
          <w:i w:val="0"/>
          <w:color w:val="auto"/>
        </w:rPr>
        <w:t xml:space="preserve"> caso seja necessário</w:t>
      </w:r>
      <w:r w:rsidR="004E054A" w:rsidRPr="4F5FE749">
        <w:rPr>
          <w:rFonts w:ascii="Calibri" w:hAnsi="Calibri" w:cs="Calibri"/>
          <w:i w:val="0"/>
          <w:color w:val="auto"/>
        </w:rPr>
        <w:t>. Finalizado o primeiro item de pauta,</w:t>
      </w:r>
      <w:r w:rsidR="00914892" w:rsidRPr="4F5FE749">
        <w:rPr>
          <w:rFonts w:ascii="Calibri" w:hAnsi="Calibri" w:cs="Calibri"/>
          <w:i w:val="0"/>
          <w:color w:val="auto"/>
        </w:rPr>
        <w:t xml:space="preserve"> o Presidente, Sr</w:t>
      </w:r>
      <w:r w:rsidR="00053F43" w:rsidRPr="4F5FE749">
        <w:rPr>
          <w:rFonts w:ascii="Calibri" w:hAnsi="Calibri" w:cs="Calibri"/>
          <w:i w:val="0"/>
          <w:color w:val="auto"/>
        </w:rPr>
        <w:t>.</w:t>
      </w:r>
      <w:r w:rsidR="00914892" w:rsidRPr="4F5FE749">
        <w:rPr>
          <w:rFonts w:ascii="Calibri" w:hAnsi="Calibri" w:cs="Calibri"/>
          <w:i w:val="0"/>
          <w:color w:val="auto"/>
        </w:rPr>
        <w:t xml:space="preserve"> Carlos Lupi</w:t>
      </w:r>
      <w:r w:rsidR="004E054A" w:rsidRPr="4F5FE749">
        <w:rPr>
          <w:rFonts w:ascii="Calibri" w:hAnsi="Calibri" w:cs="Calibri"/>
          <w:i w:val="0"/>
          <w:color w:val="auto"/>
        </w:rPr>
        <w:t xml:space="preserve"> instou</w:t>
      </w:r>
      <w:del w:id="47" w:author="Windows10" w:date="2024-03-06T22:17:00Z">
        <w:r w:rsidR="004E054A" w:rsidRPr="4F5FE749" w:rsidDel="004856C6">
          <w:rPr>
            <w:rFonts w:ascii="Calibri" w:hAnsi="Calibri" w:cs="Calibri"/>
            <w:i w:val="0"/>
            <w:color w:val="auto"/>
          </w:rPr>
          <w:delText>-se</w:delText>
        </w:r>
      </w:del>
      <w:r w:rsidR="004E054A" w:rsidRPr="4F5FE749">
        <w:rPr>
          <w:rFonts w:ascii="Calibri" w:hAnsi="Calibri" w:cs="Calibri"/>
          <w:i w:val="0"/>
          <w:color w:val="auto"/>
        </w:rPr>
        <w:t xml:space="preserve"> o segundo: Média das taxas de consignados praticadas após a redução</w:t>
      </w:r>
      <w:r w:rsidR="00053F43" w:rsidRPr="4F5FE749">
        <w:rPr>
          <w:rFonts w:ascii="Calibri" w:hAnsi="Calibri" w:cs="Calibri"/>
          <w:i w:val="0"/>
          <w:color w:val="auto"/>
        </w:rPr>
        <w:t xml:space="preserve"> do teto</w:t>
      </w:r>
      <w:r w:rsidR="004E054A" w:rsidRPr="4F5FE749">
        <w:rPr>
          <w:rFonts w:ascii="Calibri" w:hAnsi="Calibri" w:cs="Calibri"/>
          <w:i w:val="0"/>
          <w:color w:val="auto"/>
        </w:rPr>
        <w:t xml:space="preserve"> das taxas</w:t>
      </w:r>
      <w:r w:rsidR="007B3923" w:rsidRPr="4F5FE749">
        <w:rPr>
          <w:rFonts w:ascii="Calibri" w:hAnsi="Calibri" w:cs="Calibri"/>
          <w:i w:val="0"/>
          <w:color w:val="auto"/>
        </w:rPr>
        <w:t xml:space="preserve"> de juros</w:t>
      </w:r>
      <w:r w:rsidR="004E054A" w:rsidRPr="4F5FE749">
        <w:rPr>
          <w:rFonts w:ascii="Calibri" w:hAnsi="Calibri" w:cs="Calibri"/>
          <w:i w:val="0"/>
          <w:color w:val="auto"/>
        </w:rPr>
        <w:t xml:space="preserve">. De posse da palavra, o </w:t>
      </w:r>
      <w:r w:rsidR="004E054A" w:rsidRPr="4F5FE749">
        <w:rPr>
          <w:rFonts w:ascii="Calibri" w:hAnsi="Calibri" w:cs="Calibri"/>
          <w:b/>
          <w:bCs/>
          <w:i w:val="0"/>
          <w:color w:val="auto"/>
        </w:rPr>
        <w:t>Sr. Vinicius Simmer</w:t>
      </w:r>
      <w:r w:rsidR="00227131" w:rsidRPr="4F5FE749">
        <w:rPr>
          <w:rFonts w:ascii="Calibri" w:hAnsi="Calibri" w:cs="Calibri"/>
          <w:i w:val="0"/>
          <w:color w:val="auto"/>
        </w:rPr>
        <w:t xml:space="preserve"> </w:t>
      </w:r>
      <w:r w:rsidR="00AA5175" w:rsidRPr="4F5FE749">
        <w:rPr>
          <w:rFonts w:ascii="Calibri" w:hAnsi="Calibri" w:cs="Calibri"/>
          <w:i w:val="0"/>
          <w:color w:val="auto"/>
        </w:rPr>
        <w:t>iniciou a apresentação</w:t>
      </w:r>
      <w:ins w:id="48" w:author="Windows10" w:date="2024-03-06T22:18:00Z">
        <w:r w:rsidR="004856C6">
          <w:rPr>
            <w:rFonts w:ascii="Calibri" w:hAnsi="Calibri" w:cs="Calibri"/>
            <w:i w:val="0"/>
            <w:color w:val="auto"/>
          </w:rPr>
          <w:t>,</w:t>
        </w:r>
      </w:ins>
      <w:r w:rsidR="00AA5175" w:rsidRPr="4F5FE749">
        <w:rPr>
          <w:rFonts w:ascii="Calibri" w:hAnsi="Calibri" w:cs="Calibri"/>
          <w:i w:val="0"/>
          <w:color w:val="auto"/>
        </w:rPr>
        <w:t xml:space="preserve"> </w:t>
      </w:r>
      <w:r w:rsidR="000A2864" w:rsidRPr="4F5FE749">
        <w:rPr>
          <w:rFonts w:ascii="Calibri" w:hAnsi="Calibri" w:cs="Calibri"/>
          <w:i w:val="0"/>
          <w:color w:val="auto"/>
        </w:rPr>
        <w:t xml:space="preserve">demonstrando </w:t>
      </w:r>
      <w:r w:rsidR="00136B45" w:rsidRPr="4F5FE749">
        <w:rPr>
          <w:rFonts w:ascii="Calibri" w:hAnsi="Calibri" w:cs="Calibri"/>
          <w:i w:val="0"/>
          <w:color w:val="auto"/>
        </w:rPr>
        <w:t>a taxa de crescimento das modalidades de crédito para pessoa física</w:t>
      </w:r>
      <w:r w:rsidR="00D61FE9" w:rsidRPr="4F5FE749">
        <w:rPr>
          <w:rFonts w:ascii="Calibri" w:hAnsi="Calibri" w:cs="Calibri"/>
          <w:i w:val="0"/>
          <w:color w:val="auto"/>
        </w:rPr>
        <w:t>. Destacou</w:t>
      </w:r>
      <w:r w:rsidR="001B2A8C" w:rsidRPr="4F5FE749">
        <w:rPr>
          <w:rFonts w:ascii="Calibri" w:hAnsi="Calibri" w:cs="Calibri"/>
          <w:i w:val="0"/>
          <w:color w:val="auto"/>
        </w:rPr>
        <w:t xml:space="preserve"> </w:t>
      </w:r>
      <w:r w:rsidR="00D61FE9" w:rsidRPr="4F5FE749">
        <w:rPr>
          <w:rFonts w:ascii="Calibri" w:hAnsi="Calibri" w:cs="Calibri"/>
          <w:i w:val="0"/>
          <w:color w:val="auto"/>
        </w:rPr>
        <w:t xml:space="preserve">que o crédito consignado </w:t>
      </w:r>
      <w:r w:rsidR="001B2A8C" w:rsidRPr="4F5FE749">
        <w:rPr>
          <w:rFonts w:ascii="Calibri" w:hAnsi="Calibri" w:cs="Calibri"/>
          <w:i w:val="0"/>
          <w:color w:val="auto"/>
        </w:rPr>
        <w:t>estava crescendo em</w:t>
      </w:r>
      <w:r w:rsidR="002C1A2C" w:rsidRPr="4F5FE749">
        <w:rPr>
          <w:rFonts w:ascii="Calibri" w:hAnsi="Calibri" w:cs="Calibri"/>
          <w:i w:val="0"/>
          <w:color w:val="auto"/>
        </w:rPr>
        <w:t xml:space="preserve"> uma taxa de 13,5% a.a</w:t>
      </w:r>
      <w:r w:rsidR="009051DB" w:rsidRPr="4F5FE749">
        <w:rPr>
          <w:rFonts w:ascii="Calibri" w:hAnsi="Calibri" w:cs="Calibri"/>
          <w:i w:val="0"/>
          <w:color w:val="auto"/>
        </w:rPr>
        <w:t>.</w:t>
      </w:r>
      <w:r w:rsidR="001B2A8C" w:rsidRPr="4F5FE749">
        <w:rPr>
          <w:rFonts w:ascii="Calibri" w:hAnsi="Calibri" w:cs="Calibri"/>
          <w:i w:val="0"/>
          <w:color w:val="auto"/>
        </w:rPr>
        <w:t xml:space="preserve">, apesar da </w:t>
      </w:r>
      <w:r w:rsidR="003B7DA4" w:rsidRPr="4F5FE749">
        <w:rPr>
          <w:rFonts w:ascii="Calibri" w:hAnsi="Calibri" w:cs="Calibri"/>
          <w:i w:val="0"/>
          <w:color w:val="auto"/>
        </w:rPr>
        <w:t>leve redução nos últimos meses</w:t>
      </w:r>
      <w:ins w:id="49" w:author="Windows10" w:date="2024-03-06T22:18:00Z">
        <w:r w:rsidR="004856C6">
          <w:rPr>
            <w:rFonts w:ascii="Calibri" w:hAnsi="Calibri" w:cs="Calibri"/>
            <w:i w:val="0"/>
            <w:color w:val="auto"/>
          </w:rPr>
          <w:t>,</w:t>
        </w:r>
      </w:ins>
      <w:r w:rsidR="003B7DA4" w:rsidRPr="4F5FE749">
        <w:rPr>
          <w:rFonts w:ascii="Calibri" w:hAnsi="Calibri" w:cs="Calibri"/>
          <w:i w:val="0"/>
          <w:color w:val="auto"/>
        </w:rPr>
        <w:t xml:space="preserve"> devido ao evento do mês de março</w:t>
      </w:r>
      <w:ins w:id="50" w:author="Windows10" w:date="2024-03-06T22:18:00Z">
        <w:r w:rsidR="004856C6">
          <w:rPr>
            <w:rFonts w:ascii="Calibri" w:hAnsi="Calibri" w:cs="Calibri"/>
            <w:i w:val="0"/>
            <w:color w:val="auto"/>
          </w:rPr>
          <w:t>,</w:t>
        </w:r>
      </w:ins>
      <w:r w:rsidR="003B7DA4" w:rsidRPr="4F5FE749">
        <w:rPr>
          <w:rFonts w:ascii="Calibri" w:hAnsi="Calibri" w:cs="Calibri"/>
          <w:i w:val="0"/>
          <w:color w:val="auto"/>
        </w:rPr>
        <w:t xml:space="preserve"> quando as IFs</w:t>
      </w:r>
      <w:r w:rsidR="00CE194E" w:rsidRPr="4F5FE749">
        <w:rPr>
          <w:rFonts w:ascii="Calibri" w:hAnsi="Calibri" w:cs="Calibri"/>
          <w:i w:val="0"/>
          <w:color w:val="auto"/>
        </w:rPr>
        <w:t xml:space="preserve"> pararam a concessão do crédito. Exibiu gráfico com a evolução </w:t>
      </w:r>
      <w:r w:rsidR="002C1A2C" w:rsidRPr="4F5FE749">
        <w:rPr>
          <w:rFonts w:ascii="Calibri" w:hAnsi="Calibri" w:cs="Calibri"/>
          <w:i w:val="0"/>
          <w:color w:val="auto"/>
        </w:rPr>
        <w:t>do</w:t>
      </w:r>
      <w:r w:rsidR="00E55F68" w:rsidRPr="4F5FE749">
        <w:rPr>
          <w:rFonts w:ascii="Calibri" w:hAnsi="Calibri" w:cs="Calibri"/>
          <w:i w:val="0"/>
          <w:color w:val="auto"/>
        </w:rPr>
        <w:t xml:space="preserve"> saldo </w:t>
      </w:r>
      <w:r w:rsidR="00E20931" w:rsidRPr="4F5FE749">
        <w:rPr>
          <w:rFonts w:ascii="Calibri" w:hAnsi="Calibri" w:cs="Calibri"/>
          <w:i w:val="0"/>
          <w:color w:val="auto"/>
        </w:rPr>
        <w:t xml:space="preserve">do crédito consignado público </w:t>
      </w:r>
      <w:r w:rsidR="00E20931" w:rsidRPr="4F5FE749">
        <w:rPr>
          <w:rFonts w:ascii="Calibri" w:hAnsi="Calibri" w:cs="Calibri"/>
          <w:color w:val="auto"/>
        </w:rPr>
        <w:t>versus</w:t>
      </w:r>
      <w:r w:rsidR="00E20931" w:rsidRPr="4F5FE749">
        <w:rPr>
          <w:rFonts w:ascii="Calibri" w:hAnsi="Calibri" w:cs="Calibri"/>
          <w:i w:val="0"/>
          <w:color w:val="auto"/>
        </w:rPr>
        <w:t xml:space="preserve"> privado </w:t>
      </w:r>
      <w:r w:rsidR="00E20931" w:rsidRPr="4F5FE749">
        <w:rPr>
          <w:rFonts w:ascii="Calibri" w:hAnsi="Calibri" w:cs="Calibri"/>
          <w:color w:val="auto"/>
        </w:rPr>
        <w:t>versus</w:t>
      </w:r>
      <w:r w:rsidR="00E20931" w:rsidRPr="4F5FE749">
        <w:rPr>
          <w:rFonts w:ascii="Calibri" w:hAnsi="Calibri" w:cs="Calibri"/>
          <w:i w:val="0"/>
          <w:color w:val="auto"/>
        </w:rPr>
        <w:t xml:space="preserve"> INSS</w:t>
      </w:r>
      <w:r w:rsidR="001F1CF9" w:rsidRPr="4F5FE749">
        <w:rPr>
          <w:rFonts w:ascii="Calibri" w:hAnsi="Calibri" w:cs="Calibri"/>
          <w:i w:val="0"/>
          <w:color w:val="auto"/>
        </w:rPr>
        <w:t>,</w:t>
      </w:r>
      <w:r w:rsidR="00CE194E" w:rsidRPr="4F5FE749">
        <w:rPr>
          <w:rFonts w:ascii="Calibri" w:hAnsi="Calibri" w:cs="Calibri"/>
          <w:i w:val="0"/>
          <w:color w:val="auto"/>
        </w:rPr>
        <w:t xml:space="preserve"> o qual atingiu </w:t>
      </w:r>
      <w:r w:rsidR="00983323" w:rsidRPr="4F5FE749">
        <w:rPr>
          <w:rFonts w:ascii="Calibri" w:hAnsi="Calibri" w:cs="Calibri"/>
          <w:i w:val="0"/>
          <w:color w:val="auto"/>
        </w:rPr>
        <w:t xml:space="preserve">R$ 610 bilhões no mês de </w:t>
      </w:r>
      <w:r w:rsidR="00983323" w:rsidRPr="4F5FE749">
        <w:rPr>
          <w:rFonts w:ascii="Calibri" w:hAnsi="Calibri" w:cs="Calibri"/>
          <w:i w:val="0"/>
          <w:color w:val="auto"/>
        </w:rPr>
        <w:lastRenderedPageBreak/>
        <w:t>abril</w:t>
      </w:r>
      <w:r w:rsidR="00C15E88" w:rsidRPr="4F5FE749">
        <w:rPr>
          <w:rFonts w:ascii="Calibri" w:hAnsi="Calibri" w:cs="Calibri"/>
          <w:i w:val="0"/>
          <w:color w:val="auto"/>
        </w:rPr>
        <w:t xml:space="preserve"> do ano corrente</w:t>
      </w:r>
      <w:r w:rsidR="00983323" w:rsidRPr="4F5FE749">
        <w:rPr>
          <w:rFonts w:ascii="Calibri" w:hAnsi="Calibri" w:cs="Calibri"/>
          <w:i w:val="0"/>
          <w:color w:val="auto"/>
        </w:rPr>
        <w:t xml:space="preserve">, sendo que o crédito consignado INSS representou </w:t>
      </w:r>
      <w:r w:rsidR="0000739F" w:rsidRPr="4F5FE749">
        <w:rPr>
          <w:rFonts w:ascii="Calibri" w:hAnsi="Calibri" w:cs="Calibri"/>
          <w:i w:val="0"/>
          <w:color w:val="auto"/>
        </w:rPr>
        <w:t xml:space="preserve">39% desse valor. Com relação especificamente ao consignado INSS, </w:t>
      </w:r>
      <w:r w:rsidR="00D32F3A" w:rsidRPr="4F5FE749">
        <w:rPr>
          <w:rFonts w:ascii="Calibri" w:hAnsi="Calibri" w:cs="Calibri"/>
          <w:i w:val="0"/>
          <w:color w:val="auto"/>
        </w:rPr>
        <w:t>comentou que o gráfico de saldo e concessão</w:t>
      </w:r>
      <w:r w:rsidR="00FA7AE3" w:rsidRPr="4F5FE749">
        <w:rPr>
          <w:rFonts w:ascii="Calibri" w:hAnsi="Calibri" w:cs="Calibri"/>
          <w:i w:val="0"/>
          <w:color w:val="auto"/>
        </w:rPr>
        <w:t xml:space="preserve"> demonstrava</w:t>
      </w:r>
      <w:r w:rsidR="00E60C5D" w:rsidRPr="4F5FE749">
        <w:rPr>
          <w:rFonts w:ascii="Calibri" w:hAnsi="Calibri" w:cs="Calibri"/>
          <w:i w:val="0"/>
          <w:color w:val="auto"/>
        </w:rPr>
        <w:t xml:space="preserve"> que </w:t>
      </w:r>
      <w:r w:rsidR="00FA7AE3" w:rsidRPr="4F5FE749">
        <w:rPr>
          <w:rFonts w:ascii="Calibri" w:hAnsi="Calibri" w:cs="Calibri"/>
          <w:i w:val="0"/>
          <w:color w:val="auto"/>
        </w:rPr>
        <w:t xml:space="preserve">o consignado </w:t>
      </w:r>
      <w:r w:rsidR="00E60C5D" w:rsidRPr="4F5FE749">
        <w:rPr>
          <w:rFonts w:ascii="Calibri" w:hAnsi="Calibri" w:cs="Calibri"/>
          <w:i w:val="0"/>
          <w:color w:val="auto"/>
        </w:rPr>
        <w:t>atingi</w:t>
      </w:r>
      <w:r w:rsidR="009C2663" w:rsidRPr="4F5FE749">
        <w:rPr>
          <w:rFonts w:ascii="Calibri" w:hAnsi="Calibri" w:cs="Calibri"/>
          <w:i w:val="0"/>
          <w:color w:val="auto"/>
        </w:rPr>
        <w:t>u a marca de</w:t>
      </w:r>
      <w:r w:rsidR="00E60C5D" w:rsidRPr="4F5FE749">
        <w:rPr>
          <w:rFonts w:ascii="Calibri" w:hAnsi="Calibri" w:cs="Calibri"/>
          <w:i w:val="0"/>
          <w:color w:val="auto"/>
        </w:rPr>
        <w:t xml:space="preserve"> </w:t>
      </w:r>
      <w:r w:rsidR="006B568A" w:rsidRPr="4F5FE749">
        <w:rPr>
          <w:rFonts w:ascii="Calibri" w:hAnsi="Calibri" w:cs="Calibri"/>
          <w:i w:val="0"/>
          <w:color w:val="auto"/>
        </w:rPr>
        <w:t>235 bilhões</w:t>
      </w:r>
      <w:r w:rsidR="009C2663" w:rsidRPr="4F5FE749">
        <w:rPr>
          <w:rFonts w:ascii="Calibri" w:hAnsi="Calibri" w:cs="Calibri"/>
          <w:i w:val="0"/>
          <w:color w:val="auto"/>
        </w:rPr>
        <w:t xml:space="preserve"> de reais</w:t>
      </w:r>
      <w:r w:rsidR="006B568A" w:rsidRPr="4F5FE749">
        <w:rPr>
          <w:rFonts w:ascii="Calibri" w:hAnsi="Calibri" w:cs="Calibri"/>
          <w:i w:val="0"/>
          <w:color w:val="auto"/>
        </w:rPr>
        <w:t xml:space="preserve"> no mês de abril</w:t>
      </w:r>
      <w:r w:rsidR="009C2663" w:rsidRPr="4F5FE749">
        <w:rPr>
          <w:rFonts w:ascii="Calibri" w:hAnsi="Calibri" w:cs="Calibri"/>
          <w:i w:val="0"/>
          <w:color w:val="auto"/>
        </w:rPr>
        <w:t>,</w:t>
      </w:r>
      <w:r w:rsidR="00F3429F" w:rsidRPr="4F5FE749">
        <w:rPr>
          <w:rFonts w:ascii="Calibri" w:hAnsi="Calibri" w:cs="Calibri"/>
          <w:i w:val="0"/>
          <w:color w:val="auto"/>
        </w:rPr>
        <w:t xml:space="preserve"> </w:t>
      </w:r>
      <w:r w:rsidR="00767E16" w:rsidRPr="4F5FE749">
        <w:rPr>
          <w:rFonts w:ascii="Calibri" w:hAnsi="Calibri" w:cs="Calibri"/>
          <w:i w:val="0"/>
          <w:color w:val="auto"/>
        </w:rPr>
        <w:t>e que houve uma queda nas concessões no mês de março, com leve recuperação no mês de abril</w:t>
      </w:r>
      <w:ins w:id="51" w:author="Windows10" w:date="2024-03-06T22:21:00Z">
        <w:r w:rsidR="004856C6">
          <w:rPr>
            <w:rFonts w:ascii="Calibri" w:hAnsi="Calibri" w:cs="Calibri"/>
            <w:i w:val="0"/>
            <w:color w:val="auto"/>
          </w:rPr>
          <w:t>,</w:t>
        </w:r>
      </w:ins>
      <w:r w:rsidR="00921FF0" w:rsidRPr="4F5FE749">
        <w:rPr>
          <w:rFonts w:ascii="Calibri" w:hAnsi="Calibri" w:cs="Calibri"/>
          <w:i w:val="0"/>
          <w:color w:val="auto"/>
        </w:rPr>
        <w:t xml:space="preserve"> devido </w:t>
      </w:r>
      <w:del w:id="52" w:author="Windows10" w:date="2024-03-06T22:21:00Z">
        <w:r w:rsidR="00921FF0" w:rsidRPr="4F5FE749" w:rsidDel="004856C6">
          <w:rPr>
            <w:rFonts w:ascii="Calibri" w:hAnsi="Calibri" w:cs="Calibri"/>
            <w:i w:val="0"/>
            <w:color w:val="auto"/>
          </w:rPr>
          <w:delText xml:space="preserve">a </w:delText>
        </w:r>
      </w:del>
      <w:ins w:id="53" w:author="Windows10" w:date="2024-03-06T22:21:00Z">
        <w:r w:rsidR="004856C6">
          <w:rPr>
            <w:rFonts w:ascii="Calibri" w:hAnsi="Calibri" w:cs="Calibri"/>
            <w:i w:val="0"/>
            <w:color w:val="auto"/>
          </w:rPr>
          <w:t>à</w:t>
        </w:r>
        <w:r w:rsidR="004856C6" w:rsidRPr="4F5FE749">
          <w:rPr>
            <w:rFonts w:ascii="Calibri" w:hAnsi="Calibri" w:cs="Calibri"/>
            <w:i w:val="0"/>
            <w:color w:val="auto"/>
          </w:rPr>
          <w:t xml:space="preserve"> </w:t>
        </w:r>
      </w:ins>
      <w:r w:rsidR="00921FF0" w:rsidRPr="4F5FE749">
        <w:rPr>
          <w:rFonts w:ascii="Calibri" w:hAnsi="Calibri" w:cs="Calibri"/>
          <w:i w:val="0"/>
          <w:color w:val="auto"/>
        </w:rPr>
        <w:t>alteração da margem consignável.</w:t>
      </w:r>
      <w:r w:rsidR="003E77A9" w:rsidRPr="4F5FE749">
        <w:rPr>
          <w:rFonts w:ascii="Calibri" w:hAnsi="Calibri" w:cs="Calibri"/>
          <w:i w:val="0"/>
          <w:color w:val="auto"/>
        </w:rPr>
        <w:t xml:space="preserve"> </w:t>
      </w:r>
      <w:r w:rsidR="002602AC" w:rsidRPr="4F5FE749">
        <w:rPr>
          <w:rFonts w:ascii="Calibri" w:hAnsi="Calibri" w:cs="Calibri"/>
          <w:i w:val="0"/>
          <w:color w:val="auto"/>
        </w:rPr>
        <w:t>Observou</w:t>
      </w:r>
      <w:r w:rsidR="003E77A9" w:rsidRPr="4F5FE749">
        <w:rPr>
          <w:rFonts w:ascii="Calibri" w:hAnsi="Calibri" w:cs="Calibri"/>
          <w:i w:val="0"/>
          <w:color w:val="auto"/>
        </w:rPr>
        <w:t xml:space="preserve"> que houve redução na taxa de crescimento d</w:t>
      </w:r>
      <w:r w:rsidR="00D9126F" w:rsidRPr="4F5FE749">
        <w:rPr>
          <w:rFonts w:ascii="Calibri" w:hAnsi="Calibri" w:cs="Calibri"/>
          <w:i w:val="0"/>
          <w:color w:val="auto"/>
        </w:rPr>
        <w:t>a concessão de</w:t>
      </w:r>
      <w:r w:rsidR="00974EAE" w:rsidRPr="4F5FE749">
        <w:rPr>
          <w:rFonts w:ascii="Calibri" w:hAnsi="Calibri" w:cs="Calibri"/>
          <w:i w:val="0"/>
          <w:color w:val="auto"/>
        </w:rPr>
        <w:t xml:space="preserve"> crédito consignado </w:t>
      </w:r>
      <w:r w:rsidR="002602AC" w:rsidRPr="4F5FE749">
        <w:rPr>
          <w:rFonts w:ascii="Calibri" w:hAnsi="Calibri" w:cs="Calibri"/>
          <w:i w:val="0"/>
          <w:color w:val="auto"/>
        </w:rPr>
        <w:t>para 16%</w:t>
      </w:r>
      <w:r w:rsidR="00675F57" w:rsidRPr="4F5FE749">
        <w:rPr>
          <w:rFonts w:ascii="Calibri" w:hAnsi="Calibri" w:cs="Calibri"/>
          <w:i w:val="0"/>
          <w:color w:val="auto"/>
        </w:rPr>
        <w:t>,</w:t>
      </w:r>
      <w:r w:rsidR="002602AC" w:rsidRPr="4F5FE749">
        <w:rPr>
          <w:rFonts w:ascii="Calibri" w:hAnsi="Calibri" w:cs="Calibri"/>
          <w:i w:val="0"/>
          <w:color w:val="auto"/>
        </w:rPr>
        <w:t xml:space="preserve"> e que o prazo médio d</w:t>
      </w:r>
      <w:r w:rsidR="00D9126F" w:rsidRPr="4F5FE749">
        <w:rPr>
          <w:rFonts w:ascii="Calibri" w:hAnsi="Calibri" w:cs="Calibri"/>
          <w:i w:val="0"/>
          <w:color w:val="auto"/>
        </w:rPr>
        <w:t>est</w:t>
      </w:r>
      <w:r w:rsidR="002602AC" w:rsidRPr="4F5FE749">
        <w:rPr>
          <w:rFonts w:ascii="Calibri" w:hAnsi="Calibri" w:cs="Calibri"/>
          <w:i w:val="0"/>
          <w:color w:val="auto"/>
        </w:rPr>
        <w:t>a concessão</w:t>
      </w:r>
      <w:r w:rsidR="001254E5" w:rsidRPr="4F5FE749">
        <w:rPr>
          <w:rFonts w:ascii="Calibri" w:hAnsi="Calibri" w:cs="Calibri"/>
          <w:i w:val="0"/>
          <w:color w:val="auto"/>
        </w:rPr>
        <w:t xml:space="preserve"> apresentou uma leve redução, visto que foi de 75 meses no mês de abril</w:t>
      </w:r>
      <w:r w:rsidR="00585CE8" w:rsidRPr="4F5FE749">
        <w:rPr>
          <w:rFonts w:ascii="Calibri" w:hAnsi="Calibri" w:cs="Calibri"/>
          <w:i w:val="0"/>
          <w:color w:val="auto"/>
        </w:rPr>
        <w:t xml:space="preserve">, ainda próximo ao limite legal de 84 meses. </w:t>
      </w:r>
      <w:r w:rsidR="004821FC" w:rsidRPr="4F5FE749">
        <w:rPr>
          <w:rFonts w:ascii="Calibri" w:hAnsi="Calibri" w:cs="Calibri"/>
          <w:i w:val="0"/>
          <w:color w:val="auto"/>
        </w:rPr>
        <w:t xml:space="preserve">Quanto </w:t>
      </w:r>
      <w:r w:rsidR="00FD6C47" w:rsidRPr="4F5FE749">
        <w:rPr>
          <w:rFonts w:ascii="Calibri" w:hAnsi="Calibri" w:cs="Calibri"/>
          <w:i w:val="0"/>
          <w:color w:val="auto"/>
        </w:rPr>
        <w:t>à</w:t>
      </w:r>
      <w:r w:rsidR="004821FC" w:rsidRPr="4F5FE749">
        <w:rPr>
          <w:rFonts w:ascii="Calibri" w:hAnsi="Calibri" w:cs="Calibri"/>
          <w:i w:val="0"/>
          <w:color w:val="auto"/>
        </w:rPr>
        <w:t xml:space="preserve"> taxa de inadimplência, </w:t>
      </w:r>
      <w:r w:rsidR="009D790B" w:rsidRPr="4F5FE749">
        <w:rPr>
          <w:rFonts w:ascii="Calibri" w:hAnsi="Calibri" w:cs="Calibri"/>
          <w:i w:val="0"/>
          <w:color w:val="auto"/>
        </w:rPr>
        <w:t>houve um comportamento relativamente estável e com pequena redução</w:t>
      </w:r>
      <w:r w:rsidR="00AA7387" w:rsidRPr="4F5FE749">
        <w:rPr>
          <w:rFonts w:ascii="Calibri" w:hAnsi="Calibri" w:cs="Calibri"/>
          <w:i w:val="0"/>
          <w:color w:val="auto"/>
        </w:rPr>
        <w:t xml:space="preserve">. </w:t>
      </w:r>
      <w:r w:rsidR="00102E0C" w:rsidRPr="4F5FE749">
        <w:rPr>
          <w:rFonts w:ascii="Calibri" w:hAnsi="Calibri" w:cs="Calibri"/>
          <w:i w:val="0"/>
          <w:color w:val="auto"/>
        </w:rPr>
        <w:t xml:space="preserve">O </w:t>
      </w:r>
      <w:r w:rsidR="00102E0C" w:rsidRPr="00D8135C">
        <w:rPr>
          <w:rFonts w:ascii="Calibri" w:hAnsi="Calibri" w:cs="Calibri"/>
          <w:b/>
          <w:bCs/>
          <w:i w:val="0"/>
          <w:color w:val="auto"/>
        </w:rPr>
        <w:t>Sr. Carlos Lupi</w:t>
      </w:r>
      <w:r w:rsidR="00102E0C" w:rsidRPr="4F5FE749">
        <w:rPr>
          <w:rFonts w:ascii="Calibri" w:hAnsi="Calibri" w:cs="Calibri"/>
          <w:i w:val="0"/>
          <w:color w:val="auto"/>
        </w:rPr>
        <w:t xml:space="preserve"> acrescentou que essa </w:t>
      </w:r>
      <w:r w:rsidR="008041C4" w:rsidRPr="4F5FE749">
        <w:rPr>
          <w:rFonts w:ascii="Calibri" w:hAnsi="Calibri" w:cs="Calibri"/>
          <w:i w:val="0"/>
          <w:color w:val="auto"/>
        </w:rPr>
        <w:t xml:space="preserve">taxa de inadimplência é a menor do mercado, comparando com as demais modalidades de empréstimos, e que </w:t>
      </w:r>
      <w:r w:rsidR="00734DB7" w:rsidRPr="4F5FE749">
        <w:rPr>
          <w:rFonts w:ascii="Calibri" w:hAnsi="Calibri" w:cs="Calibri"/>
          <w:i w:val="0"/>
          <w:color w:val="auto"/>
        </w:rPr>
        <w:t>a diminuição dos depósitos compulsórios poderia implicar na redução final das taxas de juros.</w:t>
      </w:r>
      <w:r w:rsidR="00102E0C" w:rsidRPr="4F5FE749">
        <w:rPr>
          <w:rFonts w:ascii="Calibri" w:hAnsi="Calibri" w:cs="Calibri"/>
          <w:i w:val="0"/>
          <w:color w:val="auto"/>
        </w:rPr>
        <w:t xml:space="preserve"> </w:t>
      </w:r>
      <w:r w:rsidR="008D2FE2" w:rsidRPr="4F5FE749">
        <w:rPr>
          <w:rFonts w:ascii="Calibri" w:hAnsi="Calibri" w:cs="Calibri"/>
          <w:i w:val="0"/>
          <w:color w:val="auto"/>
        </w:rPr>
        <w:t xml:space="preserve">Neste sentido, </w:t>
      </w:r>
      <w:r w:rsidR="008D2FE2" w:rsidRPr="00D8135C">
        <w:rPr>
          <w:rFonts w:ascii="Calibri" w:hAnsi="Calibri" w:cs="Calibri"/>
          <w:b/>
          <w:bCs/>
          <w:i w:val="0"/>
          <w:color w:val="auto"/>
        </w:rPr>
        <w:t xml:space="preserve">o Sr. </w:t>
      </w:r>
      <w:r w:rsidR="000B59FC" w:rsidRPr="00D8135C">
        <w:rPr>
          <w:rFonts w:asciiTheme="minorHAnsi" w:hAnsiTheme="minorHAnsi" w:cstheme="minorBidi"/>
          <w:b/>
          <w:bCs/>
          <w:i w:val="0"/>
        </w:rPr>
        <w:t>Vinicius Simmer de Lima</w:t>
      </w:r>
      <w:r w:rsidR="00AA7387" w:rsidRPr="4F5FE749">
        <w:rPr>
          <w:rFonts w:ascii="Calibri" w:hAnsi="Calibri" w:cs="Calibri"/>
          <w:i w:val="0"/>
          <w:color w:val="auto"/>
        </w:rPr>
        <w:t xml:space="preserve"> demonstrou</w:t>
      </w:r>
      <w:r w:rsidR="000B59FC" w:rsidRPr="4F5FE749">
        <w:rPr>
          <w:rFonts w:ascii="Calibri" w:hAnsi="Calibri" w:cs="Calibri"/>
          <w:i w:val="0"/>
          <w:color w:val="auto"/>
        </w:rPr>
        <w:t xml:space="preserve"> em</w:t>
      </w:r>
      <w:r w:rsidR="00AA7387" w:rsidRPr="4F5FE749">
        <w:rPr>
          <w:rFonts w:ascii="Calibri" w:hAnsi="Calibri" w:cs="Calibri"/>
          <w:i w:val="0"/>
          <w:color w:val="auto"/>
        </w:rPr>
        <w:t xml:space="preserve"> gráfico a evolução das taxas de juros médi</w:t>
      </w:r>
      <w:del w:id="54" w:author="Miriam Fernandes de Faria" w:date="2024-03-07T09:08:00Z">
        <w:r w:rsidR="00AA7387" w:rsidRPr="4F5FE749" w:rsidDel="00792485">
          <w:rPr>
            <w:rFonts w:ascii="Calibri" w:hAnsi="Calibri" w:cs="Calibri"/>
            <w:i w:val="0"/>
            <w:color w:val="auto"/>
          </w:rPr>
          <w:delText>a</w:delText>
        </w:r>
      </w:del>
      <w:ins w:id="55" w:author="Miriam Fernandes de Faria" w:date="2024-03-07T09:08:00Z">
        <w:r w:rsidR="00792485">
          <w:rPr>
            <w:rFonts w:ascii="Calibri" w:hAnsi="Calibri" w:cs="Calibri"/>
            <w:i w:val="0"/>
            <w:color w:val="auto"/>
          </w:rPr>
          <w:t>o</w:t>
        </w:r>
      </w:ins>
      <w:r w:rsidR="00AA7387" w:rsidRPr="4F5FE749">
        <w:rPr>
          <w:rFonts w:ascii="Calibri" w:hAnsi="Calibri" w:cs="Calibri"/>
          <w:i w:val="0"/>
          <w:color w:val="auto"/>
        </w:rPr>
        <w:t>s por IF</w:t>
      </w:r>
      <w:r w:rsidR="000B59FC" w:rsidRPr="4F5FE749">
        <w:rPr>
          <w:rFonts w:ascii="Calibri" w:hAnsi="Calibri" w:cs="Calibri"/>
          <w:i w:val="0"/>
          <w:color w:val="auto"/>
        </w:rPr>
        <w:t>,</w:t>
      </w:r>
      <w:r w:rsidR="00B1180F" w:rsidRPr="4F5FE749">
        <w:rPr>
          <w:rFonts w:ascii="Calibri" w:hAnsi="Calibri" w:cs="Calibri"/>
          <w:i w:val="0"/>
          <w:color w:val="auto"/>
        </w:rPr>
        <w:t xml:space="preserve"> com dados da primeira semana de cada mês</w:t>
      </w:r>
      <w:r w:rsidR="00963595" w:rsidRPr="4F5FE749">
        <w:rPr>
          <w:rFonts w:ascii="Calibri" w:hAnsi="Calibri" w:cs="Calibri"/>
          <w:i w:val="0"/>
          <w:color w:val="auto"/>
        </w:rPr>
        <w:t>, destacando que todas as IFs se adaptaram ao novo cenário</w:t>
      </w:r>
      <w:r w:rsidR="003B5A3E" w:rsidRPr="4F5FE749">
        <w:rPr>
          <w:rFonts w:ascii="Calibri" w:hAnsi="Calibri" w:cs="Calibri"/>
          <w:i w:val="0"/>
          <w:color w:val="auto"/>
        </w:rPr>
        <w:t xml:space="preserve"> a partir de abril e</w:t>
      </w:r>
      <w:r w:rsidR="00390E8F" w:rsidRPr="4F5FE749">
        <w:rPr>
          <w:rFonts w:ascii="Calibri" w:hAnsi="Calibri" w:cs="Calibri"/>
          <w:i w:val="0"/>
          <w:color w:val="auto"/>
        </w:rPr>
        <w:t xml:space="preserve"> que</w:t>
      </w:r>
      <w:r w:rsidR="003B5A3E" w:rsidRPr="4F5FE749">
        <w:rPr>
          <w:rFonts w:ascii="Calibri" w:hAnsi="Calibri" w:cs="Calibri"/>
          <w:i w:val="0"/>
          <w:color w:val="auto"/>
        </w:rPr>
        <w:t xml:space="preserve"> houve novo ajuste em maio</w:t>
      </w:r>
      <w:r w:rsidR="00390E8F" w:rsidRPr="4F5FE749">
        <w:rPr>
          <w:rFonts w:ascii="Calibri" w:hAnsi="Calibri" w:cs="Calibri"/>
          <w:i w:val="0"/>
          <w:color w:val="auto"/>
        </w:rPr>
        <w:t>, visto que cerca de sete IFs</w:t>
      </w:r>
      <w:r w:rsidR="0042495B" w:rsidRPr="4F5FE749">
        <w:rPr>
          <w:rFonts w:ascii="Calibri" w:hAnsi="Calibri" w:cs="Calibri"/>
          <w:i w:val="0"/>
          <w:color w:val="auto"/>
        </w:rPr>
        <w:t xml:space="preserve"> apresentaram redução adicional na taxa. </w:t>
      </w:r>
      <w:r w:rsidR="00BA479D" w:rsidRPr="4F5FE749">
        <w:rPr>
          <w:rFonts w:ascii="Calibri" w:hAnsi="Calibri" w:cs="Calibri"/>
          <w:i w:val="0"/>
          <w:color w:val="auto"/>
        </w:rPr>
        <w:t xml:space="preserve">Com a palavra, </w:t>
      </w:r>
      <w:r w:rsidR="0088457D" w:rsidRPr="4F5FE749">
        <w:rPr>
          <w:rFonts w:ascii="Calibri" w:hAnsi="Calibri" w:cs="Calibri"/>
          <w:i w:val="0"/>
          <w:color w:val="auto"/>
        </w:rPr>
        <w:t xml:space="preserve">o </w:t>
      </w:r>
      <w:r w:rsidR="0088457D" w:rsidRPr="4F5FE749">
        <w:rPr>
          <w:rFonts w:ascii="Calibri" w:hAnsi="Calibri" w:cs="Calibri"/>
          <w:b/>
          <w:bCs/>
          <w:i w:val="0"/>
          <w:color w:val="auto"/>
        </w:rPr>
        <w:t>Sr. Presidente</w:t>
      </w:r>
      <w:r w:rsidR="0088457D" w:rsidRPr="4F5FE749">
        <w:rPr>
          <w:rFonts w:ascii="Calibri" w:hAnsi="Calibri" w:cs="Calibri"/>
          <w:i w:val="0"/>
          <w:color w:val="auto"/>
        </w:rPr>
        <w:t xml:space="preserve"> questionou sobre a variação de taxas </w:t>
      </w:r>
      <w:r w:rsidR="0073069A" w:rsidRPr="4F5FE749">
        <w:rPr>
          <w:rFonts w:ascii="Calibri" w:hAnsi="Calibri" w:cs="Calibri"/>
          <w:i w:val="0"/>
          <w:color w:val="auto"/>
        </w:rPr>
        <w:t>pertinentes</w:t>
      </w:r>
      <w:r w:rsidR="00135613" w:rsidRPr="4F5FE749">
        <w:rPr>
          <w:rFonts w:ascii="Calibri" w:hAnsi="Calibri" w:cs="Calibri"/>
          <w:i w:val="0"/>
          <w:color w:val="auto"/>
        </w:rPr>
        <w:t xml:space="preserve"> ao Bradesco</w:t>
      </w:r>
      <w:r w:rsidR="0073069A" w:rsidRPr="4F5FE749">
        <w:rPr>
          <w:rFonts w:ascii="Calibri" w:hAnsi="Calibri" w:cs="Calibri"/>
          <w:i w:val="0"/>
          <w:color w:val="auto"/>
        </w:rPr>
        <w:t>, enquanto banco ou financeira</w:t>
      </w:r>
      <w:r w:rsidR="00940812" w:rsidRPr="4F5FE749">
        <w:rPr>
          <w:rFonts w:ascii="Calibri" w:hAnsi="Calibri" w:cs="Calibri"/>
          <w:i w:val="0"/>
          <w:color w:val="auto"/>
        </w:rPr>
        <w:t>. E</w:t>
      </w:r>
      <w:r w:rsidR="006B1057" w:rsidRPr="4F5FE749">
        <w:rPr>
          <w:rFonts w:ascii="Calibri" w:hAnsi="Calibri" w:cs="Calibri"/>
          <w:i w:val="0"/>
          <w:color w:val="auto"/>
        </w:rPr>
        <w:t xml:space="preserve">m resposta, o </w:t>
      </w:r>
      <w:r w:rsidR="006B1057" w:rsidRPr="4F5FE749">
        <w:rPr>
          <w:rFonts w:ascii="Calibri" w:hAnsi="Calibri" w:cs="Calibri"/>
          <w:b/>
          <w:bCs/>
          <w:i w:val="0"/>
          <w:color w:val="auto"/>
        </w:rPr>
        <w:t>Sr. Vinicius Simmer</w:t>
      </w:r>
      <w:r w:rsidR="006B1057" w:rsidRPr="4F5FE749">
        <w:rPr>
          <w:rFonts w:ascii="Calibri" w:hAnsi="Calibri" w:cs="Calibri"/>
          <w:i w:val="0"/>
          <w:color w:val="auto"/>
        </w:rPr>
        <w:t xml:space="preserve"> esclareceu que o levant</w:t>
      </w:r>
      <w:r w:rsidR="00FD6C47" w:rsidRPr="4F5FE749">
        <w:rPr>
          <w:rFonts w:ascii="Calibri" w:hAnsi="Calibri" w:cs="Calibri"/>
          <w:i w:val="0"/>
          <w:color w:val="auto"/>
        </w:rPr>
        <w:t>amento</w:t>
      </w:r>
      <w:r w:rsidR="006B1057" w:rsidRPr="4F5FE749">
        <w:rPr>
          <w:rFonts w:ascii="Calibri" w:hAnsi="Calibri" w:cs="Calibri"/>
          <w:i w:val="0"/>
          <w:color w:val="auto"/>
        </w:rPr>
        <w:t xml:space="preserve"> de taxa seria por </w:t>
      </w:r>
      <w:r w:rsidR="00940812" w:rsidRPr="4F5FE749">
        <w:rPr>
          <w:rFonts w:ascii="Calibri" w:hAnsi="Calibri" w:cs="Calibri"/>
          <w:i w:val="0"/>
          <w:color w:val="auto"/>
        </w:rPr>
        <w:t xml:space="preserve">CNPJ </w:t>
      </w:r>
      <w:r w:rsidR="00940812" w:rsidRPr="004D6FFD">
        <w:rPr>
          <w:rFonts w:ascii="Calibri" w:hAnsi="Calibri" w:cs="Calibri"/>
          <w:i w:val="0"/>
          <w:color w:val="auto"/>
          <w:highlight w:val="yellow"/>
          <w:rPrChange w:id="56" w:author="Windows10" w:date="2024-03-06T23:39:00Z">
            <w:rPr>
              <w:rFonts w:ascii="Calibri" w:hAnsi="Calibri" w:cs="Calibri"/>
              <w:i w:val="0"/>
              <w:color w:val="auto"/>
            </w:rPr>
          </w:rPrChange>
        </w:rPr>
        <w:t>e não considerava o consolidado</w:t>
      </w:r>
      <w:r w:rsidR="00940812" w:rsidRPr="4F5FE749">
        <w:rPr>
          <w:rFonts w:ascii="Calibri" w:hAnsi="Calibri" w:cs="Calibri"/>
          <w:i w:val="0"/>
          <w:color w:val="auto"/>
        </w:rPr>
        <w:t xml:space="preserve"> e </w:t>
      </w:r>
      <w:r w:rsidR="002874A5" w:rsidRPr="4F5FE749">
        <w:rPr>
          <w:rFonts w:ascii="Calibri" w:hAnsi="Calibri" w:cs="Calibri"/>
          <w:i w:val="0"/>
          <w:color w:val="auto"/>
        </w:rPr>
        <w:t>s</w:t>
      </w:r>
      <w:r w:rsidR="0088457D" w:rsidRPr="4F5FE749">
        <w:rPr>
          <w:rFonts w:ascii="Calibri" w:hAnsi="Calibri" w:cs="Calibri"/>
          <w:i w:val="0"/>
          <w:color w:val="auto"/>
        </w:rPr>
        <w:t>alientou que a interpretação da taxa média deveria ser realizada com cautela, uma vez que a taxa dependeria das características da operação e do cliente.</w:t>
      </w:r>
      <w:r w:rsidR="001E570F" w:rsidRPr="4F5FE749">
        <w:rPr>
          <w:rFonts w:ascii="Calibri" w:hAnsi="Calibri" w:cs="Calibri"/>
          <w:i w:val="0"/>
          <w:color w:val="auto"/>
        </w:rPr>
        <w:t xml:space="preserve"> O </w:t>
      </w:r>
      <w:r w:rsidR="001E570F" w:rsidRPr="4F5FE749">
        <w:rPr>
          <w:rFonts w:ascii="Calibri" w:hAnsi="Calibri" w:cs="Calibri"/>
          <w:b/>
          <w:bCs/>
          <w:i w:val="0"/>
          <w:color w:val="auto"/>
        </w:rPr>
        <w:t xml:space="preserve">Sr. Paulo </w:t>
      </w:r>
      <w:r w:rsidR="009536F7" w:rsidRPr="4F5FE749">
        <w:rPr>
          <w:rFonts w:ascii="Calibri" w:hAnsi="Calibri" w:cs="Calibri"/>
          <w:b/>
          <w:bCs/>
          <w:i w:val="0"/>
          <w:color w:val="auto"/>
        </w:rPr>
        <w:t>Pinto</w:t>
      </w:r>
      <w:r w:rsidR="009536F7" w:rsidRPr="4F5FE749">
        <w:rPr>
          <w:rFonts w:ascii="Calibri" w:hAnsi="Calibri" w:cs="Calibri"/>
          <w:i w:val="0"/>
          <w:color w:val="auto"/>
        </w:rPr>
        <w:t xml:space="preserve"> complementou que algu</w:t>
      </w:r>
      <w:r w:rsidR="007F7EA9" w:rsidRPr="4F5FE749">
        <w:rPr>
          <w:rFonts w:ascii="Calibri" w:hAnsi="Calibri" w:cs="Calibri"/>
          <w:i w:val="0"/>
          <w:color w:val="auto"/>
        </w:rPr>
        <w:t>mas IFs separam as suas operaç</w:t>
      </w:r>
      <w:r w:rsidR="002F29E5" w:rsidRPr="4F5FE749">
        <w:rPr>
          <w:rFonts w:ascii="Calibri" w:hAnsi="Calibri" w:cs="Calibri"/>
          <w:i w:val="0"/>
          <w:color w:val="auto"/>
        </w:rPr>
        <w:t>ões</w:t>
      </w:r>
      <w:r w:rsidR="007F7EA9" w:rsidRPr="4F5FE749">
        <w:rPr>
          <w:rFonts w:ascii="Calibri" w:hAnsi="Calibri" w:cs="Calibri"/>
          <w:i w:val="0"/>
          <w:color w:val="auto"/>
        </w:rPr>
        <w:t xml:space="preserve"> </w:t>
      </w:r>
      <w:r w:rsidR="004C2F1F" w:rsidRPr="4F5FE749">
        <w:rPr>
          <w:rFonts w:ascii="Calibri" w:hAnsi="Calibri" w:cs="Calibri"/>
          <w:i w:val="0"/>
          <w:color w:val="auto"/>
        </w:rPr>
        <w:t>conforme o</w:t>
      </w:r>
      <w:r w:rsidR="007F7EA9" w:rsidRPr="4F5FE749">
        <w:rPr>
          <w:rFonts w:ascii="Calibri" w:hAnsi="Calibri" w:cs="Calibri"/>
          <w:i w:val="0"/>
          <w:color w:val="auto"/>
        </w:rPr>
        <w:t xml:space="preserve"> CNPJ,</w:t>
      </w:r>
      <w:r w:rsidR="00EB3792" w:rsidRPr="4F5FE749">
        <w:rPr>
          <w:rFonts w:ascii="Calibri" w:hAnsi="Calibri" w:cs="Calibri"/>
          <w:i w:val="0"/>
          <w:color w:val="auto"/>
        </w:rPr>
        <w:t xml:space="preserve"> entre agência própra e correspondente bancário,</w:t>
      </w:r>
      <w:r w:rsidR="007F7EA9" w:rsidRPr="4F5FE749">
        <w:rPr>
          <w:rFonts w:ascii="Calibri" w:hAnsi="Calibri" w:cs="Calibri"/>
          <w:i w:val="0"/>
          <w:color w:val="auto"/>
        </w:rPr>
        <w:t xml:space="preserve"> </w:t>
      </w:r>
      <w:r w:rsidR="00EB3792" w:rsidRPr="4F5FE749">
        <w:rPr>
          <w:rFonts w:ascii="Calibri" w:hAnsi="Calibri" w:cs="Calibri"/>
          <w:i w:val="0"/>
          <w:color w:val="auto"/>
        </w:rPr>
        <w:t>verific</w:t>
      </w:r>
      <w:r w:rsidR="00881A35" w:rsidRPr="4F5FE749">
        <w:rPr>
          <w:rFonts w:ascii="Calibri" w:hAnsi="Calibri" w:cs="Calibri"/>
          <w:i w:val="0"/>
          <w:color w:val="auto"/>
        </w:rPr>
        <w:t>ou-se as menores</w:t>
      </w:r>
      <w:r w:rsidR="001A24B9" w:rsidRPr="4F5FE749">
        <w:rPr>
          <w:rFonts w:ascii="Calibri" w:hAnsi="Calibri" w:cs="Calibri"/>
          <w:i w:val="0"/>
          <w:color w:val="auto"/>
        </w:rPr>
        <w:t xml:space="preserve"> tax</w:t>
      </w:r>
      <w:r w:rsidR="00E76782" w:rsidRPr="4F5FE749">
        <w:rPr>
          <w:rFonts w:ascii="Calibri" w:hAnsi="Calibri" w:cs="Calibri"/>
          <w:i w:val="0"/>
          <w:color w:val="auto"/>
        </w:rPr>
        <w:t xml:space="preserve">as quando havia estrutura própria. </w:t>
      </w:r>
      <w:r w:rsidR="004C45DF" w:rsidRPr="4F5FE749">
        <w:rPr>
          <w:rFonts w:ascii="Calibri" w:hAnsi="Calibri" w:cs="Calibri"/>
          <w:i w:val="0"/>
          <w:color w:val="auto"/>
        </w:rPr>
        <w:t xml:space="preserve">A </w:t>
      </w:r>
      <w:r w:rsidR="004C45DF" w:rsidRPr="4F5FE749">
        <w:rPr>
          <w:rFonts w:ascii="Calibri" w:hAnsi="Calibri" w:cs="Calibri"/>
          <w:b/>
          <w:bCs/>
          <w:i w:val="0"/>
          <w:color w:val="auto"/>
        </w:rPr>
        <w:t>Sra. Tonia Galleti</w:t>
      </w:r>
      <w:r w:rsidR="004C45DF" w:rsidRPr="4F5FE749">
        <w:rPr>
          <w:rFonts w:ascii="Calibri" w:hAnsi="Calibri" w:cs="Calibri"/>
          <w:i w:val="0"/>
          <w:color w:val="auto"/>
        </w:rPr>
        <w:t xml:space="preserve"> questionou qual seri</w:t>
      </w:r>
      <w:r w:rsidR="007E3D16" w:rsidRPr="4F5FE749">
        <w:rPr>
          <w:rFonts w:ascii="Calibri" w:hAnsi="Calibri" w:cs="Calibri"/>
          <w:i w:val="0"/>
          <w:color w:val="auto"/>
        </w:rPr>
        <w:t>a</w:t>
      </w:r>
      <w:r w:rsidR="004C45DF" w:rsidRPr="4F5FE749">
        <w:rPr>
          <w:rFonts w:ascii="Calibri" w:hAnsi="Calibri" w:cs="Calibri"/>
          <w:i w:val="0"/>
          <w:color w:val="auto"/>
        </w:rPr>
        <w:t xml:space="preserve"> o motivo do Banco Mercantil </w:t>
      </w:r>
      <w:r w:rsidR="00366F65" w:rsidRPr="0027728A">
        <w:rPr>
          <w:rFonts w:ascii="Calibri" w:hAnsi="Calibri" w:cs="Calibri"/>
          <w:i w:val="0"/>
          <w:strike/>
          <w:color w:val="auto"/>
          <w:rPrChange w:id="57" w:author="Windows10" w:date="2024-03-07T00:05:00Z">
            <w:rPr>
              <w:rFonts w:ascii="Calibri" w:hAnsi="Calibri" w:cs="Calibri"/>
              <w:i w:val="0"/>
              <w:color w:val="auto"/>
            </w:rPr>
          </w:rPrChange>
        </w:rPr>
        <w:t>está</w:t>
      </w:r>
      <w:r w:rsidR="00366F65" w:rsidRPr="4F5FE749">
        <w:rPr>
          <w:rFonts w:ascii="Calibri" w:hAnsi="Calibri" w:cs="Calibri"/>
          <w:i w:val="0"/>
          <w:color w:val="auto"/>
        </w:rPr>
        <w:t xml:space="preserve"> </w:t>
      </w:r>
      <w:ins w:id="58" w:author="Windows10" w:date="2024-03-07T00:05:00Z">
        <w:r w:rsidR="0027728A">
          <w:rPr>
            <w:rFonts w:ascii="Calibri" w:hAnsi="Calibri" w:cs="Calibri"/>
            <w:i w:val="0"/>
            <w:color w:val="auto"/>
          </w:rPr>
          <w:t xml:space="preserve">estar </w:t>
        </w:r>
      </w:ins>
      <w:r w:rsidR="00366F65" w:rsidRPr="4F5FE749">
        <w:rPr>
          <w:rFonts w:ascii="Calibri" w:hAnsi="Calibri" w:cs="Calibri"/>
          <w:i w:val="0"/>
          <w:color w:val="auto"/>
        </w:rPr>
        <w:t>operando à 2,01% se a taxa máxima era 1,97%</w:t>
      </w:r>
      <w:r w:rsidR="00E627FA" w:rsidRPr="4F5FE749">
        <w:rPr>
          <w:rFonts w:ascii="Calibri" w:hAnsi="Calibri" w:cs="Calibri"/>
          <w:i w:val="0"/>
          <w:color w:val="auto"/>
        </w:rPr>
        <w:t xml:space="preserve"> e, em resposta, o </w:t>
      </w:r>
      <w:r w:rsidR="00E627FA" w:rsidRPr="4F5FE749">
        <w:rPr>
          <w:rFonts w:ascii="Calibri" w:hAnsi="Calibri" w:cs="Calibri"/>
          <w:b/>
          <w:bCs/>
          <w:i w:val="0"/>
          <w:color w:val="auto"/>
        </w:rPr>
        <w:t>Sr. Vinicius Simmer</w:t>
      </w:r>
      <w:r w:rsidR="00E627FA" w:rsidRPr="4F5FE749">
        <w:rPr>
          <w:rFonts w:ascii="Calibri" w:hAnsi="Calibri" w:cs="Calibri"/>
          <w:i w:val="0"/>
          <w:color w:val="auto"/>
        </w:rPr>
        <w:t xml:space="preserve"> explicou que os dados coletados de taxa de juros por meio do Documento nº 3050</w:t>
      </w:r>
      <w:r w:rsidR="0056798B" w:rsidRPr="4F5FE749">
        <w:rPr>
          <w:rFonts w:ascii="Calibri" w:hAnsi="Calibri" w:cs="Calibri"/>
          <w:i w:val="0"/>
          <w:color w:val="auto"/>
        </w:rPr>
        <w:t xml:space="preserve"> teria um conceito mais próximo de Custo Efetivo Total (CET), podendo </w:t>
      </w:r>
      <w:r w:rsidR="00A01B02" w:rsidRPr="4F5FE749">
        <w:rPr>
          <w:rFonts w:ascii="Calibri" w:hAnsi="Calibri" w:cs="Calibri"/>
          <w:i w:val="0"/>
          <w:color w:val="auto"/>
        </w:rPr>
        <w:t xml:space="preserve">ter </w:t>
      </w:r>
      <w:r w:rsidR="0056798B" w:rsidRPr="4F5FE749">
        <w:rPr>
          <w:rFonts w:ascii="Calibri" w:hAnsi="Calibri" w:cs="Calibri"/>
          <w:i w:val="0"/>
          <w:color w:val="auto"/>
        </w:rPr>
        <w:t>incorporado custos operacionais</w:t>
      </w:r>
      <w:r w:rsidR="00952FC1" w:rsidRPr="4F5FE749">
        <w:rPr>
          <w:rFonts w:ascii="Calibri" w:hAnsi="Calibri" w:cs="Calibri"/>
          <w:i w:val="0"/>
          <w:color w:val="auto"/>
        </w:rPr>
        <w:t xml:space="preserve">, </w:t>
      </w:r>
      <w:r w:rsidR="00C97FF0" w:rsidRPr="4F5FE749">
        <w:rPr>
          <w:rFonts w:ascii="Calibri" w:hAnsi="Calibri" w:cs="Calibri"/>
          <w:i w:val="0"/>
          <w:color w:val="auto"/>
        </w:rPr>
        <w:t>Imposto sobre Operações Financeiras (</w:t>
      </w:r>
      <w:r w:rsidR="00952FC1" w:rsidRPr="4F5FE749">
        <w:rPr>
          <w:rFonts w:ascii="Calibri" w:hAnsi="Calibri" w:cs="Calibri"/>
          <w:i w:val="0"/>
          <w:color w:val="auto"/>
        </w:rPr>
        <w:t>IOF</w:t>
      </w:r>
      <w:r w:rsidR="00C97FF0" w:rsidRPr="4F5FE749">
        <w:rPr>
          <w:rFonts w:ascii="Calibri" w:hAnsi="Calibri" w:cs="Calibri"/>
          <w:i w:val="0"/>
          <w:color w:val="auto"/>
        </w:rPr>
        <w:t>)</w:t>
      </w:r>
      <w:r w:rsidR="00A01B02" w:rsidRPr="4F5FE749">
        <w:rPr>
          <w:rFonts w:ascii="Calibri" w:hAnsi="Calibri" w:cs="Calibri"/>
          <w:i w:val="0"/>
          <w:color w:val="auto"/>
        </w:rPr>
        <w:t xml:space="preserve">, </w:t>
      </w:r>
      <w:r w:rsidR="00C97FF0" w:rsidRPr="4F5FE749">
        <w:rPr>
          <w:rFonts w:ascii="Calibri" w:hAnsi="Calibri" w:cs="Calibri"/>
          <w:i w:val="0"/>
          <w:color w:val="auto"/>
        </w:rPr>
        <w:t>d</w:t>
      </w:r>
      <w:r w:rsidR="00952FC1" w:rsidRPr="4F5FE749">
        <w:rPr>
          <w:rFonts w:ascii="Calibri" w:hAnsi="Calibri" w:cs="Calibri"/>
          <w:i w:val="0"/>
          <w:color w:val="auto"/>
        </w:rPr>
        <w:t>entre outros.</w:t>
      </w:r>
      <w:r w:rsidR="00132CC9" w:rsidRPr="4F5FE749">
        <w:rPr>
          <w:rFonts w:ascii="Calibri" w:hAnsi="Calibri" w:cs="Calibri"/>
          <w:i w:val="0"/>
          <w:color w:val="auto"/>
        </w:rPr>
        <w:t xml:space="preserve"> O </w:t>
      </w:r>
      <w:r w:rsidR="00132CC9" w:rsidRPr="4F5FE749">
        <w:rPr>
          <w:rFonts w:ascii="Calibri" w:hAnsi="Calibri" w:cs="Calibri"/>
          <w:b/>
          <w:bCs/>
          <w:i w:val="0"/>
          <w:color w:val="auto"/>
        </w:rPr>
        <w:t>Sr. Benedito Adalberto Brunca</w:t>
      </w:r>
      <w:r w:rsidR="00132CC9" w:rsidRPr="4F5FE749">
        <w:rPr>
          <w:rFonts w:ascii="Calibri" w:hAnsi="Calibri" w:cs="Calibri"/>
          <w:i w:val="0"/>
          <w:color w:val="auto"/>
        </w:rPr>
        <w:t xml:space="preserve"> acrescentou que a forma de captação dessa informação não </w:t>
      </w:r>
      <w:r w:rsidR="00DA1D6A" w:rsidRPr="4F5FE749">
        <w:rPr>
          <w:rFonts w:ascii="Calibri" w:hAnsi="Calibri" w:cs="Calibri"/>
          <w:i w:val="0"/>
          <w:color w:val="auto"/>
        </w:rPr>
        <w:t>era</w:t>
      </w:r>
      <w:r w:rsidR="00132CC9" w:rsidRPr="4F5FE749">
        <w:rPr>
          <w:rFonts w:ascii="Calibri" w:hAnsi="Calibri" w:cs="Calibri"/>
          <w:i w:val="0"/>
          <w:color w:val="auto"/>
        </w:rPr>
        <w:t xml:space="preserve"> dado administrativo</w:t>
      </w:r>
      <w:r w:rsidR="00530120" w:rsidRPr="4F5FE749">
        <w:rPr>
          <w:rFonts w:ascii="Calibri" w:hAnsi="Calibri" w:cs="Calibri"/>
          <w:i w:val="0"/>
          <w:color w:val="auto"/>
        </w:rPr>
        <w:t xml:space="preserve"> d</w:t>
      </w:r>
      <w:r w:rsidR="005E2D52" w:rsidRPr="4F5FE749">
        <w:rPr>
          <w:rFonts w:ascii="Calibri" w:hAnsi="Calibri" w:cs="Calibri"/>
          <w:i w:val="0"/>
          <w:color w:val="auto"/>
        </w:rPr>
        <w:t>o INSS</w:t>
      </w:r>
      <w:r w:rsidR="00DA1D6A" w:rsidRPr="4F5FE749">
        <w:rPr>
          <w:rFonts w:ascii="Calibri" w:hAnsi="Calibri" w:cs="Calibri"/>
          <w:i w:val="0"/>
          <w:color w:val="auto"/>
        </w:rPr>
        <w:t>,</w:t>
      </w:r>
      <w:r w:rsidR="00F038E0" w:rsidRPr="4F5FE749">
        <w:rPr>
          <w:rFonts w:ascii="Calibri" w:hAnsi="Calibri" w:cs="Calibri"/>
          <w:i w:val="0"/>
          <w:color w:val="auto"/>
        </w:rPr>
        <w:t xml:space="preserve"> </w:t>
      </w:r>
      <w:r w:rsidR="0098178A" w:rsidRPr="4F5FE749">
        <w:rPr>
          <w:rFonts w:ascii="Calibri" w:hAnsi="Calibri" w:cs="Calibri"/>
          <w:i w:val="0"/>
          <w:color w:val="auto"/>
        </w:rPr>
        <w:t>demandadas a partir das de</w:t>
      </w:r>
      <w:r w:rsidR="004428C5" w:rsidRPr="4F5FE749">
        <w:rPr>
          <w:rFonts w:ascii="Calibri" w:hAnsi="Calibri" w:cs="Calibri"/>
          <w:i w:val="0"/>
          <w:color w:val="auto"/>
        </w:rPr>
        <w:t>l</w:t>
      </w:r>
      <w:r w:rsidR="0098178A" w:rsidRPr="4F5FE749">
        <w:rPr>
          <w:rFonts w:ascii="Calibri" w:hAnsi="Calibri" w:cs="Calibri"/>
          <w:i w:val="0"/>
          <w:color w:val="auto"/>
        </w:rPr>
        <w:t>iberações do Conselho,</w:t>
      </w:r>
      <w:r w:rsidR="00DA1D6A" w:rsidRPr="4F5FE749">
        <w:rPr>
          <w:rFonts w:ascii="Calibri" w:hAnsi="Calibri" w:cs="Calibri"/>
          <w:i w:val="0"/>
          <w:color w:val="auto"/>
        </w:rPr>
        <w:t xml:space="preserve"> </w:t>
      </w:r>
      <w:r w:rsidR="00F71EBA" w:rsidRPr="4F5FE749">
        <w:rPr>
          <w:rFonts w:asciiTheme="minorHAnsi" w:hAnsiTheme="minorHAnsi" w:cstheme="minorBidi"/>
          <w:i w:val="0"/>
        </w:rPr>
        <w:t>mas</w:t>
      </w:r>
      <w:r w:rsidR="00F71EBA" w:rsidRPr="00D8135C">
        <w:rPr>
          <w:rFonts w:asciiTheme="minorHAnsi" w:hAnsiTheme="minorHAnsi" w:cstheme="minorBidi"/>
          <w:i w:val="0"/>
        </w:rPr>
        <w:t xml:space="preserve"> uma informação geral fornecida </w:t>
      </w:r>
      <w:r w:rsidR="00F71EBA" w:rsidRPr="4F5FE749">
        <w:rPr>
          <w:rFonts w:asciiTheme="minorHAnsi" w:hAnsiTheme="minorHAnsi" w:cstheme="minorBidi"/>
          <w:i w:val="0"/>
        </w:rPr>
        <w:t>pelo referido</w:t>
      </w:r>
      <w:r w:rsidR="00F71EBA" w:rsidRPr="00D8135C">
        <w:rPr>
          <w:rFonts w:asciiTheme="minorHAnsi" w:hAnsiTheme="minorHAnsi" w:cstheme="minorBidi"/>
          <w:i w:val="0"/>
        </w:rPr>
        <w:t xml:space="preserve"> </w:t>
      </w:r>
      <w:r w:rsidR="00F71EBA" w:rsidRPr="4F5FE749">
        <w:rPr>
          <w:rFonts w:asciiTheme="minorHAnsi" w:hAnsiTheme="minorHAnsi" w:cstheme="minorBidi"/>
          <w:i w:val="0"/>
        </w:rPr>
        <w:t>D</w:t>
      </w:r>
      <w:r w:rsidR="00F71EBA" w:rsidRPr="00D8135C">
        <w:rPr>
          <w:rFonts w:asciiTheme="minorHAnsi" w:hAnsiTheme="minorHAnsi" w:cstheme="minorBidi"/>
          <w:i w:val="0"/>
        </w:rPr>
        <w:t>ocument</w:t>
      </w:r>
      <w:r w:rsidR="00F71EBA" w:rsidRPr="4F5FE749">
        <w:rPr>
          <w:rFonts w:asciiTheme="minorHAnsi" w:hAnsiTheme="minorHAnsi" w:cstheme="minorBidi"/>
          <w:i w:val="0"/>
        </w:rPr>
        <w:t xml:space="preserve">o </w:t>
      </w:r>
      <w:r w:rsidR="00F71EBA" w:rsidRPr="00D8135C">
        <w:rPr>
          <w:rFonts w:asciiTheme="minorHAnsi" w:hAnsiTheme="minorHAnsi" w:cstheme="minorBidi"/>
          <w:i w:val="0"/>
        </w:rPr>
        <w:t xml:space="preserve">3050, que as instituições </w:t>
      </w:r>
      <w:r w:rsidR="00F71EBA" w:rsidRPr="4F5FE749">
        <w:rPr>
          <w:rFonts w:asciiTheme="minorHAnsi" w:hAnsiTheme="minorHAnsi" w:cstheme="minorBidi"/>
          <w:i w:val="0"/>
        </w:rPr>
        <w:t>financeiras fornece</w:t>
      </w:r>
      <w:r w:rsidR="00292F88" w:rsidRPr="4F5FE749">
        <w:rPr>
          <w:rFonts w:asciiTheme="minorHAnsi" w:hAnsiTheme="minorHAnsi" w:cstheme="minorBidi"/>
          <w:i w:val="0"/>
        </w:rPr>
        <w:t>m</w:t>
      </w:r>
      <w:r w:rsidR="00F71EBA" w:rsidRPr="00D8135C">
        <w:rPr>
          <w:rFonts w:asciiTheme="minorHAnsi" w:hAnsiTheme="minorHAnsi" w:cstheme="minorBidi"/>
          <w:i w:val="0"/>
        </w:rPr>
        <w:t xml:space="preserve"> não só do consignado INSS, mas de todas as operações de crédito</w:t>
      </w:r>
      <w:r w:rsidR="0044395B" w:rsidRPr="4F5FE749">
        <w:rPr>
          <w:rFonts w:ascii="Calibri" w:hAnsi="Calibri" w:cs="Calibri"/>
          <w:i w:val="0"/>
          <w:color w:val="auto"/>
        </w:rPr>
        <w:t>.</w:t>
      </w:r>
      <w:r w:rsidR="00E26E04" w:rsidRPr="4F5FE749">
        <w:rPr>
          <w:rFonts w:ascii="Calibri" w:hAnsi="Calibri" w:cs="Calibri"/>
          <w:i w:val="0"/>
          <w:color w:val="auto"/>
        </w:rPr>
        <w:t xml:space="preserve"> Discorreu que teriam que verificar a taxa dessas IFs </w:t>
      </w:r>
      <w:r w:rsidR="00400F63" w:rsidRPr="4F5FE749">
        <w:rPr>
          <w:rFonts w:ascii="Calibri" w:hAnsi="Calibri" w:cs="Calibri"/>
          <w:i w:val="0"/>
          <w:color w:val="auto"/>
        </w:rPr>
        <w:t>por meio das operações individuais que o INSS e a DATAPREV estavam controlando</w:t>
      </w:r>
      <w:r w:rsidR="00F038E0" w:rsidRPr="4F5FE749">
        <w:rPr>
          <w:rFonts w:ascii="Calibri" w:hAnsi="Calibri" w:cs="Calibri"/>
          <w:i w:val="0"/>
          <w:color w:val="auto"/>
        </w:rPr>
        <w:t>,</w:t>
      </w:r>
      <w:r w:rsidR="00400F63" w:rsidRPr="4F5FE749">
        <w:rPr>
          <w:rFonts w:ascii="Calibri" w:hAnsi="Calibri" w:cs="Calibri"/>
          <w:i w:val="0"/>
          <w:color w:val="auto"/>
        </w:rPr>
        <w:t xml:space="preserve"> para aferir se estavam cumpri</w:t>
      </w:r>
      <w:r w:rsidR="0060414C" w:rsidRPr="4F5FE749">
        <w:rPr>
          <w:rFonts w:ascii="Calibri" w:hAnsi="Calibri" w:cs="Calibri"/>
          <w:i w:val="0"/>
          <w:color w:val="auto"/>
        </w:rPr>
        <w:t>ndo a taxa máxima estabelecida.</w:t>
      </w:r>
      <w:r w:rsidR="00154598" w:rsidRPr="4F5FE749">
        <w:rPr>
          <w:rFonts w:ascii="Calibri" w:hAnsi="Calibri" w:cs="Calibri"/>
          <w:i w:val="0"/>
          <w:color w:val="auto"/>
        </w:rPr>
        <w:t xml:space="preserve"> Continuando a apresentação, o </w:t>
      </w:r>
      <w:r w:rsidR="00154598" w:rsidRPr="4F5FE749">
        <w:rPr>
          <w:rFonts w:ascii="Calibri" w:hAnsi="Calibri" w:cs="Calibri"/>
          <w:b/>
          <w:bCs/>
          <w:i w:val="0"/>
          <w:color w:val="auto"/>
        </w:rPr>
        <w:t>Sr. Vinicius Simmer</w:t>
      </w:r>
      <w:r w:rsidR="00154598" w:rsidRPr="4F5FE749">
        <w:rPr>
          <w:rFonts w:ascii="Calibri" w:hAnsi="Calibri" w:cs="Calibri"/>
          <w:i w:val="0"/>
          <w:color w:val="auto"/>
        </w:rPr>
        <w:t xml:space="preserve"> </w:t>
      </w:r>
      <w:r w:rsidR="00AD21E4" w:rsidRPr="4F5FE749">
        <w:rPr>
          <w:rFonts w:ascii="Calibri" w:hAnsi="Calibri" w:cs="Calibri"/>
          <w:i w:val="0"/>
          <w:color w:val="auto"/>
        </w:rPr>
        <w:t>exibiu gráfico com a taxa de juros média</w:t>
      </w:r>
      <w:r w:rsidR="00995B87" w:rsidRPr="4F5FE749">
        <w:rPr>
          <w:rFonts w:ascii="Calibri" w:hAnsi="Calibri" w:cs="Calibri"/>
          <w:i w:val="0"/>
          <w:color w:val="auto"/>
        </w:rPr>
        <w:t xml:space="preserve"> de todas as IFs, </w:t>
      </w:r>
      <w:r w:rsidR="005A6650" w:rsidRPr="4F5FE749">
        <w:rPr>
          <w:rFonts w:ascii="Calibri" w:hAnsi="Calibri" w:cs="Calibri"/>
          <w:i w:val="0"/>
          <w:color w:val="auto"/>
        </w:rPr>
        <w:t>salientando que a taxa média do consignado INSS estava em</w:t>
      </w:r>
      <w:r w:rsidR="00727BE9" w:rsidRPr="4F5FE749">
        <w:rPr>
          <w:rFonts w:ascii="Calibri" w:hAnsi="Calibri" w:cs="Calibri"/>
          <w:i w:val="0"/>
          <w:color w:val="auto"/>
        </w:rPr>
        <w:t xml:space="preserve"> 2,06% em janeiro/2023 e passou para</w:t>
      </w:r>
      <w:r w:rsidR="005A6650" w:rsidRPr="4F5FE749">
        <w:rPr>
          <w:rFonts w:ascii="Calibri" w:hAnsi="Calibri" w:cs="Calibri"/>
          <w:i w:val="0"/>
          <w:color w:val="auto"/>
        </w:rPr>
        <w:t xml:space="preserve"> 1,91%</w:t>
      </w:r>
      <w:r w:rsidR="001D4A8F" w:rsidRPr="4F5FE749">
        <w:rPr>
          <w:rFonts w:ascii="Calibri" w:hAnsi="Calibri" w:cs="Calibri"/>
          <w:i w:val="0"/>
          <w:color w:val="auto"/>
        </w:rPr>
        <w:t xml:space="preserve"> em abril/2023, aproximando da taxa do consignado público</w:t>
      </w:r>
      <w:ins w:id="59" w:author="Windows10" w:date="2024-03-07T00:28:00Z">
        <w:r w:rsidR="00DA6746">
          <w:rPr>
            <w:rFonts w:ascii="Calibri" w:hAnsi="Calibri" w:cs="Calibri"/>
            <w:i w:val="0"/>
            <w:color w:val="auto"/>
          </w:rPr>
          <w:t>,</w:t>
        </w:r>
      </w:ins>
      <w:r w:rsidR="001D4A8F" w:rsidRPr="4F5FE749">
        <w:rPr>
          <w:rFonts w:ascii="Calibri" w:hAnsi="Calibri" w:cs="Calibri"/>
          <w:i w:val="0"/>
          <w:color w:val="auto"/>
        </w:rPr>
        <w:t xml:space="preserve"> de 1,85%.</w:t>
      </w:r>
      <w:r w:rsidR="00252378" w:rsidRPr="4F5FE749">
        <w:rPr>
          <w:rFonts w:ascii="Calibri" w:hAnsi="Calibri" w:cs="Calibri"/>
          <w:i w:val="0"/>
          <w:color w:val="auto"/>
        </w:rPr>
        <w:t xml:space="preserve"> Asseverou que </w:t>
      </w:r>
      <w:r w:rsidR="00901142" w:rsidRPr="4F5FE749">
        <w:rPr>
          <w:rFonts w:ascii="Calibri" w:hAnsi="Calibri" w:cs="Calibri"/>
          <w:i w:val="0"/>
          <w:color w:val="auto"/>
        </w:rPr>
        <w:t xml:space="preserve">a variação nas </w:t>
      </w:r>
      <w:r w:rsidR="00901142" w:rsidRPr="00D8135C">
        <w:rPr>
          <w:rFonts w:asciiTheme="minorHAnsi" w:hAnsiTheme="minorHAnsi" w:cstheme="minorBidi"/>
          <w:i w:val="0"/>
        </w:rPr>
        <w:t>taxas de juros se deve a uma série de fatores, como a característica da operação, o valor, o prazo, o perfil do cliente.</w:t>
      </w:r>
      <w:r w:rsidR="006D7C28" w:rsidRPr="4F5FE749">
        <w:rPr>
          <w:rFonts w:ascii="Calibri" w:hAnsi="Calibri" w:cs="Calibri"/>
          <w:i w:val="0"/>
          <w:color w:val="auto"/>
        </w:rPr>
        <w:t xml:space="preserve"> O </w:t>
      </w:r>
      <w:r w:rsidR="006D7C28" w:rsidRPr="4F5FE749">
        <w:rPr>
          <w:rFonts w:ascii="Calibri" w:hAnsi="Calibri" w:cs="Calibri"/>
          <w:b/>
          <w:bCs/>
          <w:i w:val="0"/>
          <w:color w:val="auto"/>
        </w:rPr>
        <w:t>Sr. Paulo Pinto</w:t>
      </w:r>
      <w:r w:rsidR="006D7C28" w:rsidRPr="4F5FE749">
        <w:rPr>
          <w:rFonts w:ascii="Calibri" w:hAnsi="Calibri" w:cs="Calibri"/>
          <w:i w:val="0"/>
          <w:color w:val="auto"/>
        </w:rPr>
        <w:t xml:space="preserve"> </w:t>
      </w:r>
      <w:r w:rsidR="00FD155E" w:rsidRPr="4F5FE749">
        <w:rPr>
          <w:rFonts w:ascii="Calibri" w:hAnsi="Calibri" w:cs="Calibri"/>
          <w:i w:val="0"/>
          <w:color w:val="auto"/>
        </w:rPr>
        <w:t>questionou se era</w:t>
      </w:r>
      <w:r w:rsidR="00FD6C47" w:rsidRPr="4F5FE749">
        <w:rPr>
          <w:rFonts w:ascii="Calibri" w:hAnsi="Calibri" w:cs="Calibri"/>
          <w:i w:val="0"/>
          <w:color w:val="auto"/>
        </w:rPr>
        <w:t>m</w:t>
      </w:r>
      <w:r w:rsidR="00FD155E" w:rsidRPr="4F5FE749">
        <w:rPr>
          <w:rFonts w:ascii="Calibri" w:hAnsi="Calibri" w:cs="Calibri"/>
          <w:i w:val="0"/>
          <w:color w:val="auto"/>
        </w:rPr>
        <w:t xml:space="preserve"> desconsidera</w:t>
      </w:r>
      <w:r w:rsidR="00FD6C47" w:rsidRPr="4F5FE749">
        <w:rPr>
          <w:rFonts w:ascii="Calibri" w:hAnsi="Calibri" w:cs="Calibri"/>
          <w:i w:val="0"/>
          <w:color w:val="auto"/>
        </w:rPr>
        <w:t>da</w:t>
      </w:r>
      <w:r w:rsidR="00FD155E" w:rsidRPr="4F5FE749">
        <w:rPr>
          <w:rFonts w:ascii="Calibri" w:hAnsi="Calibri" w:cs="Calibri"/>
          <w:i w:val="0"/>
          <w:color w:val="auto"/>
        </w:rPr>
        <w:t xml:space="preserve">s as taxas fora do parâmetro, as quais poderiam distorcer a realidade da </w:t>
      </w:r>
      <w:r w:rsidR="003F687F" w:rsidRPr="4F5FE749">
        <w:rPr>
          <w:rFonts w:ascii="Calibri" w:hAnsi="Calibri" w:cs="Calibri"/>
          <w:i w:val="0"/>
          <w:color w:val="auto"/>
        </w:rPr>
        <w:t xml:space="preserve">taxa </w:t>
      </w:r>
      <w:r w:rsidR="00FD155E" w:rsidRPr="4F5FE749">
        <w:rPr>
          <w:rFonts w:ascii="Calibri" w:hAnsi="Calibri" w:cs="Calibri"/>
          <w:i w:val="0"/>
          <w:color w:val="auto"/>
        </w:rPr>
        <w:t>médi</w:t>
      </w:r>
      <w:r w:rsidR="003F687F" w:rsidRPr="4F5FE749">
        <w:rPr>
          <w:rFonts w:ascii="Calibri" w:hAnsi="Calibri" w:cs="Calibri"/>
          <w:i w:val="0"/>
          <w:color w:val="auto"/>
        </w:rPr>
        <w:t xml:space="preserve">a. O </w:t>
      </w:r>
      <w:r w:rsidR="003F687F" w:rsidRPr="4F5FE749">
        <w:rPr>
          <w:rFonts w:ascii="Calibri" w:hAnsi="Calibri" w:cs="Calibri"/>
          <w:b/>
          <w:bCs/>
          <w:i w:val="0"/>
          <w:color w:val="auto"/>
        </w:rPr>
        <w:t>Sr. Vinicius Simmer</w:t>
      </w:r>
      <w:r w:rsidR="003F687F" w:rsidRPr="4F5FE749">
        <w:rPr>
          <w:rFonts w:ascii="Calibri" w:hAnsi="Calibri" w:cs="Calibri"/>
          <w:i w:val="0"/>
          <w:color w:val="auto"/>
        </w:rPr>
        <w:t>, em resposta, esclareceu que não era desconsiderad</w:t>
      </w:r>
      <w:r w:rsidR="006B1497" w:rsidRPr="4F5FE749">
        <w:rPr>
          <w:rFonts w:ascii="Calibri" w:hAnsi="Calibri" w:cs="Calibri"/>
          <w:i w:val="0"/>
          <w:color w:val="auto"/>
        </w:rPr>
        <w:t>o</w:t>
      </w:r>
      <w:r w:rsidR="00FD157E" w:rsidRPr="4F5FE749">
        <w:rPr>
          <w:rFonts w:ascii="Calibri" w:hAnsi="Calibri" w:cs="Calibri"/>
          <w:i w:val="0"/>
          <w:color w:val="auto"/>
        </w:rPr>
        <w:t xml:space="preserve"> esse tipo de taxa</w:t>
      </w:r>
      <w:r w:rsidR="006B1497" w:rsidRPr="4F5FE749">
        <w:rPr>
          <w:rFonts w:ascii="Calibri" w:hAnsi="Calibri" w:cs="Calibri"/>
          <w:i w:val="0"/>
          <w:color w:val="auto"/>
        </w:rPr>
        <w:t xml:space="preserve"> e que a informação do gráfico era agregada</w:t>
      </w:r>
      <w:r w:rsidR="00EB7F5A" w:rsidRPr="4F5FE749">
        <w:rPr>
          <w:rFonts w:ascii="Calibri" w:hAnsi="Calibri" w:cs="Calibri"/>
          <w:i w:val="0"/>
          <w:color w:val="auto"/>
        </w:rPr>
        <w:t xml:space="preserve"> e</w:t>
      </w:r>
      <w:r w:rsidR="00614B37" w:rsidRPr="4F5FE749">
        <w:rPr>
          <w:rFonts w:ascii="Calibri" w:hAnsi="Calibri" w:cs="Calibri"/>
          <w:i w:val="0"/>
          <w:color w:val="auto"/>
        </w:rPr>
        <w:t xml:space="preserve"> informada pela IF. Retomando a apresentação, </w:t>
      </w:r>
      <w:r w:rsidR="00B30526" w:rsidRPr="4F5FE749">
        <w:rPr>
          <w:rFonts w:ascii="Calibri" w:hAnsi="Calibri" w:cs="Calibri"/>
          <w:i w:val="0"/>
          <w:color w:val="auto"/>
        </w:rPr>
        <w:t xml:space="preserve">discorreu que </w:t>
      </w:r>
      <w:r w:rsidR="00AA0876" w:rsidRPr="4F5FE749">
        <w:rPr>
          <w:rFonts w:ascii="Calibri" w:hAnsi="Calibri" w:cs="Calibri"/>
          <w:i w:val="0"/>
          <w:color w:val="auto"/>
        </w:rPr>
        <w:t>fora incluído o DI futuro de cinco anos</w:t>
      </w:r>
      <w:r w:rsidR="0087008F" w:rsidRPr="4F5FE749">
        <w:rPr>
          <w:rFonts w:ascii="Calibri" w:hAnsi="Calibri" w:cs="Calibri"/>
          <w:i w:val="0"/>
          <w:color w:val="auto"/>
        </w:rPr>
        <w:t>,</w:t>
      </w:r>
      <w:r w:rsidR="0048381C" w:rsidRPr="4F5FE749">
        <w:rPr>
          <w:rFonts w:ascii="Calibri" w:hAnsi="Calibri" w:cs="Calibri"/>
          <w:i w:val="0"/>
          <w:color w:val="auto"/>
        </w:rPr>
        <w:t xml:space="preserve"> que seria uma referência de custo de captação e para precificação das operações</w:t>
      </w:r>
      <w:r w:rsidR="0087008F" w:rsidRPr="4F5FE749">
        <w:rPr>
          <w:rFonts w:ascii="Calibri" w:hAnsi="Calibri" w:cs="Calibri"/>
          <w:i w:val="0"/>
          <w:color w:val="auto"/>
        </w:rPr>
        <w:t>, o qual</w:t>
      </w:r>
      <w:r w:rsidR="0052211D" w:rsidRPr="4F5FE749">
        <w:rPr>
          <w:rFonts w:ascii="Calibri" w:hAnsi="Calibri" w:cs="Calibri"/>
          <w:i w:val="0"/>
          <w:color w:val="auto"/>
        </w:rPr>
        <w:t xml:space="preserve"> </w:t>
      </w:r>
      <w:r w:rsidR="00AB729A" w:rsidRPr="4F5FE749">
        <w:rPr>
          <w:rFonts w:ascii="Calibri" w:hAnsi="Calibri" w:cs="Calibri"/>
          <w:i w:val="0"/>
          <w:color w:val="auto"/>
        </w:rPr>
        <w:t xml:space="preserve">teve pequena redução, demonstrando </w:t>
      </w:r>
      <w:r w:rsidR="000B0D4A" w:rsidRPr="4F5FE749">
        <w:rPr>
          <w:rFonts w:ascii="Calibri" w:hAnsi="Calibri" w:cs="Calibri"/>
          <w:i w:val="0"/>
          <w:color w:val="auto"/>
        </w:rPr>
        <w:t xml:space="preserve">que </w:t>
      </w:r>
      <w:r w:rsidR="008B069F" w:rsidRPr="4F5FE749">
        <w:rPr>
          <w:rFonts w:ascii="Calibri" w:hAnsi="Calibri" w:cs="Calibri"/>
          <w:i w:val="0"/>
          <w:color w:val="auto"/>
        </w:rPr>
        <w:t xml:space="preserve">houve atenuação dos impactos na margem da operação. Exibiu gráfico comparativo </w:t>
      </w:r>
      <w:r w:rsidR="006C603D" w:rsidRPr="4F5FE749">
        <w:rPr>
          <w:rFonts w:ascii="Calibri" w:hAnsi="Calibri" w:cs="Calibri"/>
          <w:i w:val="0"/>
          <w:color w:val="auto"/>
        </w:rPr>
        <w:t>entre o consignado do INSS e as demais modalidades de crédito para pessoa física</w:t>
      </w:r>
      <w:r w:rsidR="00703C0C" w:rsidRPr="4F5FE749">
        <w:rPr>
          <w:rFonts w:ascii="Calibri" w:hAnsi="Calibri" w:cs="Calibri"/>
          <w:i w:val="0"/>
          <w:color w:val="auto"/>
        </w:rPr>
        <w:t>, o qual evidenciava o patamar mais baixo d</w:t>
      </w:r>
      <w:r w:rsidR="009A6658" w:rsidRPr="4F5FE749">
        <w:rPr>
          <w:rFonts w:ascii="Calibri" w:hAnsi="Calibri" w:cs="Calibri"/>
          <w:i w:val="0"/>
          <w:color w:val="auto"/>
        </w:rPr>
        <w:t>as taxas do</w:t>
      </w:r>
      <w:r w:rsidR="00703C0C" w:rsidRPr="4F5FE749">
        <w:rPr>
          <w:rFonts w:ascii="Calibri" w:hAnsi="Calibri" w:cs="Calibri"/>
          <w:i w:val="0"/>
          <w:color w:val="auto"/>
        </w:rPr>
        <w:t xml:space="preserve"> consignado do INSS</w:t>
      </w:r>
      <w:r w:rsidR="009D4222" w:rsidRPr="4F5FE749">
        <w:rPr>
          <w:rFonts w:ascii="Calibri" w:hAnsi="Calibri" w:cs="Calibri"/>
          <w:i w:val="0"/>
          <w:color w:val="auto"/>
        </w:rPr>
        <w:t>. Exibiu</w:t>
      </w:r>
      <w:ins w:id="60" w:author="Windows10" w:date="2024-03-07T00:30:00Z">
        <w:r w:rsidR="00DA6746">
          <w:rPr>
            <w:rFonts w:ascii="Calibri" w:hAnsi="Calibri" w:cs="Calibri"/>
            <w:i w:val="0"/>
            <w:color w:val="auto"/>
          </w:rPr>
          <w:t>,</w:t>
        </w:r>
      </w:ins>
      <w:r w:rsidR="009D4222" w:rsidRPr="4F5FE749">
        <w:rPr>
          <w:rFonts w:ascii="Calibri" w:hAnsi="Calibri" w:cs="Calibri"/>
          <w:i w:val="0"/>
          <w:color w:val="auto"/>
        </w:rPr>
        <w:t xml:space="preserve"> também</w:t>
      </w:r>
      <w:ins w:id="61" w:author="Windows10" w:date="2024-03-07T00:30:00Z">
        <w:r w:rsidR="00DA6746">
          <w:rPr>
            <w:rFonts w:ascii="Calibri" w:hAnsi="Calibri" w:cs="Calibri"/>
            <w:i w:val="0"/>
            <w:color w:val="auto"/>
          </w:rPr>
          <w:t>,</w:t>
        </w:r>
      </w:ins>
      <w:r w:rsidR="00072FBC" w:rsidRPr="4F5FE749">
        <w:rPr>
          <w:rFonts w:ascii="Calibri" w:hAnsi="Calibri" w:cs="Calibri"/>
          <w:i w:val="0"/>
          <w:color w:val="auto"/>
        </w:rPr>
        <w:t xml:space="preserve"> </w:t>
      </w:r>
      <w:r w:rsidR="00072FBC" w:rsidRPr="4F5FE749">
        <w:rPr>
          <w:rFonts w:ascii="Calibri" w:hAnsi="Calibri" w:cs="Calibri"/>
          <w:i w:val="0"/>
          <w:color w:val="auto"/>
        </w:rPr>
        <w:lastRenderedPageBreak/>
        <w:t>gráfico com a dispersão</w:t>
      </w:r>
      <w:r w:rsidR="00E30EE2" w:rsidRPr="4F5FE749">
        <w:rPr>
          <w:rFonts w:ascii="Calibri" w:hAnsi="Calibri" w:cs="Calibri"/>
          <w:i w:val="0"/>
          <w:color w:val="auto"/>
        </w:rPr>
        <w:t xml:space="preserve"> das taxas de juros contratadas por IF</w:t>
      </w:r>
      <w:r w:rsidR="00136126" w:rsidRPr="4F5FE749">
        <w:rPr>
          <w:rFonts w:ascii="Calibri" w:hAnsi="Calibri" w:cs="Calibri"/>
          <w:i w:val="0"/>
          <w:color w:val="auto"/>
        </w:rPr>
        <w:t xml:space="preserve"> no mês de abril/2023, no qual se p</w:t>
      </w:r>
      <w:r w:rsidR="00FD6C47" w:rsidRPr="4F5FE749">
        <w:rPr>
          <w:rFonts w:ascii="Calibri" w:hAnsi="Calibri" w:cs="Calibri"/>
          <w:i w:val="0"/>
          <w:color w:val="auto"/>
        </w:rPr>
        <w:t>ô</w:t>
      </w:r>
      <w:r w:rsidR="00136126" w:rsidRPr="4F5FE749">
        <w:rPr>
          <w:rFonts w:ascii="Calibri" w:hAnsi="Calibri" w:cs="Calibri"/>
          <w:i w:val="0"/>
          <w:color w:val="auto"/>
        </w:rPr>
        <w:t>de perceber a existência de dispersão nas taxas operadas</w:t>
      </w:r>
      <w:r w:rsidR="00A61644" w:rsidRPr="4F5FE749">
        <w:rPr>
          <w:rFonts w:ascii="Calibri" w:hAnsi="Calibri" w:cs="Calibri"/>
          <w:i w:val="0"/>
          <w:color w:val="auto"/>
        </w:rPr>
        <w:t>. E</w:t>
      </w:r>
      <w:r w:rsidR="007C52D5" w:rsidRPr="4F5FE749">
        <w:rPr>
          <w:rFonts w:ascii="Calibri" w:hAnsi="Calibri" w:cs="Calibri"/>
          <w:i w:val="0"/>
          <w:color w:val="auto"/>
        </w:rPr>
        <w:t>xplicou que os dados desse gráfico tinha</w:t>
      </w:r>
      <w:r w:rsidR="00804F39" w:rsidRPr="4F5FE749">
        <w:rPr>
          <w:rFonts w:ascii="Calibri" w:hAnsi="Calibri" w:cs="Calibri"/>
          <w:i w:val="0"/>
          <w:color w:val="auto"/>
        </w:rPr>
        <w:t>m</w:t>
      </w:r>
      <w:r w:rsidR="007C52D5" w:rsidRPr="4F5FE749">
        <w:rPr>
          <w:rFonts w:ascii="Calibri" w:hAnsi="Calibri" w:cs="Calibri"/>
          <w:i w:val="0"/>
          <w:color w:val="auto"/>
        </w:rPr>
        <w:t xml:space="preserve"> fonte diferente dos apresentad</w:t>
      </w:r>
      <w:r w:rsidR="00804F39" w:rsidRPr="4F5FE749">
        <w:rPr>
          <w:rFonts w:ascii="Calibri" w:hAnsi="Calibri" w:cs="Calibri"/>
          <w:i w:val="0"/>
          <w:color w:val="auto"/>
        </w:rPr>
        <w:t>os anteriormente</w:t>
      </w:r>
      <w:r w:rsidR="00724E40" w:rsidRPr="4F5FE749">
        <w:rPr>
          <w:rFonts w:ascii="Calibri" w:hAnsi="Calibri" w:cs="Calibri"/>
          <w:i w:val="0"/>
          <w:color w:val="auto"/>
        </w:rPr>
        <w:t xml:space="preserve"> e </w:t>
      </w:r>
      <w:r w:rsidR="00A61644" w:rsidRPr="4F5FE749">
        <w:rPr>
          <w:rFonts w:ascii="Calibri" w:hAnsi="Calibri" w:cs="Calibri"/>
          <w:i w:val="0"/>
          <w:color w:val="auto"/>
        </w:rPr>
        <w:t>que era granula</w:t>
      </w:r>
      <w:r w:rsidR="00441225" w:rsidRPr="4F5FE749">
        <w:rPr>
          <w:rFonts w:ascii="Calibri" w:hAnsi="Calibri" w:cs="Calibri"/>
          <w:i w:val="0"/>
          <w:color w:val="auto"/>
        </w:rPr>
        <w:t>r por operação e poderia estar mais sensível à qualidade da</w:t>
      </w:r>
      <w:r w:rsidR="00FD6C47" w:rsidRPr="4F5FE749">
        <w:rPr>
          <w:rFonts w:ascii="Calibri" w:hAnsi="Calibri" w:cs="Calibri"/>
          <w:i w:val="0"/>
          <w:color w:val="auto"/>
        </w:rPr>
        <w:t>s</w:t>
      </w:r>
      <w:r w:rsidR="00441225" w:rsidRPr="4F5FE749">
        <w:rPr>
          <w:rFonts w:ascii="Calibri" w:hAnsi="Calibri" w:cs="Calibri"/>
          <w:i w:val="0"/>
          <w:color w:val="auto"/>
        </w:rPr>
        <w:t xml:space="preserve"> informações</w:t>
      </w:r>
      <w:r w:rsidR="003E703E" w:rsidRPr="4F5FE749">
        <w:rPr>
          <w:rFonts w:ascii="Calibri" w:hAnsi="Calibri" w:cs="Calibri"/>
          <w:i w:val="0"/>
          <w:color w:val="auto"/>
        </w:rPr>
        <w:t xml:space="preserve">. Por fim, demonstrou gráfico </w:t>
      </w:r>
      <w:r w:rsidR="0029436A" w:rsidRPr="4F5FE749">
        <w:rPr>
          <w:rFonts w:ascii="Calibri" w:hAnsi="Calibri" w:cs="Calibri"/>
          <w:i w:val="0"/>
          <w:color w:val="auto"/>
        </w:rPr>
        <w:t>c</w:t>
      </w:r>
      <w:r w:rsidR="003E703E" w:rsidRPr="4F5FE749">
        <w:rPr>
          <w:rFonts w:ascii="Calibri" w:hAnsi="Calibri" w:cs="Calibri"/>
          <w:i w:val="0"/>
          <w:color w:val="auto"/>
        </w:rPr>
        <w:t>om a distribuição do estoque da carte</w:t>
      </w:r>
      <w:r w:rsidR="0029436A" w:rsidRPr="4F5FE749">
        <w:rPr>
          <w:rFonts w:ascii="Calibri" w:hAnsi="Calibri" w:cs="Calibri"/>
          <w:i w:val="0"/>
          <w:color w:val="auto"/>
        </w:rPr>
        <w:t>ira e gráfico com a quantidade de contratos</w:t>
      </w:r>
      <w:r w:rsidR="003E703E" w:rsidRPr="4F5FE749">
        <w:rPr>
          <w:rFonts w:ascii="Calibri" w:hAnsi="Calibri" w:cs="Calibri"/>
          <w:i w:val="0"/>
          <w:color w:val="auto"/>
        </w:rPr>
        <w:t xml:space="preserve"> por faixas de juros </w:t>
      </w:r>
      <w:r w:rsidR="00ED1226" w:rsidRPr="4F5FE749">
        <w:rPr>
          <w:rFonts w:ascii="Calibri" w:hAnsi="Calibri" w:cs="Calibri"/>
          <w:i w:val="0"/>
          <w:color w:val="auto"/>
        </w:rPr>
        <w:t xml:space="preserve">em abril/2023, em que </w:t>
      </w:r>
      <w:r w:rsidR="00177D91" w:rsidRPr="4F5FE749">
        <w:rPr>
          <w:rFonts w:ascii="Calibri" w:hAnsi="Calibri" w:cs="Calibri"/>
          <w:i w:val="0"/>
          <w:color w:val="auto"/>
        </w:rPr>
        <w:t>se observou que</w:t>
      </w:r>
      <w:r w:rsidR="00EB57D9" w:rsidRPr="4F5FE749">
        <w:rPr>
          <w:rFonts w:ascii="Calibri" w:hAnsi="Calibri" w:cs="Calibri"/>
          <w:i w:val="0"/>
          <w:color w:val="auto"/>
        </w:rPr>
        <w:t xml:space="preserve"> a</w:t>
      </w:r>
      <w:r w:rsidR="00760512" w:rsidRPr="4F5FE749">
        <w:rPr>
          <w:rFonts w:ascii="Calibri" w:hAnsi="Calibri" w:cs="Calibri"/>
          <w:i w:val="0"/>
          <w:color w:val="auto"/>
        </w:rPr>
        <w:t>s</w:t>
      </w:r>
      <w:r w:rsidR="00EB57D9" w:rsidRPr="4F5FE749">
        <w:rPr>
          <w:rFonts w:ascii="Calibri" w:hAnsi="Calibri" w:cs="Calibri"/>
          <w:i w:val="0"/>
          <w:color w:val="auto"/>
        </w:rPr>
        <w:t xml:space="preserve"> taxas acima de 1,97% representavam 2</w:t>
      </w:r>
      <w:r w:rsidR="003270E3" w:rsidRPr="4F5FE749">
        <w:rPr>
          <w:rFonts w:ascii="Calibri" w:hAnsi="Calibri" w:cs="Calibri"/>
          <w:i w:val="0"/>
          <w:color w:val="auto"/>
        </w:rPr>
        <w:t>5</w:t>
      </w:r>
      <w:r w:rsidR="00EB57D9" w:rsidRPr="4F5FE749">
        <w:rPr>
          <w:rFonts w:ascii="Calibri" w:hAnsi="Calibri" w:cs="Calibri"/>
          <w:i w:val="0"/>
          <w:color w:val="auto"/>
        </w:rPr>
        <w:t>% da carteira e 42%</w:t>
      </w:r>
      <w:r w:rsidR="00B03B42" w:rsidRPr="4F5FE749">
        <w:rPr>
          <w:rFonts w:ascii="Calibri" w:hAnsi="Calibri" w:cs="Calibri"/>
          <w:i w:val="0"/>
          <w:color w:val="auto"/>
        </w:rPr>
        <w:t xml:space="preserve"> da quantidade de contratos.</w:t>
      </w:r>
      <w:r w:rsidR="00D877C9" w:rsidRPr="4F5FE749">
        <w:rPr>
          <w:rFonts w:ascii="Calibri" w:hAnsi="Calibri" w:cs="Calibri"/>
          <w:i w:val="0"/>
          <w:color w:val="auto"/>
        </w:rPr>
        <w:t xml:space="preserve"> Abrind</w:t>
      </w:r>
      <w:r w:rsidR="00E91C4A" w:rsidRPr="4F5FE749">
        <w:rPr>
          <w:rFonts w:ascii="Calibri" w:hAnsi="Calibri" w:cs="Calibri"/>
          <w:i w:val="0"/>
          <w:color w:val="auto"/>
        </w:rPr>
        <w:t xml:space="preserve">o aos debates, o </w:t>
      </w:r>
      <w:r w:rsidR="00E91C4A" w:rsidRPr="4F5FE749">
        <w:rPr>
          <w:rFonts w:ascii="Calibri" w:hAnsi="Calibri" w:cs="Calibri"/>
          <w:b/>
          <w:bCs/>
          <w:i w:val="0"/>
          <w:color w:val="auto"/>
        </w:rPr>
        <w:t xml:space="preserve">Sr. </w:t>
      </w:r>
      <w:r w:rsidR="00360918" w:rsidRPr="4F5FE749">
        <w:rPr>
          <w:rFonts w:ascii="Calibri" w:hAnsi="Calibri" w:cs="Calibri"/>
          <w:b/>
          <w:bCs/>
          <w:i w:val="0"/>
          <w:color w:val="auto"/>
        </w:rPr>
        <w:t>Bartolomeu França</w:t>
      </w:r>
      <w:r w:rsidR="00360918" w:rsidRPr="4F5FE749">
        <w:rPr>
          <w:rFonts w:ascii="Calibri" w:hAnsi="Calibri" w:cs="Calibri"/>
          <w:i w:val="0"/>
          <w:color w:val="auto"/>
        </w:rPr>
        <w:t xml:space="preserve"> </w:t>
      </w:r>
      <w:r w:rsidR="00E72B19" w:rsidRPr="4F5FE749">
        <w:rPr>
          <w:rFonts w:ascii="Calibri" w:hAnsi="Calibri" w:cs="Calibri"/>
          <w:i w:val="0"/>
          <w:color w:val="auto"/>
        </w:rPr>
        <w:t>ponderou que a tendência para o mercado</w:t>
      </w:r>
      <w:ins w:id="62" w:author="Windows10" w:date="2024-03-07T00:31:00Z">
        <w:r w:rsidR="00DA6746">
          <w:rPr>
            <w:rFonts w:ascii="Calibri" w:hAnsi="Calibri" w:cs="Calibri"/>
            <w:i w:val="0"/>
            <w:color w:val="auto"/>
          </w:rPr>
          <w:t>,</w:t>
        </w:r>
      </w:ins>
      <w:r w:rsidR="00E72B19" w:rsidRPr="4F5FE749">
        <w:rPr>
          <w:rFonts w:ascii="Calibri" w:hAnsi="Calibri" w:cs="Calibri"/>
          <w:i w:val="0"/>
          <w:color w:val="auto"/>
        </w:rPr>
        <w:t xml:space="preserve"> com a baixa das taxas de juros</w:t>
      </w:r>
      <w:ins w:id="63" w:author="Windows10" w:date="2024-03-07T00:31:00Z">
        <w:r w:rsidR="00DA6746">
          <w:rPr>
            <w:rFonts w:ascii="Calibri" w:hAnsi="Calibri" w:cs="Calibri"/>
            <w:i w:val="0"/>
            <w:color w:val="auto"/>
          </w:rPr>
          <w:t>,</w:t>
        </w:r>
      </w:ins>
      <w:r w:rsidR="00E72B19" w:rsidRPr="4F5FE749">
        <w:rPr>
          <w:rFonts w:ascii="Calibri" w:hAnsi="Calibri" w:cs="Calibri"/>
          <w:i w:val="0"/>
          <w:color w:val="auto"/>
        </w:rPr>
        <w:t xml:space="preserve"> é</w:t>
      </w:r>
      <w:r w:rsidR="00282E71" w:rsidRPr="4F5FE749">
        <w:rPr>
          <w:rFonts w:ascii="Calibri" w:hAnsi="Calibri" w:cs="Calibri"/>
          <w:i w:val="0"/>
          <w:color w:val="auto"/>
        </w:rPr>
        <w:t xml:space="preserve"> o aumento da portabilidade, </w:t>
      </w:r>
      <w:r w:rsidR="00AB1C8E" w:rsidRPr="4F5FE749">
        <w:rPr>
          <w:rFonts w:ascii="Calibri" w:hAnsi="Calibri" w:cs="Calibri"/>
          <w:i w:val="0"/>
          <w:color w:val="auto"/>
        </w:rPr>
        <w:t>para que diminuam as parcelas de contratos firmados a taxas mais altas</w:t>
      </w:r>
      <w:r w:rsidR="0078357F" w:rsidRPr="4F5FE749">
        <w:rPr>
          <w:rFonts w:ascii="Calibri" w:hAnsi="Calibri" w:cs="Calibri"/>
          <w:i w:val="0"/>
          <w:color w:val="auto"/>
        </w:rPr>
        <w:t>.</w:t>
      </w:r>
      <w:r w:rsidR="00E72B19" w:rsidRPr="4F5FE749">
        <w:rPr>
          <w:rFonts w:ascii="Calibri" w:hAnsi="Calibri" w:cs="Calibri"/>
          <w:i w:val="0"/>
          <w:color w:val="auto"/>
        </w:rPr>
        <w:t xml:space="preserve"> </w:t>
      </w:r>
      <w:r w:rsidR="00AE4914" w:rsidRPr="4F5FE749">
        <w:rPr>
          <w:rFonts w:ascii="Calibri" w:hAnsi="Calibri" w:cs="Calibri"/>
          <w:i w:val="0"/>
          <w:color w:val="auto"/>
        </w:rPr>
        <w:t>Complementando</w:t>
      </w:r>
      <w:r w:rsidR="005F37A4" w:rsidRPr="4F5FE749">
        <w:rPr>
          <w:rFonts w:ascii="Calibri" w:hAnsi="Calibri" w:cs="Calibri"/>
          <w:i w:val="0"/>
          <w:color w:val="auto"/>
        </w:rPr>
        <w:t xml:space="preserve">, o </w:t>
      </w:r>
      <w:r w:rsidR="005F37A4" w:rsidRPr="4F5FE749">
        <w:rPr>
          <w:rFonts w:ascii="Calibri" w:hAnsi="Calibri" w:cs="Calibri"/>
          <w:b/>
          <w:bCs/>
          <w:i w:val="0"/>
          <w:color w:val="auto"/>
        </w:rPr>
        <w:t xml:space="preserve">Sr. Vinicius Simmer </w:t>
      </w:r>
      <w:r w:rsidR="005F37A4" w:rsidRPr="00D8135C">
        <w:rPr>
          <w:rFonts w:ascii="Calibri" w:hAnsi="Calibri" w:cs="Calibri"/>
          <w:i w:val="0"/>
          <w:color w:val="auto"/>
        </w:rPr>
        <w:t xml:space="preserve">afirma </w:t>
      </w:r>
      <w:r w:rsidR="005F37A4" w:rsidRPr="4F5FE749">
        <w:rPr>
          <w:rFonts w:ascii="Calibri" w:hAnsi="Calibri" w:cs="Calibri"/>
          <w:i w:val="0"/>
          <w:color w:val="auto"/>
        </w:rPr>
        <w:t>existirem dois movimentos</w:t>
      </w:r>
      <w:r w:rsidR="004860CA" w:rsidRPr="4F5FE749">
        <w:rPr>
          <w:rFonts w:ascii="Calibri" w:hAnsi="Calibri" w:cs="Calibri"/>
          <w:i w:val="0"/>
          <w:color w:val="auto"/>
        </w:rPr>
        <w:t>:</w:t>
      </w:r>
      <w:r w:rsidR="00D149C0" w:rsidRPr="4F5FE749">
        <w:rPr>
          <w:rFonts w:ascii="Calibri" w:hAnsi="Calibri" w:cs="Calibri"/>
          <w:i w:val="0"/>
          <w:color w:val="auto"/>
        </w:rPr>
        <w:t xml:space="preserve"> um de maturação da carteira e dim</w:t>
      </w:r>
      <w:r w:rsidR="004860CA" w:rsidRPr="4F5FE749">
        <w:rPr>
          <w:rFonts w:ascii="Calibri" w:hAnsi="Calibri" w:cs="Calibri"/>
          <w:i w:val="0"/>
          <w:color w:val="auto"/>
        </w:rPr>
        <w:t>in</w:t>
      </w:r>
      <w:r w:rsidR="00D149C0" w:rsidRPr="4F5FE749">
        <w:rPr>
          <w:rFonts w:ascii="Calibri" w:hAnsi="Calibri" w:cs="Calibri"/>
          <w:i w:val="0"/>
          <w:color w:val="auto"/>
        </w:rPr>
        <w:t>uição do saldo devedor até sua liquidação</w:t>
      </w:r>
      <w:r w:rsidR="004860CA" w:rsidRPr="4F5FE749">
        <w:rPr>
          <w:rFonts w:ascii="Calibri" w:hAnsi="Calibri" w:cs="Calibri"/>
          <w:i w:val="0"/>
          <w:color w:val="auto"/>
        </w:rPr>
        <w:t xml:space="preserve">, outro de tornarem-se mais atrativas operações de portabilidade. Em seguida, o </w:t>
      </w:r>
      <w:r w:rsidR="004860CA" w:rsidRPr="00D8135C">
        <w:rPr>
          <w:rFonts w:ascii="Calibri" w:hAnsi="Calibri" w:cs="Calibri"/>
          <w:b/>
          <w:bCs/>
          <w:i w:val="0"/>
          <w:color w:val="auto"/>
        </w:rPr>
        <w:t>Sr. Bartolomeu França</w:t>
      </w:r>
      <w:r w:rsidR="004860CA" w:rsidRPr="4F5FE749">
        <w:rPr>
          <w:rFonts w:ascii="Calibri" w:hAnsi="Calibri" w:cs="Calibri"/>
          <w:i w:val="0"/>
          <w:color w:val="auto"/>
        </w:rPr>
        <w:t xml:space="preserve"> q</w:t>
      </w:r>
      <w:r w:rsidR="00360918" w:rsidRPr="4F5FE749">
        <w:rPr>
          <w:rFonts w:ascii="Calibri" w:hAnsi="Calibri" w:cs="Calibri"/>
          <w:i w:val="0"/>
          <w:color w:val="auto"/>
        </w:rPr>
        <w:t xml:space="preserve">uestionou </w:t>
      </w:r>
      <w:r w:rsidR="00E630E0" w:rsidRPr="4F5FE749">
        <w:rPr>
          <w:rFonts w:ascii="Calibri" w:hAnsi="Calibri" w:cs="Calibri"/>
          <w:i w:val="0"/>
          <w:color w:val="auto"/>
        </w:rPr>
        <w:t>qual seria o motivo d</w:t>
      </w:r>
      <w:r w:rsidR="00105FE9" w:rsidRPr="4F5FE749">
        <w:rPr>
          <w:rFonts w:ascii="Calibri" w:hAnsi="Calibri" w:cs="Calibri"/>
          <w:i w:val="0"/>
          <w:color w:val="auto"/>
        </w:rPr>
        <w:t xml:space="preserve">e </w:t>
      </w:r>
      <w:r w:rsidR="00E630E0" w:rsidRPr="4F5FE749">
        <w:rPr>
          <w:rFonts w:ascii="Calibri" w:hAnsi="Calibri" w:cs="Calibri"/>
          <w:i w:val="0"/>
          <w:color w:val="auto"/>
        </w:rPr>
        <w:t>as taxas</w:t>
      </w:r>
      <w:r w:rsidR="00105FE9" w:rsidRPr="4F5FE749">
        <w:rPr>
          <w:rFonts w:ascii="Calibri" w:hAnsi="Calibri" w:cs="Calibri"/>
          <w:i w:val="0"/>
          <w:color w:val="auto"/>
        </w:rPr>
        <w:t xml:space="preserve"> de juros</w:t>
      </w:r>
      <w:r w:rsidR="00E630E0" w:rsidRPr="4F5FE749">
        <w:rPr>
          <w:rFonts w:ascii="Calibri" w:hAnsi="Calibri" w:cs="Calibri"/>
          <w:i w:val="0"/>
          <w:color w:val="auto"/>
        </w:rPr>
        <w:t xml:space="preserve"> </w:t>
      </w:r>
      <w:r w:rsidR="00105FE9" w:rsidRPr="4F5FE749">
        <w:rPr>
          <w:rFonts w:ascii="Calibri" w:hAnsi="Calibri" w:cs="Calibri"/>
          <w:i w:val="0"/>
          <w:color w:val="auto"/>
        </w:rPr>
        <w:t>n</w:t>
      </w:r>
      <w:r w:rsidR="00E630E0" w:rsidRPr="4F5FE749">
        <w:rPr>
          <w:rFonts w:ascii="Calibri" w:hAnsi="Calibri" w:cs="Calibri"/>
          <w:i w:val="0"/>
          <w:color w:val="auto"/>
        </w:rPr>
        <w:t>os empréstimos consignados públicos</w:t>
      </w:r>
      <w:r w:rsidR="0014388C" w:rsidRPr="4F5FE749">
        <w:rPr>
          <w:rFonts w:ascii="Calibri" w:hAnsi="Calibri" w:cs="Calibri"/>
          <w:i w:val="0"/>
          <w:color w:val="auto"/>
        </w:rPr>
        <w:t xml:space="preserve"> e para militares</w:t>
      </w:r>
      <w:r w:rsidR="00E630E0" w:rsidRPr="4F5FE749">
        <w:rPr>
          <w:rFonts w:ascii="Calibri" w:hAnsi="Calibri" w:cs="Calibri"/>
          <w:i w:val="0"/>
          <w:color w:val="auto"/>
        </w:rPr>
        <w:t xml:space="preserve"> serem menores que do consignado INSS, uma vez que </w:t>
      </w:r>
      <w:r w:rsidR="008B4805" w:rsidRPr="4F5FE749">
        <w:rPr>
          <w:rFonts w:ascii="Calibri" w:hAnsi="Calibri" w:cs="Calibri"/>
          <w:i w:val="0"/>
          <w:color w:val="auto"/>
        </w:rPr>
        <w:t>a inadimplência seria praticamente a mesma</w:t>
      </w:r>
      <w:r w:rsidR="004A6FC1" w:rsidRPr="4F5FE749">
        <w:rPr>
          <w:rFonts w:ascii="Calibri" w:hAnsi="Calibri" w:cs="Calibri"/>
          <w:i w:val="0"/>
          <w:color w:val="auto"/>
        </w:rPr>
        <w:t>, próxima a 2%</w:t>
      </w:r>
      <w:r w:rsidR="008B4805" w:rsidRPr="4F5FE749">
        <w:rPr>
          <w:rFonts w:ascii="Calibri" w:hAnsi="Calibri" w:cs="Calibri"/>
          <w:i w:val="0"/>
          <w:color w:val="auto"/>
        </w:rPr>
        <w:t xml:space="preserve">. Em resposta, o </w:t>
      </w:r>
      <w:r w:rsidR="008B4805" w:rsidRPr="4F5FE749">
        <w:rPr>
          <w:rFonts w:ascii="Calibri" w:hAnsi="Calibri" w:cs="Calibri"/>
          <w:b/>
          <w:bCs/>
          <w:i w:val="0"/>
          <w:color w:val="auto"/>
        </w:rPr>
        <w:t>Sr. Vinicius Simmer</w:t>
      </w:r>
      <w:r w:rsidR="008B4805" w:rsidRPr="4F5FE749">
        <w:rPr>
          <w:rFonts w:ascii="Calibri" w:hAnsi="Calibri" w:cs="Calibri"/>
          <w:i w:val="0"/>
          <w:color w:val="auto"/>
        </w:rPr>
        <w:t xml:space="preserve"> esclareceu que a</w:t>
      </w:r>
      <w:r w:rsidR="008705DB" w:rsidRPr="4F5FE749">
        <w:rPr>
          <w:rFonts w:ascii="Calibri" w:hAnsi="Calibri" w:cs="Calibri"/>
          <w:i w:val="0"/>
          <w:color w:val="auto"/>
        </w:rPr>
        <w:t>s informações apresentadas eram declaratórias e o Banco Central (BACEN) apenas organizava os dados</w:t>
      </w:r>
      <w:r w:rsidR="004A6FC1" w:rsidRPr="4F5FE749">
        <w:rPr>
          <w:rFonts w:ascii="Calibri" w:hAnsi="Calibri" w:cs="Calibri"/>
          <w:i w:val="0"/>
          <w:color w:val="auto"/>
        </w:rPr>
        <w:t>,</w:t>
      </w:r>
      <w:r w:rsidR="00D704DD" w:rsidRPr="4F5FE749">
        <w:rPr>
          <w:rFonts w:ascii="Calibri" w:hAnsi="Calibri" w:cs="Calibri"/>
          <w:i w:val="0"/>
          <w:color w:val="auto"/>
        </w:rPr>
        <w:t xml:space="preserve"> e pontuou que deveriam ser considerados diversos aspectos</w:t>
      </w:r>
      <w:r w:rsidR="00C45F88" w:rsidRPr="4F5FE749">
        <w:rPr>
          <w:rFonts w:ascii="Calibri" w:hAnsi="Calibri" w:cs="Calibri"/>
          <w:i w:val="0"/>
          <w:color w:val="auto"/>
        </w:rPr>
        <w:t xml:space="preserve"> para além da inadimplência. O </w:t>
      </w:r>
      <w:r w:rsidR="00C45F88" w:rsidRPr="4F5FE749">
        <w:rPr>
          <w:rFonts w:ascii="Calibri" w:hAnsi="Calibri" w:cs="Calibri"/>
          <w:b/>
          <w:bCs/>
          <w:i w:val="0"/>
          <w:color w:val="auto"/>
        </w:rPr>
        <w:t>Sr. Rafael Baldi</w:t>
      </w:r>
      <w:r w:rsidR="006E28BF" w:rsidRPr="4F5FE749">
        <w:rPr>
          <w:rFonts w:ascii="Calibri" w:hAnsi="Calibri" w:cs="Calibri"/>
          <w:i w:val="0"/>
          <w:color w:val="auto"/>
        </w:rPr>
        <w:t xml:space="preserve"> exemplificou quais seriam os fatores a serem considerados para o crédito consignado do INSS</w:t>
      </w:r>
      <w:r w:rsidR="0014388C" w:rsidRPr="4F5FE749">
        <w:rPr>
          <w:rFonts w:ascii="Calibri" w:hAnsi="Calibri" w:cs="Calibri"/>
          <w:i w:val="0"/>
          <w:color w:val="auto"/>
        </w:rPr>
        <w:t xml:space="preserve">, </w:t>
      </w:r>
      <w:r w:rsidR="0014388C" w:rsidRPr="00D8135C">
        <w:rPr>
          <w:rFonts w:ascii="Calibri" w:hAnsi="Calibri" w:cs="Calibri"/>
          <w:i w:val="0"/>
          <w:color w:val="auto"/>
          <w:highlight w:val="yellow"/>
        </w:rPr>
        <w:t>destacando que os militares e os servidores públicos</w:t>
      </w:r>
      <w:r w:rsidR="00C00DA8" w:rsidRPr="00D8135C">
        <w:rPr>
          <w:rFonts w:ascii="Calibri" w:hAnsi="Calibri" w:cs="Calibri"/>
          <w:i w:val="0"/>
          <w:color w:val="auto"/>
          <w:highlight w:val="yellow"/>
        </w:rPr>
        <w:t xml:space="preserve"> possuem valores maiores de provento, o que diluía os custos</w:t>
      </w:r>
      <w:r w:rsidR="00B54904" w:rsidRPr="00D8135C">
        <w:rPr>
          <w:rFonts w:ascii="Calibri" w:hAnsi="Calibri" w:cs="Calibri"/>
          <w:i w:val="0"/>
          <w:color w:val="auto"/>
          <w:highlight w:val="yellow"/>
        </w:rPr>
        <w:t>, por isso o valor</w:t>
      </w:r>
      <w:r w:rsidR="00CB58DB" w:rsidRPr="00D8135C">
        <w:rPr>
          <w:rFonts w:ascii="Calibri" w:hAnsi="Calibri" w:cs="Calibri"/>
          <w:i w:val="0"/>
          <w:color w:val="auto"/>
          <w:highlight w:val="yellow"/>
        </w:rPr>
        <w:t xml:space="preserve"> </w:t>
      </w:r>
      <w:commentRangeStart w:id="64"/>
      <w:r w:rsidR="00CB58DB" w:rsidRPr="00D8135C">
        <w:rPr>
          <w:rFonts w:ascii="Calibri" w:hAnsi="Calibri" w:cs="Calibri"/>
          <w:i w:val="0"/>
          <w:color w:val="auto"/>
          <w:highlight w:val="yellow"/>
        </w:rPr>
        <w:t>menor</w:t>
      </w:r>
      <w:commentRangeEnd w:id="64"/>
      <w:r>
        <w:commentReference w:id="64"/>
      </w:r>
      <w:r w:rsidR="00C00DA8" w:rsidRPr="4F5FE749">
        <w:rPr>
          <w:rFonts w:ascii="Calibri" w:hAnsi="Calibri" w:cs="Calibri"/>
          <w:i w:val="0"/>
          <w:color w:val="auto"/>
        </w:rPr>
        <w:t>.</w:t>
      </w:r>
      <w:r w:rsidR="00A207A5" w:rsidRPr="4F5FE749">
        <w:rPr>
          <w:rFonts w:ascii="Calibri" w:hAnsi="Calibri" w:cs="Calibri"/>
          <w:i w:val="0"/>
          <w:color w:val="auto"/>
        </w:rPr>
        <w:t xml:space="preserve"> O </w:t>
      </w:r>
      <w:r w:rsidR="00A207A5" w:rsidRPr="4F5FE749">
        <w:rPr>
          <w:rFonts w:ascii="Calibri" w:hAnsi="Calibri" w:cs="Calibri"/>
          <w:b/>
          <w:bCs/>
          <w:i w:val="0"/>
          <w:color w:val="auto"/>
        </w:rPr>
        <w:t>Sr. Benedito Adalberto Brunca</w:t>
      </w:r>
      <w:r w:rsidR="00A207A5" w:rsidRPr="4F5FE749">
        <w:rPr>
          <w:rFonts w:ascii="Calibri" w:hAnsi="Calibri" w:cs="Calibri"/>
          <w:i w:val="0"/>
          <w:color w:val="auto"/>
        </w:rPr>
        <w:t xml:space="preserve"> </w:t>
      </w:r>
      <w:r w:rsidR="009C70C9" w:rsidRPr="4F5FE749">
        <w:rPr>
          <w:rFonts w:ascii="Calibri" w:hAnsi="Calibri" w:cs="Calibri"/>
          <w:i w:val="0"/>
          <w:color w:val="auto"/>
        </w:rPr>
        <w:t xml:space="preserve">acrescentou que o empréstimo consignado do INSS não possuía seguro </w:t>
      </w:r>
      <w:r w:rsidR="00C948C3" w:rsidRPr="4F5FE749">
        <w:rPr>
          <w:rFonts w:ascii="Calibri" w:hAnsi="Calibri" w:cs="Calibri"/>
          <w:i w:val="0"/>
          <w:color w:val="auto"/>
        </w:rPr>
        <w:t>prestamista</w:t>
      </w:r>
      <w:r w:rsidR="00FE61AF" w:rsidRPr="4F5FE749">
        <w:rPr>
          <w:rFonts w:ascii="Calibri" w:hAnsi="Calibri" w:cs="Calibri"/>
          <w:i w:val="0"/>
          <w:color w:val="auto"/>
        </w:rPr>
        <w:t>,</w:t>
      </w:r>
      <w:r w:rsidR="00C948C3" w:rsidRPr="4F5FE749">
        <w:rPr>
          <w:rFonts w:ascii="Calibri" w:hAnsi="Calibri" w:cs="Calibri"/>
          <w:i w:val="0"/>
          <w:color w:val="auto"/>
        </w:rPr>
        <w:t xml:space="preserve"> </w:t>
      </w:r>
      <w:r w:rsidR="000E1640" w:rsidRPr="4F5FE749">
        <w:rPr>
          <w:rFonts w:ascii="Calibri" w:hAnsi="Calibri" w:cs="Calibri"/>
          <w:i w:val="0"/>
          <w:color w:val="auto"/>
        </w:rPr>
        <w:t>e que</w:t>
      </w:r>
      <w:r w:rsidR="00B730DD" w:rsidRPr="4F5FE749">
        <w:rPr>
          <w:rFonts w:ascii="Calibri" w:hAnsi="Calibri" w:cs="Calibri"/>
          <w:i w:val="0"/>
          <w:color w:val="auto"/>
        </w:rPr>
        <w:t xml:space="preserve"> a liquidação era declarada extinta com a morte do beneficiário</w:t>
      </w:r>
      <w:r w:rsidR="003F3734" w:rsidRPr="4F5FE749">
        <w:rPr>
          <w:rFonts w:ascii="Calibri" w:hAnsi="Calibri" w:cs="Calibri"/>
          <w:i w:val="0"/>
          <w:color w:val="auto"/>
        </w:rPr>
        <w:t xml:space="preserve">. O </w:t>
      </w:r>
      <w:r w:rsidR="003F3734" w:rsidRPr="4F5FE749">
        <w:rPr>
          <w:rFonts w:ascii="Calibri" w:hAnsi="Calibri" w:cs="Calibri"/>
          <w:b/>
          <w:bCs/>
          <w:i w:val="0"/>
          <w:color w:val="auto"/>
        </w:rPr>
        <w:t>Sr. Vinicius Simmer</w:t>
      </w:r>
      <w:r w:rsidR="003F3734" w:rsidRPr="4F5FE749">
        <w:rPr>
          <w:rFonts w:ascii="Calibri" w:hAnsi="Calibri" w:cs="Calibri"/>
          <w:i w:val="0"/>
          <w:color w:val="auto"/>
        </w:rPr>
        <w:t xml:space="preserve"> salientou que houve uma aproximação entre as taxas do empréstimo </w:t>
      </w:r>
      <w:r w:rsidR="00C90E87" w:rsidRPr="4F5FE749">
        <w:rPr>
          <w:rFonts w:ascii="Calibri" w:hAnsi="Calibri" w:cs="Calibri"/>
          <w:i w:val="0"/>
          <w:color w:val="auto"/>
        </w:rPr>
        <w:t>para servidor público e do INSS e que, de fato, a taxa do INSS</w:t>
      </w:r>
      <w:r w:rsidR="00831F98" w:rsidRPr="4F5FE749">
        <w:rPr>
          <w:rFonts w:ascii="Calibri" w:hAnsi="Calibri" w:cs="Calibri"/>
          <w:i w:val="0"/>
          <w:color w:val="auto"/>
        </w:rPr>
        <w:t xml:space="preserve"> estava sempre um patamar acima</w:t>
      </w:r>
      <w:ins w:id="65" w:author="Windows10" w:date="2024-03-07T00:34:00Z">
        <w:r w:rsidR="00DA6746">
          <w:rPr>
            <w:rFonts w:ascii="Calibri" w:hAnsi="Calibri" w:cs="Calibri"/>
            <w:i w:val="0"/>
            <w:color w:val="auto"/>
          </w:rPr>
          <w:t>,</w:t>
        </w:r>
      </w:ins>
      <w:r w:rsidR="00831F98" w:rsidRPr="4F5FE749">
        <w:rPr>
          <w:rFonts w:ascii="Calibri" w:hAnsi="Calibri" w:cs="Calibri"/>
          <w:i w:val="0"/>
          <w:color w:val="auto"/>
        </w:rPr>
        <w:t xml:space="preserve"> de acordo com </w:t>
      </w:r>
      <w:r w:rsidR="00FD6C47" w:rsidRPr="4F5FE749">
        <w:rPr>
          <w:rFonts w:ascii="Calibri" w:hAnsi="Calibri" w:cs="Calibri"/>
          <w:i w:val="0"/>
          <w:color w:val="auto"/>
        </w:rPr>
        <w:t>a</w:t>
      </w:r>
      <w:r w:rsidR="00831F98" w:rsidRPr="4F5FE749">
        <w:rPr>
          <w:rFonts w:ascii="Calibri" w:hAnsi="Calibri" w:cs="Calibri"/>
          <w:i w:val="0"/>
          <w:color w:val="auto"/>
        </w:rPr>
        <w:t xml:space="preserve"> série histórica.</w:t>
      </w:r>
      <w:r w:rsidR="00006C1D" w:rsidRPr="4F5FE749">
        <w:rPr>
          <w:rFonts w:ascii="Calibri" w:hAnsi="Calibri" w:cs="Calibri"/>
          <w:i w:val="0"/>
          <w:color w:val="auto"/>
        </w:rPr>
        <w:t xml:space="preserve"> Não havendo outras manifestações, o </w:t>
      </w:r>
      <w:r w:rsidR="00142A55" w:rsidRPr="4F5FE749">
        <w:rPr>
          <w:rFonts w:ascii="Calibri" w:hAnsi="Calibri" w:cs="Calibri"/>
          <w:b/>
          <w:bCs/>
          <w:i w:val="0"/>
          <w:color w:val="auto"/>
        </w:rPr>
        <w:t xml:space="preserve">Sr. </w:t>
      </w:r>
      <w:r w:rsidR="00006C1D" w:rsidRPr="4F5FE749">
        <w:rPr>
          <w:rFonts w:ascii="Calibri" w:hAnsi="Calibri" w:cs="Calibri"/>
          <w:b/>
          <w:bCs/>
          <w:i w:val="0"/>
          <w:color w:val="auto"/>
        </w:rPr>
        <w:t>Presidente</w:t>
      </w:r>
      <w:r w:rsidR="00006C1D" w:rsidRPr="4F5FE749">
        <w:rPr>
          <w:rFonts w:ascii="Calibri" w:hAnsi="Calibri" w:cs="Calibri"/>
          <w:i w:val="0"/>
          <w:color w:val="auto"/>
        </w:rPr>
        <w:t xml:space="preserve"> </w:t>
      </w:r>
      <w:r w:rsidR="009053CB" w:rsidRPr="4F5FE749">
        <w:rPr>
          <w:rFonts w:ascii="Calibri" w:hAnsi="Calibri" w:cs="Calibri"/>
          <w:i w:val="0"/>
          <w:color w:val="auto"/>
        </w:rPr>
        <w:t xml:space="preserve">o agradeceu e pugnou </w:t>
      </w:r>
      <w:r w:rsidR="00142A55" w:rsidRPr="4F5FE749">
        <w:rPr>
          <w:rFonts w:ascii="Calibri" w:hAnsi="Calibri" w:cs="Calibri"/>
          <w:i w:val="0"/>
          <w:color w:val="auto"/>
        </w:rPr>
        <w:t>que continuasse auxiliando nas deliberações do CNPS</w:t>
      </w:r>
      <w:r w:rsidR="0057504B" w:rsidRPr="4F5FE749">
        <w:rPr>
          <w:rFonts w:ascii="Calibri" w:hAnsi="Calibri" w:cs="Calibri"/>
          <w:i w:val="0"/>
          <w:color w:val="auto"/>
        </w:rPr>
        <w:t>,</w:t>
      </w:r>
      <w:r w:rsidR="00142A55" w:rsidRPr="4F5FE749">
        <w:rPr>
          <w:rFonts w:ascii="Calibri" w:hAnsi="Calibri" w:cs="Calibri"/>
          <w:i w:val="0"/>
          <w:color w:val="auto"/>
        </w:rPr>
        <w:t xml:space="preserve"> para diminuir o limite dos depósitos que se fazem como garantia para o empréstimo. O </w:t>
      </w:r>
      <w:r w:rsidR="00142A55" w:rsidRPr="4F5FE749">
        <w:rPr>
          <w:rFonts w:ascii="Calibri" w:hAnsi="Calibri" w:cs="Calibri"/>
          <w:b/>
          <w:bCs/>
          <w:i w:val="0"/>
          <w:color w:val="auto"/>
        </w:rPr>
        <w:t>Sr. Vinicius Simmer</w:t>
      </w:r>
      <w:r w:rsidR="00142A55" w:rsidRPr="4F5FE749">
        <w:rPr>
          <w:rFonts w:ascii="Calibri" w:hAnsi="Calibri" w:cs="Calibri"/>
          <w:i w:val="0"/>
          <w:color w:val="auto"/>
        </w:rPr>
        <w:t xml:space="preserve"> informou que essa questão estava sob análise do BACEN</w:t>
      </w:r>
      <w:r w:rsidR="003B2BEF" w:rsidRPr="4F5FE749">
        <w:rPr>
          <w:rFonts w:ascii="Calibri" w:hAnsi="Calibri" w:cs="Calibri"/>
          <w:i w:val="0"/>
          <w:color w:val="auto"/>
        </w:rPr>
        <w:t>,</w:t>
      </w:r>
      <w:r w:rsidR="00151A5D" w:rsidRPr="4F5FE749">
        <w:rPr>
          <w:rFonts w:ascii="Calibri" w:hAnsi="Calibri" w:cs="Calibri"/>
          <w:i w:val="0"/>
          <w:color w:val="auto"/>
        </w:rPr>
        <w:t xml:space="preserve"> pelas áreas responsáveis</w:t>
      </w:r>
      <w:r w:rsidR="00437D98" w:rsidRPr="4F5FE749">
        <w:rPr>
          <w:rFonts w:ascii="Calibri" w:hAnsi="Calibri" w:cs="Calibri"/>
          <w:i w:val="0"/>
          <w:color w:val="auto"/>
        </w:rPr>
        <w:t xml:space="preserve"> pela divulgação das taxas de juros e pelo fator de ponderação de risco das operações</w:t>
      </w:r>
      <w:r w:rsidR="003B2BEF" w:rsidRPr="4F5FE749">
        <w:rPr>
          <w:rFonts w:ascii="Calibri" w:hAnsi="Calibri" w:cs="Calibri"/>
          <w:i w:val="0"/>
          <w:color w:val="auto"/>
        </w:rPr>
        <w:t>,</w:t>
      </w:r>
      <w:r w:rsidR="007B6876" w:rsidRPr="4F5FE749">
        <w:rPr>
          <w:rFonts w:ascii="Calibri" w:hAnsi="Calibri" w:cs="Calibri"/>
          <w:i w:val="0"/>
          <w:color w:val="auto"/>
        </w:rPr>
        <w:t xml:space="preserve"> para que sejam dados os devidos encaminhamentos.</w:t>
      </w:r>
      <w:r w:rsidR="009F3803" w:rsidRPr="4F5FE749">
        <w:rPr>
          <w:rFonts w:ascii="Calibri" w:hAnsi="Calibri" w:cs="Calibri"/>
          <w:i w:val="0"/>
          <w:color w:val="auto"/>
        </w:rPr>
        <w:t xml:space="preserve"> </w:t>
      </w:r>
      <w:r w:rsidR="00006C1D" w:rsidRPr="4F5FE749">
        <w:rPr>
          <w:rFonts w:ascii="Calibri" w:hAnsi="Calibri" w:cs="Calibri"/>
          <w:i w:val="0"/>
          <w:color w:val="auto"/>
        </w:rPr>
        <w:t xml:space="preserve">Concluído o tema, passou-se ao terceiro ponto de pauta: </w:t>
      </w:r>
      <w:r w:rsidR="009F3803" w:rsidRPr="4F5FE749">
        <w:rPr>
          <w:rFonts w:ascii="Calibri" w:hAnsi="Calibri" w:cs="Calibri"/>
          <w:i w:val="0"/>
          <w:color w:val="auto"/>
        </w:rPr>
        <w:t xml:space="preserve">Autorregulação do Crédito Consignado – Aspectos evolutivos. De posse da palavra, o </w:t>
      </w:r>
      <w:r w:rsidR="009F3803" w:rsidRPr="4F5FE749">
        <w:rPr>
          <w:rFonts w:ascii="Calibri" w:hAnsi="Calibri" w:cs="Calibri"/>
          <w:b/>
          <w:bCs/>
          <w:i w:val="0"/>
          <w:color w:val="auto"/>
        </w:rPr>
        <w:t>Sr. Rafael Baldi</w:t>
      </w:r>
      <w:r w:rsidR="00AC73C8" w:rsidRPr="4F5FE749">
        <w:rPr>
          <w:rFonts w:ascii="Calibri" w:hAnsi="Calibri" w:cs="Calibri"/>
          <w:i w:val="0"/>
          <w:color w:val="auto"/>
        </w:rPr>
        <w:t xml:space="preserve"> </w:t>
      </w:r>
      <w:r w:rsidR="00237200" w:rsidRPr="4F5FE749">
        <w:rPr>
          <w:rFonts w:ascii="Calibri" w:hAnsi="Calibri" w:cs="Calibri"/>
          <w:i w:val="0"/>
          <w:color w:val="auto"/>
        </w:rPr>
        <w:t>explanou que seria apresentado como a Autorregulação contribuiu para a diminuição do número de reclamações</w:t>
      </w:r>
      <w:r w:rsidR="0078518C" w:rsidRPr="4F5FE749">
        <w:rPr>
          <w:rFonts w:ascii="Calibri" w:hAnsi="Calibri" w:cs="Calibri"/>
          <w:i w:val="0"/>
          <w:color w:val="auto"/>
        </w:rPr>
        <w:t xml:space="preserve"> e realizadas algumas provocações. Demonstrou gráfico</w:t>
      </w:r>
      <w:r w:rsidR="00637EA1" w:rsidRPr="4F5FE749">
        <w:rPr>
          <w:rFonts w:ascii="Calibri" w:hAnsi="Calibri" w:cs="Calibri"/>
          <w:i w:val="0"/>
          <w:color w:val="auto"/>
        </w:rPr>
        <w:t xml:space="preserve"> </w:t>
      </w:r>
      <w:r w:rsidR="004753F0" w:rsidRPr="4F5FE749">
        <w:rPr>
          <w:rFonts w:ascii="Calibri" w:hAnsi="Calibri" w:cs="Calibri"/>
          <w:i w:val="0"/>
          <w:color w:val="auto"/>
        </w:rPr>
        <w:t>elaborado pela FEBRABAN</w:t>
      </w:r>
      <w:r w:rsidR="0078518C" w:rsidRPr="4F5FE749">
        <w:rPr>
          <w:rFonts w:ascii="Calibri" w:hAnsi="Calibri" w:cs="Calibri"/>
          <w:i w:val="0"/>
          <w:color w:val="auto"/>
        </w:rPr>
        <w:t xml:space="preserve"> com o número </w:t>
      </w:r>
      <w:r w:rsidR="004753F0" w:rsidRPr="4F5FE749">
        <w:rPr>
          <w:rFonts w:ascii="Calibri" w:hAnsi="Calibri" w:cs="Calibri"/>
          <w:i w:val="0"/>
          <w:color w:val="auto"/>
        </w:rPr>
        <w:t xml:space="preserve">pertinentes às </w:t>
      </w:r>
      <w:r w:rsidR="0078518C" w:rsidRPr="4F5FE749">
        <w:rPr>
          <w:rFonts w:ascii="Calibri" w:hAnsi="Calibri" w:cs="Calibri"/>
          <w:i w:val="0"/>
          <w:color w:val="auto"/>
        </w:rPr>
        <w:t xml:space="preserve">reclamações </w:t>
      </w:r>
      <w:r w:rsidR="00C56B82" w:rsidRPr="4F5FE749">
        <w:rPr>
          <w:rFonts w:ascii="Calibri" w:hAnsi="Calibri" w:cs="Calibri"/>
          <w:i w:val="0"/>
          <w:color w:val="auto"/>
        </w:rPr>
        <w:t xml:space="preserve">quanto aos contratos do </w:t>
      </w:r>
      <w:r w:rsidR="0078518C" w:rsidRPr="4F5FE749">
        <w:rPr>
          <w:rFonts w:ascii="Calibri" w:hAnsi="Calibri" w:cs="Calibri"/>
          <w:i w:val="0"/>
          <w:color w:val="auto"/>
        </w:rPr>
        <w:t>consignado</w:t>
      </w:r>
      <w:r w:rsidR="00C56B82" w:rsidRPr="4F5FE749">
        <w:rPr>
          <w:rFonts w:ascii="Calibri" w:hAnsi="Calibri" w:cs="Calibri"/>
          <w:i w:val="0"/>
          <w:color w:val="auto"/>
        </w:rPr>
        <w:t xml:space="preserve"> </w:t>
      </w:r>
      <w:r w:rsidR="0078518C" w:rsidRPr="4F5FE749">
        <w:rPr>
          <w:rFonts w:ascii="Calibri" w:hAnsi="Calibri" w:cs="Calibri"/>
          <w:i w:val="0"/>
          <w:color w:val="auto"/>
        </w:rPr>
        <w:t>INSS</w:t>
      </w:r>
      <w:r w:rsidR="00E71E61" w:rsidRPr="4F5FE749">
        <w:rPr>
          <w:rFonts w:ascii="Calibri" w:hAnsi="Calibri" w:cs="Calibri"/>
          <w:i w:val="0"/>
          <w:color w:val="auto"/>
        </w:rPr>
        <w:t xml:space="preserve">, e mais especificamente os </w:t>
      </w:r>
      <w:r w:rsidR="00E71E61" w:rsidRPr="4F5FE749">
        <w:rPr>
          <w:rFonts w:asciiTheme="minorHAnsi" w:hAnsiTheme="minorHAnsi" w:cstheme="minorBidi"/>
        </w:rPr>
        <w:t>resultados da autorregulação sobre o número de reclamações</w:t>
      </w:r>
      <w:r w:rsidR="00330CD9" w:rsidRPr="4F5FE749">
        <w:rPr>
          <w:rFonts w:asciiTheme="minorHAnsi" w:hAnsiTheme="minorHAnsi" w:cstheme="minorBidi"/>
        </w:rPr>
        <w:t xml:space="preserve">. Expõe dados extraídos do sítio </w:t>
      </w:r>
      <w:r w:rsidR="0005125F" w:rsidRPr="4F5FE749">
        <w:rPr>
          <w:rFonts w:ascii="Calibri" w:hAnsi="Calibri" w:cs="Calibri"/>
          <w:i w:val="0"/>
          <w:color w:val="auto"/>
        </w:rPr>
        <w:t>c</w:t>
      </w:r>
      <w:r w:rsidR="007A2E90" w:rsidRPr="4F5FE749">
        <w:rPr>
          <w:rFonts w:ascii="Calibri" w:hAnsi="Calibri" w:cs="Calibri"/>
          <w:i w:val="0"/>
          <w:color w:val="auto"/>
        </w:rPr>
        <w:t>onsumidor.gov de janeiro/2021 a abril/2023</w:t>
      </w:r>
      <w:r w:rsidR="00801A60" w:rsidRPr="4F5FE749">
        <w:rPr>
          <w:rFonts w:ascii="Calibri" w:hAnsi="Calibri" w:cs="Calibri"/>
          <w:i w:val="0"/>
          <w:color w:val="auto"/>
        </w:rPr>
        <w:t xml:space="preserve">, no qual </w:t>
      </w:r>
      <w:r w:rsidR="00801A60" w:rsidRPr="00867E7F">
        <w:rPr>
          <w:rFonts w:ascii="Calibri" w:hAnsi="Calibri" w:cs="Calibri"/>
          <w:i w:val="0"/>
          <w:strike/>
          <w:color w:val="auto"/>
          <w:rPrChange w:id="66" w:author="Windows10" w:date="2024-03-07T05:55:00Z">
            <w:rPr>
              <w:rFonts w:ascii="Calibri" w:hAnsi="Calibri" w:cs="Calibri"/>
              <w:i w:val="0"/>
              <w:color w:val="auto"/>
            </w:rPr>
          </w:rPrChange>
        </w:rPr>
        <w:t>demonstrava</w:t>
      </w:r>
      <w:r w:rsidR="00801A60" w:rsidRPr="4F5FE749">
        <w:rPr>
          <w:rFonts w:ascii="Calibri" w:hAnsi="Calibri" w:cs="Calibri"/>
          <w:i w:val="0"/>
          <w:color w:val="auto"/>
        </w:rPr>
        <w:t xml:space="preserve"> </w:t>
      </w:r>
      <w:ins w:id="67" w:author="Windows10" w:date="2024-03-07T05:56:00Z">
        <w:r w:rsidR="00867E7F">
          <w:rPr>
            <w:rFonts w:ascii="Calibri" w:hAnsi="Calibri" w:cs="Calibri"/>
            <w:i w:val="0"/>
            <w:color w:val="auto"/>
          </w:rPr>
          <w:t>apresent</w:t>
        </w:r>
      </w:ins>
      <w:ins w:id="68" w:author="Miriam Fernandes de Faria" w:date="2024-03-07T09:24:00Z">
        <w:r w:rsidR="005C6ED2">
          <w:rPr>
            <w:rFonts w:ascii="Calibri" w:hAnsi="Calibri" w:cs="Calibri"/>
            <w:i w:val="0"/>
            <w:color w:val="auto"/>
          </w:rPr>
          <w:t>a</w:t>
        </w:r>
      </w:ins>
      <w:ins w:id="69" w:author="Windows10" w:date="2024-03-07T05:56:00Z">
        <w:r w:rsidR="00867E7F">
          <w:rPr>
            <w:rFonts w:ascii="Calibri" w:hAnsi="Calibri" w:cs="Calibri"/>
            <w:i w:val="0"/>
            <w:color w:val="auto"/>
          </w:rPr>
          <w:t xml:space="preserve">va </w:t>
        </w:r>
      </w:ins>
      <w:r w:rsidR="00801A60" w:rsidRPr="4F5FE749">
        <w:rPr>
          <w:rFonts w:ascii="Calibri" w:hAnsi="Calibri" w:cs="Calibri"/>
          <w:i w:val="0"/>
          <w:color w:val="auto"/>
        </w:rPr>
        <w:t xml:space="preserve">a existência de 109.712 reclamações em 2021, </w:t>
      </w:r>
      <w:r w:rsidR="007C27C1" w:rsidRPr="4F5FE749">
        <w:rPr>
          <w:rFonts w:ascii="Calibri" w:hAnsi="Calibri" w:cs="Calibri"/>
          <w:i w:val="0"/>
          <w:color w:val="auto"/>
        </w:rPr>
        <w:t>57.445 em 2022 e 13.051 até abril de 2023</w:t>
      </w:r>
      <w:r w:rsidR="002B7C01" w:rsidRPr="4F5FE749">
        <w:rPr>
          <w:rFonts w:ascii="Calibri" w:hAnsi="Calibri" w:cs="Calibri"/>
          <w:i w:val="0"/>
          <w:color w:val="auto"/>
        </w:rPr>
        <w:t>, o que demonstrava uma redução proporcional em relação aos demais anos. Indicou como principais fatores e ações que contribuíram para esse movimento de re</w:t>
      </w:r>
      <w:r w:rsidR="008C7A69" w:rsidRPr="4F5FE749">
        <w:rPr>
          <w:rFonts w:ascii="Calibri" w:hAnsi="Calibri" w:cs="Calibri"/>
          <w:i w:val="0"/>
          <w:color w:val="auto"/>
        </w:rPr>
        <w:t>dução:</w:t>
      </w:r>
      <w:r w:rsidR="00216484" w:rsidRPr="4F5FE749">
        <w:rPr>
          <w:rFonts w:ascii="Calibri" w:hAnsi="Calibri" w:cs="Calibri"/>
          <w:i w:val="0"/>
          <w:color w:val="auto"/>
        </w:rPr>
        <w:t xml:space="preserve"> </w:t>
      </w:r>
      <w:r w:rsidR="008C7A69" w:rsidRPr="4F5FE749">
        <w:rPr>
          <w:rFonts w:ascii="Calibri" w:hAnsi="Calibri" w:cs="Calibri"/>
          <w:i w:val="0"/>
          <w:color w:val="auto"/>
        </w:rPr>
        <w:t>IFs intensificaram a formalização eletrônica na contratação de operações, conferindo mais segurança</w:t>
      </w:r>
      <w:r w:rsidR="0005125F" w:rsidRPr="4F5FE749">
        <w:rPr>
          <w:rFonts w:ascii="Calibri" w:hAnsi="Calibri" w:cs="Calibri"/>
          <w:i w:val="0"/>
          <w:color w:val="auto"/>
        </w:rPr>
        <w:t>; registro de reclamações no consumidor.gov</w:t>
      </w:r>
      <w:ins w:id="70" w:author="Miriam Fernandes de Faria" w:date="2024-03-07T09:31:00Z">
        <w:r w:rsidR="00650367">
          <w:rPr>
            <w:rFonts w:ascii="Calibri" w:hAnsi="Calibri" w:cs="Calibri"/>
            <w:i w:val="0"/>
            <w:color w:val="auto"/>
          </w:rPr>
          <w:t xml:space="preserve"> que</w:t>
        </w:r>
      </w:ins>
      <w:r w:rsidR="006C79EA" w:rsidRPr="4F5FE749">
        <w:rPr>
          <w:rFonts w:ascii="Calibri" w:hAnsi="Calibri" w:cs="Calibri"/>
          <w:i w:val="0"/>
          <w:color w:val="auto"/>
        </w:rPr>
        <w:t xml:space="preserve"> passou a exigir conta gov.br; regras mais rígidas</w:t>
      </w:r>
      <w:r w:rsidR="00216484" w:rsidRPr="4F5FE749">
        <w:rPr>
          <w:rFonts w:ascii="Calibri" w:hAnsi="Calibri" w:cs="Calibri"/>
          <w:i w:val="0"/>
          <w:color w:val="auto"/>
        </w:rPr>
        <w:t xml:space="preserve"> da Autorregulação sobre a atuação do</w:t>
      </w:r>
      <w:r w:rsidR="00C3298E" w:rsidRPr="4F5FE749">
        <w:rPr>
          <w:rFonts w:ascii="Calibri" w:hAnsi="Calibri" w:cs="Calibri"/>
          <w:i w:val="0"/>
          <w:color w:val="auto"/>
        </w:rPr>
        <w:t>s</w:t>
      </w:r>
      <w:r w:rsidR="00216484" w:rsidRPr="4F5FE749">
        <w:rPr>
          <w:rFonts w:ascii="Calibri" w:hAnsi="Calibri" w:cs="Calibri"/>
          <w:i w:val="0"/>
          <w:color w:val="auto"/>
        </w:rPr>
        <w:t xml:space="preserve"> correspondente</w:t>
      </w:r>
      <w:r w:rsidR="00C3298E" w:rsidRPr="4F5FE749">
        <w:rPr>
          <w:rFonts w:ascii="Calibri" w:hAnsi="Calibri" w:cs="Calibri"/>
          <w:i w:val="0"/>
          <w:color w:val="auto"/>
        </w:rPr>
        <w:t>s bancários,</w:t>
      </w:r>
      <w:r w:rsidR="00216484" w:rsidRPr="4F5FE749">
        <w:rPr>
          <w:rFonts w:ascii="Calibri" w:hAnsi="Calibri" w:cs="Calibri"/>
          <w:i w:val="0"/>
          <w:color w:val="auto"/>
        </w:rPr>
        <w:t xml:space="preserve"> no que se refere a reclamações; investimento das IFs em prevenção de fraudes </w:t>
      </w:r>
      <w:commentRangeStart w:id="71"/>
      <w:r w:rsidR="00216484" w:rsidRPr="00D8135C">
        <w:rPr>
          <w:rFonts w:ascii="Calibri" w:hAnsi="Calibri" w:cs="Calibri"/>
          <w:i w:val="0"/>
          <w:color w:val="auto"/>
          <w:highlight w:val="yellow"/>
        </w:rPr>
        <w:t xml:space="preserve">e em políticas de qualificação dos corbans e seus </w:t>
      </w:r>
      <w:commentRangeStart w:id="72"/>
      <w:r w:rsidR="00216484" w:rsidRPr="00D8135C">
        <w:rPr>
          <w:rFonts w:ascii="Calibri" w:hAnsi="Calibri" w:cs="Calibri"/>
          <w:i w:val="0"/>
          <w:color w:val="auto"/>
          <w:highlight w:val="yellow"/>
        </w:rPr>
        <w:t>agentes</w:t>
      </w:r>
      <w:commentRangeEnd w:id="72"/>
      <w:r>
        <w:commentReference w:id="72"/>
      </w:r>
      <w:commentRangeEnd w:id="71"/>
      <w:r w:rsidR="00650367">
        <w:rPr>
          <w:rStyle w:val="Refdecomentrio"/>
        </w:rPr>
        <w:commentReference w:id="71"/>
      </w:r>
      <w:r w:rsidR="00216484" w:rsidRPr="4F5FE749">
        <w:rPr>
          <w:rFonts w:ascii="Calibri" w:hAnsi="Calibri" w:cs="Calibri"/>
          <w:i w:val="0"/>
          <w:color w:val="auto"/>
        </w:rPr>
        <w:t>.</w:t>
      </w:r>
      <w:r w:rsidR="00715A21" w:rsidRPr="4F5FE749">
        <w:rPr>
          <w:rFonts w:ascii="Calibri" w:hAnsi="Calibri" w:cs="Calibri"/>
          <w:i w:val="0"/>
          <w:color w:val="auto"/>
        </w:rPr>
        <w:t xml:space="preserve"> O </w:t>
      </w:r>
      <w:r w:rsidR="00715A21" w:rsidRPr="4F5FE749">
        <w:rPr>
          <w:rFonts w:ascii="Calibri" w:hAnsi="Calibri" w:cs="Calibri"/>
          <w:b/>
          <w:bCs/>
          <w:i w:val="0"/>
          <w:color w:val="auto"/>
        </w:rPr>
        <w:t>Sr. Presidente</w:t>
      </w:r>
      <w:r w:rsidR="00715A21" w:rsidRPr="4F5FE749">
        <w:rPr>
          <w:rFonts w:ascii="Calibri" w:hAnsi="Calibri" w:cs="Calibri"/>
          <w:i w:val="0"/>
          <w:color w:val="auto"/>
        </w:rPr>
        <w:t xml:space="preserve"> questionou se havia a identificação de quais seriam as cobranças por serviço/produto não contratado, não reconhecido e não solicitado e o </w:t>
      </w:r>
      <w:r w:rsidR="00715A21" w:rsidRPr="4F5FE749">
        <w:rPr>
          <w:rFonts w:ascii="Calibri" w:hAnsi="Calibri" w:cs="Calibri"/>
          <w:b/>
          <w:bCs/>
          <w:i w:val="0"/>
          <w:color w:val="auto"/>
        </w:rPr>
        <w:t>Sr. Rafael Baldi</w:t>
      </w:r>
      <w:r w:rsidR="00715A21" w:rsidRPr="4F5FE749">
        <w:rPr>
          <w:rFonts w:ascii="Calibri" w:hAnsi="Calibri" w:cs="Calibri"/>
          <w:i w:val="0"/>
          <w:color w:val="auto"/>
        </w:rPr>
        <w:t xml:space="preserve"> respondeu que esse </w:t>
      </w:r>
      <w:r w:rsidR="00715A21" w:rsidRPr="4F5FE749">
        <w:rPr>
          <w:rFonts w:ascii="Calibri" w:hAnsi="Calibri" w:cs="Calibri"/>
          <w:i w:val="0"/>
          <w:color w:val="auto"/>
        </w:rPr>
        <w:lastRenderedPageBreak/>
        <w:t xml:space="preserve">tipo de reclamação não era realizado no ano do contrato. </w:t>
      </w:r>
      <w:r w:rsidR="009377E4" w:rsidRPr="4F5FE749">
        <w:rPr>
          <w:rFonts w:ascii="Calibri" w:hAnsi="Calibri" w:cs="Calibri"/>
          <w:i w:val="0"/>
          <w:color w:val="auto"/>
        </w:rPr>
        <w:t xml:space="preserve"> </w:t>
      </w:r>
      <w:r w:rsidR="00F17522" w:rsidRPr="4F5FE749">
        <w:rPr>
          <w:rFonts w:ascii="Calibri" w:hAnsi="Calibri" w:cs="Calibri"/>
          <w:i w:val="0"/>
          <w:color w:val="auto"/>
        </w:rPr>
        <w:t xml:space="preserve">O </w:t>
      </w:r>
      <w:r w:rsidR="00F17522" w:rsidRPr="00D8135C">
        <w:rPr>
          <w:rFonts w:asciiTheme="minorHAnsi" w:hAnsiTheme="minorHAnsi" w:cstheme="minorBidi"/>
          <w:b/>
          <w:bCs/>
          <w:i w:val="0"/>
        </w:rPr>
        <w:t>Sr. Sergio</w:t>
      </w:r>
      <w:r w:rsidR="00F17522" w:rsidRPr="4F5FE749">
        <w:rPr>
          <w:rFonts w:asciiTheme="minorHAnsi" w:hAnsiTheme="minorHAnsi" w:cstheme="minorBidi"/>
          <w:b/>
          <w:bCs/>
        </w:rPr>
        <w:t xml:space="preserve"> Giannella </w:t>
      </w:r>
      <w:r w:rsidR="00F17522" w:rsidRPr="00D8135C">
        <w:rPr>
          <w:rFonts w:asciiTheme="minorHAnsi" w:hAnsiTheme="minorHAnsi" w:cstheme="minorBidi"/>
          <w:i w:val="0"/>
        </w:rPr>
        <w:t>acrescent</w:t>
      </w:r>
      <w:r w:rsidR="00AD7BF9" w:rsidRPr="00D8135C">
        <w:rPr>
          <w:rFonts w:asciiTheme="minorHAnsi" w:hAnsiTheme="minorHAnsi" w:cstheme="minorBidi"/>
          <w:i w:val="0"/>
        </w:rPr>
        <w:t>ou</w:t>
      </w:r>
      <w:r w:rsidR="00F17522" w:rsidRPr="00D8135C">
        <w:rPr>
          <w:rFonts w:asciiTheme="minorHAnsi" w:hAnsiTheme="minorHAnsi" w:cstheme="minorBidi"/>
          <w:i w:val="0"/>
        </w:rPr>
        <w:t xml:space="preserve"> que </w:t>
      </w:r>
      <w:r w:rsidR="00AD7BF9" w:rsidRPr="00D8135C">
        <w:rPr>
          <w:rFonts w:asciiTheme="minorHAnsi" w:hAnsiTheme="minorHAnsi" w:cstheme="minorBidi"/>
          <w:i w:val="0"/>
        </w:rPr>
        <w:t xml:space="preserve">o motivo de utilizarem dados do “consumidor.gov” se deve </w:t>
      </w:r>
      <w:r w:rsidR="00A969B1" w:rsidRPr="00D8135C">
        <w:rPr>
          <w:rFonts w:asciiTheme="minorHAnsi" w:hAnsiTheme="minorHAnsi" w:cstheme="minorBidi"/>
          <w:i w:val="0"/>
        </w:rPr>
        <w:t>à limitação do PROCON em compilar dados nacionalmente</w:t>
      </w:r>
      <w:r w:rsidR="00805EF8" w:rsidRPr="4F5FE749">
        <w:rPr>
          <w:rFonts w:asciiTheme="minorHAnsi" w:hAnsiTheme="minorHAnsi" w:cstheme="minorBidi"/>
          <w:i w:val="0"/>
        </w:rPr>
        <w:t xml:space="preserve">; informação corroborada pela </w:t>
      </w:r>
      <w:r w:rsidR="00805EF8" w:rsidRPr="4F5FE749">
        <w:rPr>
          <w:rFonts w:asciiTheme="minorHAnsi" w:hAnsiTheme="minorHAnsi" w:cstheme="minorBidi"/>
          <w:b/>
          <w:bCs/>
        </w:rPr>
        <w:t>Sra. Tonia Andrea Inocentini Galleti</w:t>
      </w:r>
      <w:r w:rsidR="00901EC1" w:rsidRPr="00D8135C">
        <w:rPr>
          <w:rFonts w:asciiTheme="minorHAnsi" w:hAnsiTheme="minorHAnsi" w:cstheme="minorBidi"/>
          <w:i w:val="0"/>
        </w:rPr>
        <w:t>, que considera pouquíssimo utilizados os serviços do “consumidor.gov”, sendo maiores as reclamações no PROCON e perante os juizados</w:t>
      </w:r>
      <w:r w:rsidR="00F61360" w:rsidRPr="00D8135C">
        <w:rPr>
          <w:rFonts w:asciiTheme="minorHAnsi" w:hAnsiTheme="minorHAnsi" w:cstheme="minorBidi"/>
          <w:i w:val="0"/>
        </w:rPr>
        <w:t>, quando as pessoas entram com ação judicial.</w:t>
      </w:r>
      <w:r w:rsidR="00F17522" w:rsidRPr="4F5FE749">
        <w:rPr>
          <w:rFonts w:asciiTheme="minorHAnsi" w:hAnsiTheme="minorHAnsi" w:cstheme="minorBidi"/>
          <w:b/>
          <w:bCs/>
        </w:rPr>
        <w:t xml:space="preserve"> </w:t>
      </w:r>
      <w:r w:rsidR="00B65A33" w:rsidRPr="4F5FE749">
        <w:rPr>
          <w:rFonts w:ascii="Calibri" w:hAnsi="Calibri" w:cs="Calibri"/>
          <w:i w:val="0"/>
          <w:color w:val="auto"/>
        </w:rPr>
        <w:t xml:space="preserve">O </w:t>
      </w:r>
      <w:r w:rsidR="00B65A33" w:rsidRPr="4F5FE749">
        <w:rPr>
          <w:rFonts w:ascii="Calibri" w:hAnsi="Calibri" w:cs="Calibri"/>
          <w:b/>
          <w:bCs/>
          <w:i w:val="0"/>
          <w:color w:val="auto"/>
        </w:rPr>
        <w:t>Sr. Rafael Baldi</w:t>
      </w:r>
      <w:r w:rsidR="00B65A33" w:rsidRPr="4F5FE749">
        <w:rPr>
          <w:rFonts w:ascii="Calibri" w:hAnsi="Calibri" w:cs="Calibri"/>
          <w:i w:val="0"/>
          <w:color w:val="auto"/>
        </w:rPr>
        <w:t xml:space="preserve"> ponderou que</w:t>
      </w:r>
      <w:r w:rsidR="0018491F" w:rsidRPr="4F5FE749">
        <w:rPr>
          <w:rFonts w:ascii="Calibri" w:hAnsi="Calibri" w:cs="Calibri"/>
          <w:i w:val="0"/>
          <w:color w:val="auto"/>
        </w:rPr>
        <w:t>, em sua percepção, se havia queda no consumi</w:t>
      </w:r>
      <w:r w:rsidR="00FB22FA" w:rsidRPr="4F5FE749">
        <w:rPr>
          <w:rFonts w:ascii="Calibri" w:hAnsi="Calibri" w:cs="Calibri"/>
          <w:i w:val="0"/>
          <w:color w:val="auto"/>
        </w:rPr>
        <w:t>dor.gov também haveria queda nos demais canais de denúncias</w:t>
      </w:r>
      <w:r w:rsidR="00AB14C3" w:rsidRPr="4F5FE749">
        <w:rPr>
          <w:rFonts w:ascii="Calibri" w:hAnsi="Calibri" w:cs="Calibri"/>
          <w:i w:val="0"/>
          <w:color w:val="auto"/>
        </w:rPr>
        <w:t xml:space="preserve"> e a </w:t>
      </w:r>
      <w:r w:rsidR="00AB14C3" w:rsidRPr="4F5FE749">
        <w:rPr>
          <w:rFonts w:ascii="Calibri" w:hAnsi="Calibri" w:cs="Calibri"/>
          <w:b/>
          <w:bCs/>
          <w:i w:val="0"/>
          <w:color w:val="auto"/>
        </w:rPr>
        <w:t>Sra. Tonia Galleti</w:t>
      </w:r>
      <w:r w:rsidR="00AB14C3" w:rsidRPr="4F5FE749">
        <w:rPr>
          <w:rFonts w:ascii="Calibri" w:hAnsi="Calibri" w:cs="Calibri"/>
          <w:i w:val="0"/>
          <w:color w:val="auto"/>
        </w:rPr>
        <w:t xml:space="preserve"> salientou que essa percepção não era </w:t>
      </w:r>
      <w:r w:rsidR="00101FCF" w:rsidRPr="4F5FE749">
        <w:rPr>
          <w:rFonts w:ascii="Calibri" w:hAnsi="Calibri" w:cs="Calibri"/>
          <w:i w:val="0"/>
          <w:color w:val="auto"/>
        </w:rPr>
        <w:t xml:space="preserve">adequada, </w:t>
      </w:r>
      <w:r w:rsidR="003A3493" w:rsidRPr="4F5FE749">
        <w:rPr>
          <w:rFonts w:ascii="Calibri" w:hAnsi="Calibri" w:cs="Calibri"/>
          <w:i w:val="0"/>
          <w:color w:val="auto"/>
        </w:rPr>
        <w:t>uma vez que essa</w:t>
      </w:r>
      <w:r w:rsidR="00101FCF" w:rsidRPr="4F5FE749">
        <w:rPr>
          <w:rFonts w:ascii="Calibri" w:hAnsi="Calibri" w:cs="Calibri"/>
          <w:i w:val="0"/>
          <w:color w:val="auto"/>
        </w:rPr>
        <w:t xml:space="preserve"> ferramenta</w:t>
      </w:r>
      <w:r w:rsidR="00F97235" w:rsidRPr="4F5FE749">
        <w:rPr>
          <w:rFonts w:ascii="Calibri" w:hAnsi="Calibri" w:cs="Calibri"/>
          <w:i w:val="0"/>
          <w:color w:val="auto"/>
        </w:rPr>
        <w:t xml:space="preserve"> </w:t>
      </w:r>
      <w:r w:rsidR="00DE50D1" w:rsidRPr="4F5FE749">
        <w:rPr>
          <w:rFonts w:ascii="Calibri" w:hAnsi="Calibri" w:cs="Calibri"/>
          <w:i w:val="0"/>
          <w:color w:val="auto"/>
        </w:rPr>
        <w:t>era</w:t>
      </w:r>
      <w:r w:rsidR="00101FCF" w:rsidRPr="4F5FE749">
        <w:rPr>
          <w:rFonts w:ascii="Calibri" w:hAnsi="Calibri" w:cs="Calibri"/>
          <w:i w:val="0"/>
          <w:color w:val="auto"/>
        </w:rPr>
        <w:t xml:space="preserve"> difícil de ser utilizada</w:t>
      </w:r>
      <w:r w:rsidR="00E3545E" w:rsidRPr="4F5FE749">
        <w:rPr>
          <w:rFonts w:ascii="Calibri" w:hAnsi="Calibri" w:cs="Calibri"/>
          <w:i w:val="0"/>
          <w:color w:val="auto"/>
        </w:rPr>
        <w:t xml:space="preserve"> e sugeriu que fosse realizada uma medição com base no PROCON</w:t>
      </w:r>
      <w:r w:rsidR="00AB3149" w:rsidRPr="4F5FE749">
        <w:rPr>
          <w:rFonts w:ascii="Calibri" w:hAnsi="Calibri" w:cs="Calibri"/>
          <w:i w:val="0"/>
          <w:color w:val="auto"/>
        </w:rPr>
        <w:t>, mesmo que fosse apenas um piloto</w:t>
      </w:r>
      <w:r w:rsidR="00070FE7" w:rsidRPr="4F5FE749">
        <w:rPr>
          <w:rFonts w:ascii="Calibri" w:hAnsi="Calibri" w:cs="Calibri"/>
          <w:i w:val="0"/>
          <w:color w:val="auto"/>
        </w:rPr>
        <w:t>.</w:t>
      </w:r>
      <w:r w:rsidR="000E0954" w:rsidRPr="4F5FE749">
        <w:rPr>
          <w:rFonts w:ascii="Calibri" w:hAnsi="Calibri" w:cs="Calibri"/>
          <w:i w:val="0"/>
          <w:color w:val="auto"/>
        </w:rPr>
        <w:t xml:space="preserve"> O </w:t>
      </w:r>
      <w:r w:rsidR="000E0954" w:rsidRPr="4F5FE749">
        <w:rPr>
          <w:rFonts w:ascii="Calibri" w:hAnsi="Calibri" w:cs="Calibri"/>
          <w:b/>
          <w:bCs/>
          <w:i w:val="0"/>
          <w:color w:val="auto"/>
        </w:rPr>
        <w:t>Sr. Obede Teodoro</w:t>
      </w:r>
      <w:r w:rsidR="000E0954" w:rsidRPr="4F5FE749">
        <w:rPr>
          <w:rFonts w:ascii="Calibri" w:hAnsi="Calibri" w:cs="Calibri"/>
          <w:i w:val="0"/>
          <w:color w:val="auto"/>
        </w:rPr>
        <w:t xml:space="preserve"> informou que havia um advogado </w:t>
      </w:r>
      <w:r w:rsidR="00DC39E7" w:rsidRPr="4F5FE749">
        <w:rPr>
          <w:rFonts w:ascii="Calibri" w:hAnsi="Calibri" w:cs="Calibri"/>
          <w:i w:val="0"/>
          <w:color w:val="auto"/>
        </w:rPr>
        <w:t>de Ribeirão Preto</w:t>
      </w:r>
      <w:r w:rsidR="006C05F4" w:rsidRPr="4F5FE749">
        <w:rPr>
          <w:rFonts w:ascii="Calibri" w:hAnsi="Calibri" w:cs="Calibri"/>
          <w:i w:val="0"/>
          <w:color w:val="auto"/>
        </w:rPr>
        <w:t xml:space="preserve"> prometendo o reembolso dos empréstimos consignados dos últimos cinco anos</w:t>
      </w:r>
      <w:r w:rsidR="00BB0652" w:rsidRPr="4F5FE749">
        <w:rPr>
          <w:rFonts w:ascii="Calibri" w:hAnsi="Calibri" w:cs="Calibri"/>
          <w:i w:val="0"/>
          <w:color w:val="auto"/>
        </w:rPr>
        <w:t xml:space="preserve"> para aposentados e pensionistas do INSS. O </w:t>
      </w:r>
      <w:r w:rsidR="00BB0652" w:rsidRPr="4F5FE749">
        <w:rPr>
          <w:rFonts w:ascii="Calibri" w:hAnsi="Calibri" w:cs="Calibri"/>
          <w:b/>
          <w:bCs/>
          <w:i w:val="0"/>
          <w:color w:val="auto"/>
        </w:rPr>
        <w:t>Sr. Hélio Queiroz</w:t>
      </w:r>
      <w:r w:rsidR="00BB0652" w:rsidRPr="4F5FE749">
        <w:rPr>
          <w:rFonts w:ascii="Calibri" w:hAnsi="Calibri" w:cs="Calibri"/>
          <w:i w:val="0"/>
          <w:color w:val="auto"/>
        </w:rPr>
        <w:t xml:space="preserve"> afirmou que essa situação seria um crime</w:t>
      </w:r>
      <w:r w:rsidR="00701314" w:rsidRPr="4F5FE749">
        <w:rPr>
          <w:rFonts w:ascii="Calibri" w:hAnsi="Calibri" w:cs="Calibri"/>
          <w:i w:val="0"/>
          <w:color w:val="auto"/>
        </w:rPr>
        <w:t xml:space="preserve"> e seria um caso para encaminhar à Polícia Federal</w:t>
      </w:r>
      <w:r w:rsidR="00C814B4" w:rsidRPr="4F5FE749">
        <w:rPr>
          <w:rFonts w:ascii="Calibri" w:hAnsi="Calibri" w:cs="Calibri"/>
          <w:i w:val="0"/>
          <w:color w:val="auto"/>
        </w:rPr>
        <w:t xml:space="preserve">. Retomando a apresentação, o </w:t>
      </w:r>
      <w:r w:rsidR="00C814B4" w:rsidRPr="4F5FE749">
        <w:rPr>
          <w:rFonts w:ascii="Calibri" w:hAnsi="Calibri" w:cs="Calibri"/>
          <w:b/>
          <w:bCs/>
          <w:i w:val="0"/>
          <w:color w:val="auto"/>
        </w:rPr>
        <w:t>Sr. Rafael Baldi</w:t>
      </w:r>
      <w:r w:rsidR="00F8066A" w:rsidRPr="4F5FE749">
        <w:rPr>
          <w:rFonts w:ascii="Calibri" w:hAnsi="Calibri" w:cs="Calibri"/>
          <w:i w:val="0"/>
          <w:color w:val="auto"/>
        </w:rPr>
        <w:t xml:space="preserve"> exibiu gráfico com a relativ</w:t>
      </w:r>
      <w:r w:rsidR="00DC4805" w:rsidRPr="4F5FE749">
        <w:rPr>
          <w:rFonts w:ascii="Calibri" w:hAnsi="Calibri" w:cs="Calibri"/>
          <w:i w:val="0"/>
          <w:color w:val="auto"/>
        </w:rPr>
        <w:t xml:space="preserve">ização entre crescimento da carteira </w:t>
      </w:r>
      <w:r w:rsidR="00DC4805" w:rsidRPr="4F5FE749">
        <w:rPr>
          <w:rFonts w:ascii="Calibri" w:hAnsi="Calibri" w:cs="Calibri"/>
          <w:color w:val="auto"/>
        </w:rPr>
        <w:t>versus</w:t>
      </w:r>
      <w:r w:rsidR="00DC4805" w:rsidRPr="4F5FE749">
        <w:rPr>
          <w:rFonts w:ascii="Calibri" w:hAnsi="Calibri" w:cs="Calibri"/>
          <w:i w:val="0"/>
          <w:color w:val="auto"/>
        </w:rPr>
        <w:t xml:space="preserve"> redução de reclamações nos últimos dois anos</w:t>
      </w:r>
      <w:r w:rsidR="001318C2" w:rsidRPr="4F5FE749">
        <w:rPr>
          <w:rFonts w:ascii="Calibri" w:hAnsi="Calibri" w:cs="Calibri"/>
          <w:i w:val="0"/>
          <w:color w:val="auto"/>
        </w:rPr>
        <w:t xml:space="preserve"> por saldo de operação</w:t>
      </w:r>
      <w:r w:rsidR="00777565" w:rsidRPr="4F5FE749">
        <w:rPr>
          <w:rFonts w:ascii="Calibri" w:hAnsi="Calibri" w:cs="Calibri"/>
          <w:i w:val="0"/>
          <w:color w:val="auto"/>
        </w:rPr>
        <w:t>, no qual demonstrava que o saldo estava aumentado e as reclamações diminuindo</w:t>
      </w:r>
      <w:r w:rsidR="00017068" w:rsidRPr="4F5FE749">
        <w:rPr>
          <w:rFonts w:ascii="Calibri" w:hAnsi="Calibri" w:cs="Calibri"/>
          <w:i w:val="0"/>
          <w:color w:val="auto"/>
        </w:rPr>
        <w:t xml:space="preserve">. Com relação </w:t>
      </w:r>
      <w:r w:rsidR="002154B3" w:rsidRPr="4F5FE749">
        <w:rPr>
          <w:rFonts w:ascii="Calibri" w:hAnsi="Calibri" w:cs="Calibri"/>
          <w:i w:val="0"/>
          <w:color w:val="auto"/>
        </w:rPr>
        <w:t>ao</w:t>
      </w:r>
      <w:r w:rsidR="008E7942" w:rsidRPr="4F5FE749">
        <w:rPr>
          <w:rFonts w:ascii="Calibri" w:hAnsi="Calibri" w:cs="Calibri"/>
          <w:i w:val="0"/>
          <w:color w:val="auto"/>
        </w:rPr>
        <w:t xml:space="preserve"> número de contratos de empréstimos, arrazoou que havia</w:t>
      </w:r>
      <w:r w:rsidR="0051628F" w:rsidRPr="4F5FE749">
        <w:rPr>
          <w:rFonts w:ascii="Calibri" w:hAnsi="Calibri" w:cs="Calibri"/>
          <w:i w:val="0"/>
          <w:color w:val="auto"/>
        </w:rPr>
        <w:t xml:space="preserve"> </w:t>
      </w:r>
      <w:r w:rsidR="008E7942" w:rsidRPr="4F5FE749">
        <w:rPr>
          <w:rFonts w:ascii="Calibri" w:hAnsi="Calibri" w:cs="Calibri"/>
          <w:i w:val="0"/>
          <w:color w:val="auto"/>
        </w:rPr>
        <w:t xml:space="preserve">37,3 milhões </w:t>
      </w:r>
      <w:r w:rsidR="0051628F" w:rsidRPr="4F5FE749">
        <w:rPr>
          <w:rFonts w:ascii="Calibri" w:hAnsi="Calibri" w:cs="Calibri"/>
          <w:i w:val="0"/>
          <w:color w:val="auto"/>
        </w:rPr>
        <w:t>em</w:t>
      </w:r>
      <w:r w:rsidR="008E7942" w:rsidRPr="4F5FE749">
        <w:rPr>
          <w:rFonts w:ascii="Calibri" w:hAnsi="Calibri" w:cs="Calibri"/>
          <w:i w:val="0"/>
          <w:color w:val="auto"/>
        </w:rPr>
        <w:t xml:space="preserve"> </w:t>
      </w:r>
      <w:r w:rsidR="008E7942" w:rsidRPr="007B4D90">
        <w:rPr>
          <w:rFonts w:ascii="Calibri" w:hAnsi="Calibri" w:cs="Calibri"/>
          <w:i w:val="0"/>
          <w:color w:val="auto"/>
        </w:rPr>
        <w:t xml:space="preserve">contratos </w:t>
      </w:r>
      <w:r w:rsidR="00BD549F" w:rsidRPr="007B4D90">
        <w:rPr>
          <w:rFonts w:ascii="Calibri" w:hAnsi="Calibri" w:cs="Calibri"/>
          <w:i w:val="0"/>
          <w:color w:val="auto"/>
        </w:rPr>
        <w:t>para</w:t>
      </w:r>
      <w:r w:rsidR="00290E1A" w:rsidRPr="007B4D90">
        <w:rPr>
          <w:rFonts w:ascii="Calibri" w:hAnsi="Calibri" w:cs="Calibri"/>
          <w:i w:val="0"/>
          <w:color w:val="auto"/>
        </w:rPr>
        <w:t xml:space="preserve"> 167.114</w:t>
      </w:r>
      <w:r w:rsidR="0066054D" w:rsidRPr="007B4D90">
        <w:rPr>
          <w:rFonts w:ascii="Calibri" w:hAnsi="Calibri" w:cs="Calibri"/>
          <w:i w:val="0"/>
          <w:color w:val="auto"/>
        </w:rPr>
        <w:t xml:space="preserve"> bilhões de operações</w:t>
      </w:r>
      <w:r w:rsidR="0066054D" w:rsidRPr="4F5FE749">
        <w:rPr>
          <w:rFonts w:ascii="Calibri" w:hAnsi="Calibri" w:cs="Calibri"/>
          <w:i w:val="0"/>
          <w:color w:val="auto"/>
        </w:rPr>
        <w:t xml:space="preserve"> em janeiro/2021 e </w:t>
      </w:r>
      <w:r w:rsidR="005E6667" w:rsidRPr="4F5FE749">
        <w:rPr>
          <w:rFonts w:ascii="Calibri" w:hAnsi="Calibri" w:cs="Calibri"/>
          <w:i w:val="0"/>
          <w:color w:val="auto"/>
        </w:rPr>
        <w:t xml:space="preserve">46,3 milhões </w:t>
      </w:r>
      <w:r w:rsidR="00BD549F" w:rsidRPr="4F5FE749">
        <w:rPr>
          <w:rFonts w:ascii="Calibri" w:hAnsi="Calibri" w:cs="Calibri"/>
          <w:i w:val="0"/>
          <w:color w:val="auto"/>
        </w:rPr>
        <w:t xml:space="preserve">para </w:t>
      </w:r>
      <w:r w:rsidR="006F1FFD" w:rsidRPr="4F5FE749">
        <w:rPr>
          <w:rFonts w:ascii="Calibri" w:hAnsi="Calibri" w:cs="Calibri"/>
          <w:i w:val="0"/>
          <w:color w:val="auto"/>
        </w:rPr>
        <w:t xml:space="preserve">cerca de </w:t>
      </w:r>
      <w:del w:id="73" w:author="Miriam Fernandes de Faria" w:date="2024-03-07T09:40:00Z">
        <w:r w:rsidR="00475AE6" w:rsidRPr="4F5FE749" w:rsidDel="00A11E27">
          <w:rPr>
            <w:rFonts w:ascii="Calibri" w:hAnsi="Calibri" w:cs="Calibri"/>
            <w:i w:val="0"/>
            <w:color w:val="auto"/>
          </w:rPr>
          <w:delText xml:space="preserve">R$ </w:delText>
        </w:r>
      </w:del>
      <w:r w:rsidR="00475AE6" w:rsidRPr="4F5FE749">
        <w:rPr>
          <w:rFonts w:ascii="Calibri" w:hAnsi="Calibri" w:cs="Calibri"/>
          <w:i w:val="0"/>
          <w:color w:val="auto"/>
        </w:rPr>
        <w:t>220</w:t>
      </w:r>
      <w:r w:rsidR="002F5842" w:rsidRPr="4F5FE749">
        <w:rPr>
          <w:rFonts w:ascii="Calibri" w:hAnsi="Calibri" w:cs="Calibri"/>
          <w:i w:val="0"/>
          <w:color w:val="auto"/>
        </w:rPr>
        <w:t xml:space="preserve"> bilhões</w:t>
      </w:r>
      <w:r w:rsidR="00103984" w:rsidRPr="4F5FE749">
        <w:rPr>
          <w:rFonts w:ascii="Calibri" w:hAnsi="Calibri" w:cs="Calibri"/>
          <w:i w:val="0"/>
          <w:color w:val="auto"/>
        </w:rPr>
        <w:t xml:space="preserve"> em janeiro/2023</w:t>
      </w:r>
      <w:r w:rsidR="00A26847" w:rsidRPr="4F5FE749">
        <w:rPr>
          <w:rFonts w:ascii="Calibri" w:hAnsi="Calibri" w:cs="Calibri"/>
          <w:i w:val="0"/>
          <w:color w:val="auto"/>
        </w:rPr>
        <w:t xml:space="preserve"> e</w:t>
      </w:r>
      <w:r w:rsidR="00017F58" w:rsidRPr="4F5FE749">
        <w:rPr>
          <w:rFonts w:ascii="Calibri" w:hAnsi="Calibri" w:cs="Calibri"/>
          <w:i w:val="0"/>
          <w:color w:val="auto"/>
        </w:rPr>
        <w:t xml:space="preserve"> que </w:t>
      </w:r>
      <w:r w:rsidR="00806BCF" w:rsidRPr="4F5FE749">
        <w:rPr>
          <w:rFonts w:ascii="Calibri" w:hAnsi="Calibri" w:cs="Calibri"/>
          <w:i w:val="0"/>
          <w:color w:val="auto"/>
        </w:rPr>
        <w:t xml:space="preserve">os contratos aumentavam e as reclamações diminuíram </w:t>
      </w:r>
      <w:r w:rsidR="00AE634C" w:rsidRPr="4F5FE749">
        <w:rPr>
          <w:rFonts w:ascii="Calibri" w:hAnsi="Calibri" w:cs="Calibri"/>
          <w:i w:val="0"/>
          <w:color w:val="auto"/>
        </w:rPr>
        <w:t>pela metade</w:t>
      </w:r>
      <w:ins w:id="74" w:author="Windows10" w:date="2024-03-07T06:00:00Z">
        <w:r w:rsidR="00867E7F">
          <w:rPr>
            <w:rFonts w:ascii="Calibri" w:hAnsi="Calibri" w:cs="Calibri"/>
            <w:i w:val="0"/>
            <w:color w:val="auto"/>
          </w:rPr>
          <w:t>,</w:t>
        </w:r>
      </w:ins>
      <w:r w:rsidR="009D7706" w:rsidRPr="4F5FE749">
        <w:rPr>
          <w:rFonts w:ascii="Calibri" w:hAnsi="Calibri" w:cs="Calibri"/>
          <w:i w:val="0"/>
          <w:color w:val="auto"/>
        </w:rPr>
        <w:t xml:space="preserve"> comparando</w:t>
      </w:r>
      <w:r w:rsidR="00127254" w:rsidRPr="4F5FE749">
        <w:rPr>
          <w:rFonts w:ascii="Calibri" w:hAnsi="Calibri" w:cs="Calibri"/>
          <w:i w:val="0"/>
          <w:color w:val="auto"/>
        </w:rPr>
        <w:t xml:space="preserve"> os anos de</w:t>
      </w:r>
      <w:r w:rsidR="009D7706" w:rsidRPr="4F5FE749">
        <w:rPr>
          <w:rFonts w:ascii="Calibri" w:hAnsi="Calibri" w:cs="Calibri"/>
          <w:i w:val="0"/>
          <w:color w:val="auto"/>
        </w:rPr>
        <w:t xml:space="preserve"> 2021 e 2022</w:t>
      </w:r>
      <w:r w:rsidR="00127254" w:rsidRPr="007B4D90">
        <w:rPr>
          <w:rFonts w:ascii="Calibri" w:hAnsi="Calibri" w:cs="Calibri"/>
          <w:i w:val="0"/>
          <w:color w:val="auto"/>
        </w:rPr>
        <w:t xml:space="preserve">, visto que havia uma reclamação para cada R$ 776 mil concedidos </w:t>
      </w:r>
      <w:r w:rsidR="00833E08" w:rsidRPr="007B4D90">
        <w:rPr>
          <w:rFonts w:ascii="Calibri" w:hAnsi="Calibri" w:cs="Calibri"/>
          <w:i w:val="0"/>
          <w:color w:val="auto"/>
        </w:rPr>
        <w:t xml:space="preserve">em 2021 e </w:t>
      </w:r>
      <w:ins w:id="75" w:author="Miriam Fernandes de Faria" w:date="2024-03-07T10:02:00Z">
        <w:r w:rsidR="007B4D90">
          <w:rPr>
            <w:rFonts w:ascii="Calibri" w:hAnsi="Calibri" w:cs="Calibri"/>
            <w:i w:val="0"/>
            <w:color w:val="auto"/>
          </w:rPr>
          <w:t xml:space="preserve">a </w:t>
        </w:r>
      </w:ins>
      <w:r w:rsidR="00833E08" w:rsidRPr="007B4D90">
        <w:rPr>
          <w:rFonts w:ascii="Calibri" w:hAnsi="Calibri" w:cs="Calibri"/>
          <w:i w:val="0"/>
          <w:color w:val="auto"/>
        </w:rPr>
        <w:t xml:space="preserve">cada </w:t>
      </w:r>
      <w:ins w:id="76" w:author="Miriam Fernandes de Faria" w:date="2024-03-07T09:44:00Z">
        <w:r w:rsidR="00A11E27" w:rsidRPr="007B4D90">
          <w:rPr>
            <w:rFonts w:ascii="Calibri" w:hAnsi="Calibri" w:cs="Calibri"/>
            <w:i w:val="0"/>
            <w:color w:val="auto"/>
          </w:rPr>
          <w:t xml:space="preserve">R$ </w:t>
        </w:r>
      </w:ins>
      <w:r w:rsidR="00833E08" w:rsidRPr="007B4D90">
        <w:rPr>
          <w:rFonts w:ascii="Calibri" w:hAnsi="Calibri" w:cs="Calibri"/>
          <w:i w:val="0"/>
          <w:color w:val="auto"/>
        </w:rPr>
        <w:t>1,41 milhão concedido</w:t>
      </w:r>
      <w:ins w:id="77" w:author="Miriam Fernandes de Faria" w:date="2024-03-07T10:00:00Z">
        <w:r w:rsidR="007B4D90" w:rsidRPr="007B4D90">
          <w:rPr>
            <w:rFonts w:ascii="Calibri" w:hAnsi="Calibri" w:cs="Calibri"/>
            <w:i w:val="0"/>
            <w:color w:val="auto"/>
            <w:rPrChange w:id="78" w:author="Miriam Fernandes de Faria" w:date="2024-03-07T10:00:00Z">
              <w:rPr>
                <w:rFonts w:ascii="Calibri" w:hAnsi="Calibri" w:cs="Calibri"/>
                <w:i w:val="0"/>
                <w:color w:val="auto"/>
                <w:highlight w:val="red"/>
              </w:rPr>
            </w:rPrChange>
          </w:rPr>
          <w:t>s</w:t>
        </w:r>
      </w:ins>
      <w:ins w:id="79" w:author="Miriam Fernandes de Faria" w:date="2024-03-07T10:01:00Z">
        <w:r w:rsidR="007B4D90">
          <w:rPr>
            <w:rFonts w:ascii="Calibri" w:hAnsi="Calibri" w:cs="Calibri"/>
            <w:i w:val="0"/>
            <w:color w:val="auto"/>
          </w:rPr>
          <w:t xml:space="preserve"> em </w:t>
        </w:r>
      </w:ins>
      <w:ins w:id="80" w:author="Miriam Fernandes de Faria" w:date="2024-03-07T10:02:00Z">
        <w:r w:rsidR="007B4D90">
          <w:rPr>
            <w:rFonts w:ascii="Calibri" w:hAnsi="Calibri" w:cs="Calibri"/>
            <w:i w:val="0"/>
            <w:color w:val="auto"/>
          </w:rPr>
          <w:t>janeiro de 2023</w:t>
        </w:r>
      </w:ins>
      <w:r w:rsidR="00833E08" w:rsidRPr="007B4D90">
        <w:rPr>
          <w:rFonts w:ascii="Calibri" w:hAnsi="Calibri" w:cs="Calibri"/>
          <w:i w:val="0"/>
          <w:color w:val="auto"/>
        </w:rPr>
        <w:t>.</w:t>
      </w:r>
      <w:r w:rsidR="00833E08" w:rsidRPr="4F5FE749">
        <w:rPr>
          <w:rFonts w:ascii="Calibri" w:hAnsi="Calibri" w:cs="Calibri"/>
          <w:i w:val="0"/>
          <w:color w:val="auto"/>
        </w:rPr>
        <w:t xml:space="preserve"> </w:t>
      </w:r>
      <w:r w:rsidR="00306A1E" w:rsidRPr="4F5FE749">
        <w:rPr>
          <w:rFonts w:ascii="Calibri" w:hAnsi="Calibri" w:cs="Calibri"/>
          <w:i w:val="0"/>
          <w:color w:val="auto"/>
        </w:rPr>
        <w:t>Exibiu</w:t>
      </w:r>
      <w:r w:rsidR="00833E08" w:rsidRPr="4F5FE749">
        <w:rPr>
          <w:rFonts w:ascii="Calibri" w:hAnsi="Calibri" w:cs="Calibri"/>
          <w:i w:val="0"/>
          <w:color w:val="auto"/>
        </w:rPr>
        <w:t xml:space="preserve"> tabela com os principais motivos de reclamações</w:t>
      </w:r>
      <w:r w:rsidR="008806C0" w:rsidRPr="4F5FE749">
        <w:rPr>
          <w:rFonts w:ascii="Calibri" w:hAnsi="Calibri" w:cs="Calibri"/>
          <w:i w:val="0"/>
          <w:color w:val="auto"/>
        </w:rPr>
        <w:t xml:space="preserve"> entre fevereiro/2023 e abril/2023, </w:t>
      </w:r>
      <w:r w:rsidR="00557751" w:rsidRPr="4F5FE749">
        <w:rPr>
          <w:rFonts w:ascii="Calibri" w:hAnsi="Calibri" w:cs="Calibri"/>
          <w:i w:val="0"/>
          <w:color w:val="auto"/>
        </w:rPr>
        <w:t xml:space="preserve">o qual demonstrava </w:t>
      </w:r>
      <w:r w:rsidR="00306A1E" w:rsidRPr="4F5FE749">
        <w:rPr>
          <w:rFonts w:ascii="Calibri" w:hAnsi="Calibri" w:cs="Calibri"/>
          <w:i w:val="0"/>
          <w:color w:val="auto"/>
        </w:rPr>
        <w:t>diminuição do número de reclamações</w:t>
      </w:r>
      <w:r w:rsidR="00060D52" w:rsidRPr="4F5FE749">
        <w:rPr>
          <w:rFonts w:ascii="Calibri" w:hAnsi="Calibri" w:cs="Calibri"/>
          <w:i w:val="0"/>
          <w:color w:val="auto"/>
        </w:rPr>
        <w:t xml:space="preserve">, como resultado de </w:t>
      </w:r>
      <w:r w:rsidR="00060D52" w:rsidRPr="00D8135C">
        <w:rPr>
          <w:rFonts w:asciiTheme="minorHAnsi" w:hAnsiTheme="minorHAnsi" w:cstheme="minorBidi"/>
          <w:i w:val="0"/>
        </w:rPr>
        <w:t>medidas da autorregulação</w:t>
      </w:r>
      <w:r w:rsidR="00306A1E" w:rsidRPr="4F5FE749">
        <w:rPr>
          <w:rFonts w:ascii="Calibri" w:hAnsi="Calibri" w:cs="Calibri"/>
          <w:i w:val="0"/>
          <w:color w:val="auto"/>
        </w:rPr>
        <w:t xml:space="preserve">. Em seguida, apresentou as </w:t>
      </w:r>
      <w:r w:rsidR="00504009" w:rsidRPr="4F5FE749">
        <w:rPr>
          <w:rFonts w:ascii="Calibri" w:hAnsi="Calibri" w:cs="Calibri"/>
          <w:i w:val="0"/>
          <w:color w:val="auto"/>
        </w:rPr>
        <w:t>principais diretrizes para os correspondentes</w:t>
      </w:r>
      <w:r w:rsidR="00D97230" w:rsidRPr="4F5FE749">
        <w:rPr>
          <w:rFonts w:ascii="Calibri" w:hAnsi="Calibri" w:cs="Calibri"/>
          <w:i w:val="0"/>
          <w:color w:val="auto"/>
        </w:rPr>
        <w:t>, sendo elas</w:t>
      </w:r>
      <w:r w:rsidR="00931D16" w:rsidRPr="4F5FE749">
        <w:rPr>
          <w:rFonts w:ascii="Calibri" w:hAnsi="Calibri" w:cs="Calibri"/>
          <w:i w:val="0"/>
          <w:color w:val="auto"/>
        </w:rPr>
        <w:t>:</w:t>
      </w:r>
      <w:r w:rsidR="00D97230" w:rsidRPr="4F5FE749">
        <w:rPr>
          <w:rFonts w:ascii="Calibri" w:hAnsi="Calibri" w:cs="Calibri"/>
          <w:i w:val="0"/>
          <w:color w:val="auto"/>
        </w:rPr>
        <w:t xml:space="preserve"> a Resolução CMN </w:t>
      </w:r>
      <w:r w:rsidR="0063757E" w:rsidRPr="4F5FE749">
        <w:rPr>
          <w:rFonts w:ascii="Calibri" w:hAnsi="Calibri" w:cs="Calibri"/>
          <w:i w:val="0"/>
          <w:color w:val="auto"/>
        </w:rPr>
        <w:t xml:space="preserve">nº </w:t>
      </w:r>
      <w:r w:rsidR="00D97230" w:rsidRPr="4F5FE749">
        <w:rPr>
          <w:rFonts w:ascii="Calibri" w:hAnsi="Calibri" w:cs="Calibri"/>
          <w:i w:val="0"/>
          <w:color w:val="auto"/>
        </w:rPr>
        <w:t>4.</w:t>
      </w:r>
      <w:r w:rsidR="0063757E" w:rsidRPr="4F5FE749">
        <w:rPr>
          <w:rFonts w:ascii="Calibri" w:hAnsi="Calibri" w:cs="Calibri"/>
          <w:i w:val="0"/>
          <w:color w:val="auto"/>
        </w:rPr>
        <w:t>935/2021</w:t>
      </w:r>
      <w:ins w:id="81" w:author="Windows10" w:date="2024-03-07T06:01:00Z">
        <w:r w:rsidR="00867E7F">
          <w:rPr>
            <w:rFonts w:ascii="Calibri" w:hAnsi="Calibri" w:cs="Calibri"/>
            <w:i w:val="0"/>
            <w:color w:val="auto"/>
          </w:rPr>
          <w:t>,</w:t>
        </w:r>
      </w:ins>
      <w:r w:rsidR="0063757E" w:rsidRPr="4F5FE749">
        <w:rPr>
          <w:rFonts w:ascii="Calibri" w:hAnsi="Calibri" w:cs="Calibri"/>
          <w:i w:val="0"/>
          <w:color w:val="auto"/>
        </w:rPr>
        <w:t xml:space="preserve"> que determina os parâmetros a serem observados pelas IFs na contratação e atuação dos correspondentes;</w:t>
      </w:r>
      <w:r w:rsidR="009F31D1" w:rsidRPr="4F5FE749">
        <w:rPr>
          <w:rFonts w:ascii="Calibri" w:hAnsi="Calibri" w:cs="Calibri"/>
          <w:i w:val="0"/>
          <w:color w:val="auto"/>
        </w:rPr>
        <w:t xml:space="preserve"> </w:t>
      </w:r>
      <w:r w:rsidR="00F92C0C" w:rsidRPr="4F5FE749">
        <w:rPr>
          <w:rFonts w:ascii="Calibri" w:hAnsi="Calibri" w:cs="Calibri"/>
          <w:i w:val="0"/>
          <w:color w:val="auto"/>
        </w:rPr>
        <w:t xml:space="preserve">Lei Geral de Processamento de Dados - </w:t>
      </w:r>
      <w:r w:rsidR="00F92C0C" w:rsidRPr="00D8135C">
        <w:rPr>
          <w:rFonts w:asciiTheme="minorHAnsi" w:hAnsiTheme="minorHAnsi" w:cstheme="minorBidi"/>
          <w:i w:val="0"/>
        </w:rPr>
        <w:t>LGPD, normas de prevenção à lavagem de dinheiro e financiamento ao terrorismo, Código de Defesa do Consumidor, e a própria instrução IN 138 do INSS</w:t>
      </w:r>
      <w:r w:rsidR="00F92C0C" w:rsidRPr="4F5FE749">
        <w:rPr>
          <w:rFonts w:asciiTheme="minorHAnsi" w:hAnsiTheme="minorHAnsi" w:cstheme="minorBidi"/>
        </w:rPr>
        <w:t>.</w:t>
      </w:r>
      <w:r w:rsidR="00F92C0C" w:rsidRPr="4F5FE749">
        <w:rPr>
          <w:rFonts w:ascii="Calibri" w:hAnsi="Calibri" w:cs="Calibri"/>
          <w:i w:val="0"/>
          <w:color w:val="auto"/>
        </w:rPr>
        <w:t xml:space="preserve"> </w:t>
      </w:r>
      <w:r w:rsidR="001F5783" w:rsidRPr="4F5FE749">
        <w:rPr>
          <w:rFonts w:ascii="Calibri" w:hAnsi="Calibri" w:cs="Calibri"/>
          <w:i w:val="0"/>
          <w:color w:val="auto"/>
        </w:rPr>
        <w:t xml:space="preserve">O </w:t>
      </w:r>
      <w:r w:rsidR="001F5783" w:rsidRPr="4F5FE749">
        <w:rPr>
          <w:rFonts w:ascii="Calibri" w:hAnsi="Calibri" w:cs="Calibri"/>
          <w:b/>
          <w:bCs/>
          <w:i w:val="0"/>
          <w:color w:val="auto"/>
        </w:rPr>
        <w:t>Sr. Presidente</w:t>
      </w:r>
      <w:r w:rsidR="001F5783" w:rsidRPr="4F5FE749">
        <w:rPr>
          <w:rFonts w:ascii="Calibri" w:hAnsi="Calibri" w:cs="Calibri"/>
          <w:i w:val="0"/>
          <w:color w:val="auto"/>
        </w:rPr>
        <w:t xml:space="preserve"> questionou </w:t>
      </w:r>
      <w:r w:rsidR="00635C29" w:rsidRPr="4F5FE749">
        <w:rPr>
          <w:rFonts w:ascii="Calibri" w:hAnsi="Calibri" w:cs="Calibri"/>
          <w:i w:val="0"/>
          <w:color w:val="auto"/>
        </w:rPr>
        <w:t xml:space="preserve">se haveria uma média da remuneração dos correspondentes e, em resposta, o </w:t>
      </w:r>
      <w:r w:rsidR="00635C29" w:rsidRPr="4F5FE749">
        <w:rPr>
          <w:rFonts w:ascii="Calibri" w:hAnsi="Calibri" w:cs="Calibri"/>
          <w:b/>
          <w:bCs/>
          <w:i w:val="0"/>
          <w:color w:val="auto"/>
        </w:rPr>
        <w:t>Sr. Rafael Baldi</w:t>
      </w:r>
      <w:r w:rsidR="00635C29" w:rsidRPr="4F5FE749">
        <w:rPr>
          <w:rFonts w:ascii="Calibri" w:hAnsi="Calibri" w:cs="Calibri"/>
          <w:i w:val="0"/>
          <w:color w:val="auto"/>
        </w:rPr>
        <w:t xml:space="preserve"> esclareceu que a remuneração variava de banco para banco</w:t>
      </w:r>
      <w:r w:rsidR="002E4D88" w:rsidRPr="4F5FE749">
        <w:rPr>
          <w:rFonts w:ascii="Calibri" w:hAnsi="Calibri" w:cs="Calibri"/>
          <w:i w:val="0"/>
          <w:color w:val="auto"/>
        </w:rPr>
        <w:t>,</w:t>
      </w:r>
      <w:r w:rsidR="006372AD" w:rsidRPr="4F5FE749">
        <w:rPr>
          <w:rFonts w:ascii="Calibri" w:hAnsi="Calibri" w:cs="Calibri"/>
          <w:i w:val="0"/>
          <w:color w:val="auto"/>
        </w:rPr>
        <w:t xml:space="preserve"> </w:t>
      </w:r>
      <w:r w:rsidR="002E4D88" w:rsidRPr="4F5FE749">
        <w:rPr>
          <w:rFonts w:ascii="Calibri" w:hAnsi="Calibri" w:cs="Calibri"/>
          <w:i w:val="0"/>
          <w:color w:val="auto"/>
        </w:rPr>
        <w:t>estabelecida em</w:t>
      </w:r>
      <w:r w:rsidR="006372AD" w:rsidRPr="4F5FE749">
        <w:rPr>
          <w:rFonts w:ascii="Calibri" w:hAnsi="Calibri" w:cs="Calibri"/>
          <w:i w:val="0"/>
          <w:color w:val="auto"/>
        </w:rPr>
        <w:t xml:space="preserve"> </w:t>
      </w:r>
      <w:r w:rsidR="009D3DA2" w:rsidRPr="4F5FE749">
        <w:rPr>
          <w:rFonts w:ascii="Calibri" w:hAnsi="Calibri" w:cs="Calibri"/>
          <w:i w:val="0"/>
          <w:color w:val="auto"/>
        </w:rPr>
        <w:t>contrato, em que seria pago um percentual do valor da operação</w:t>
      </w:r>
      <w:r w:rsidR="002E4D88" w:rsidRPr="4F5FE749">
        <w:rPr>
          <w:rFonts w:ascii="Calibri" w:hAnsi="Calibri" w:cs="Calibri"/>
          <w:i w:val="0"/>
          <w:color w:val="auto"/>
        </w:rPr>
        <w:t>, provavelmente balizados por uma tabela proporcional aos valores dos contratos</w:t>
      </w:r>
      <w:r w:rsidR="0053584B" w:rsidRPr="4F5FE749">
        <w:rPr>
          <w:rFonts w:ascii="Calibri" w:hAnsi="Calibri" w:cs="Calibri"/>
          <w:i w:val="0"/>
          <w:color w:val="auto"/>
        </w:rPr>
        <w:t xml:space="preserve">.  </w:t>
      </w:r>
      <w:r w:rsidR="002E4D88" w:rsidRPr="4F5FE749">
        <w:rPr>
          <w:rFonts w:ascii="Calibri" w:hAnsi="Calibri" w:cs="Calibri"/>
          <w:i w:val="0"/>
          <w:color w:val="auto"/>
        </w:rPr>
        <w:t>Prosseguiu a apresentação</w:t>
      </w:r>
      <w:del w:id="82" w:author="Windows10" w:date="2024-03-07T06:03:00Z">
        <w:r w:rsidR="0053584B" w:rsidRPr="4F5FE749" w:rsidDel="00F83FCE">
          <w:rPr>
            <w:rFonts w:ascii="Calibri" w:hAnsi="Calibri" w:cs="Calibri"/>
            <w:i w:val="0"/>
            <w:color w:val="auto"/>
          </w:rPr>
          <w:delText>,</w:delText>
        </w:r>
      </w:del>
      <w:r w:rsidR="002E4D88" w:rsidRPr="4F5FE749">
        <w:rPr>
          <w:rFonts w:ascii="Calibri" w:hAnsi="Calibri" w:cs="Calibri"/>
          <w:i w:val="0"/>
          <w:color w:val="auto"/>
        </w:rPr>
        <w:t xml:space="preserve"> </w:t>
      </w:r>
      <w:r w:rsidR="002E4D88" w:rsidRPr="00F83FCE">
        <w:rPr>
          <w:rFonts w:ascii="Calibri" w:hAnsi="Calibri" w:cs="Calibri"/>
          <w:i w:val="0"/>
          <w:strike/>
          <w:color w:val="auto"/>
          <w:rPrChange w:id="83" w:author="Windows10" w:date="2024-03-07T06:03:00Z">
            <w:rPr>
              <w:rFonts w:ascii="Calibri" w:hAnsi="Calibri" w:cs="Calibri"/>
              <w:i w:val="0"/>
              <w:color w:val="auto"/>
            </w:rPr>
          </w:rPrChange>
        </w:rPr>
        <w:t>discorr</w:t>
      </w:r>
      <w:r w:rsidR="00EF52AE" w:rsidRPr="00F83FCE">
        <w:rPr>
          <w:rFonts w:ascii="Calibri" w:hAnsi="Calibri" w:cs="Calibri"/>
          <w:i w:val="0"/>
          <w:strike/>
          <w:color w:val="auto"/>
          <w:rPrChange w:id="84" w:author="Windows10" w:date="2024-03-07T06:03:00Z">
            <w:rPr>
              <w:rFonts w:ascii="Calibri" w:hAnsi="Calibri" w:cs="Calibri"/>
              <w:i w:val="0"/>
              <w:color w:val="auto"/>
            </w:rPr>
          </w:rPrChange>
        </w:rPr>
        <w:t>eu</w:t>
      </w:r>
      <w:r w:rsidR="002E4D88" w:rsidRPr="4F5FE749">
        <w:rPr>
          <w:rFonts w:ascii="Calibri" w:hAnsi="Calibri" w:cs="Calibri"/>
          <w:i w:val="0"/>
          <w:color w:val="auto"/>
        </w:rPr>
        <w:t xml:space="preserve"> </w:t>
      </w:r>
      <w:ins w:id="85" w:author="Windows10" w:date="2024-03-07T06:03:00Z">
        <w:r w:rsidR="00F83FCE">
          <w:rPr>
            <w:rFonts w:ascii="Calibri" w:hAnsi="Calibri" w:cs="Calibri"/>
            <w:i w:val="0"/>
            <w:color w:val="auto"/>
          </w:rPr>
          <w:t xml:space="preserve">discorrendo </w:t>
        </w:r>
      </w:ins>
      <w:r w:rsidR="002E4D88" w:rsidRPr="4F5FE749">
        <w:rPr>
          <w:rFonts w:ascii="Calibri" w:hAnsi="Calibri" w:cs="Calibri"/>
          <w:i w:val="0"/>
          <w:color w:val="auto"/>
        </w:rPr>
        <w:t xml:space="preserve">sobre </w:t>
      </w:r>
      <w:r w:rsidR="00A916B0" w:rsidRPr="4F5FE749">
        <w:rPr>
          <w:rFonts w:ascii="Calibri" w:hAnsi="Calibri" w:cs="Calibri"/>
          <w:i w:val="0"/>
          <w:color w:val="auto"/>
        </w:rPr>
        <w:t>as principais</w:t>
      </w:r>
      <w:r w:rsidR="002E4D88" w:rsidRPr="4F5FE749">
        <w:rPr>
          <w:rFonts w:ascii="Calibri" w:hAnsi="Calibri" w:cs="Calibri"/>
          <w:i w:val="0"/>
          <w:color w:val="auto"/>
        </w:rPr>
        <w:t xml:space="preserve"> sanções  impostas pelos bancos inseridos na Autorregulação, os quais </w:t>
      </w:r>
      <w:r w:rsidR="00EF52AE" w:rsidRPr="4F5FE749">
        <w:rPr>
          <w:rFonts w:ascii="Calibri" w:hAnsi="Calibri" w:cs="Calibri"/>
          <w:i w:val="0"/>
          <w:color w:val="auto"/>
        </w:rPr>
        <w:t>eram</w:t>
      </w:r>
      <w:r w:rsidR="002E4D88" w:rsidRPr="4F5FE749">
        <w:rPr>
          <w:rFonts w:ascii="Calibri" w:hAnsi="Calibri" w:cs="Calibri"/>
          <w:i w:val="0"/>
          <w:color w:val="auto"/>
        </w:rPr>
        <w:t xml:space="preserve"> submetidos à política do “Não </w:t>
      </w:r>
      <w:r w:rsidR="002304E7" w:rsidRPr="4F5FE749">
        <w:rPr>
          <w:rFonts w:ascii="Calibri" w:hAnsi="Calibri" w:cs="Calibri"/>
          <w:i w:val="0"/>
          <w:color w:val="auto"/>
        </w:rPr>
        <w:t>M</w:t>
      </w:r>
      <w:r w:rsidR="002E4D88" w:rsidRPr="4F5FE749">
        <w:rPr>
          <w:rFonts w:ascii="Calibri" w:hAnsi="Calibri" w:cs="Calibri"/>
          <w:i w:val="0"/>
          <w:color w:val="auto"/>
        </w:rPr>
        <w:t>e Perturbe”, diferente de seus correspondentes</w:t>
      </w:r>
      <w:r w:rsidR="00633506" w:rsidRPr="4F5FE749">
        <w:rPr>
          <w:rFonts w:ascii="Calibri" w:hAnsi="Calibri" w:cs="Calibri"/>
          <w:i w:val="0"/>
          <w:color w:val="auto"/>
        </w:rPr>
        <w:t>.</w:t>
      </w:r>
      <w:r w:rsidR="002E4D88" w:rsidRPr="4F5FE749">
        <w:rPr>
          <w:rFonts w:ascii="Calibri" w:hAnsi="Calibri" w:cs="Calibri"/>
          <w:i w:val="0"/>
          <w:color w:val="auto"/>
        </w:rPr>
        <w:t xml:space="preserve"> Afirmou, ainda, que existem bancos que firmam convênio com o INSS, porém não </w:t>
      </w:r>
      <w:r w:rsidR="00EF52AE" w:rsidRPr="00F83FCE">
        <w:rPr>
          <w:rFonts w:ascii="Calibri" w:hAnsi="Calibri" w:cs="Calibri"/>
          <w:i w:val="0"/>
          <w:strike/>
          <w:color w:val="auto"/>
          <w:rPrChange w:id="86" w:author="Windows10" w:date="2024-03-07T06:04:00Z">
            <w:rPr>
              <w:rFonts w:ascii="Calibri" w:hAnsi="Calibri" w:cs="Calibri"/>
              <w:i w:val="0"/>
              <w:color w:val="auto"/>
            </w:rPr>
          </w:rPrChange>
        </w:rPr>
        <w:t>seguiam</w:t>
      </w:r>
      <w:r w:rsidR="002E4D88" w:rsidRPr="4F5FE749">
        <w:rPr>
          <w:rFonts w:ascii="Calibri" w:hAnsi="Calibri" w:cs="Calibri"/>
          <w:i w:val="0"/>
          <w:color w:val="auto"/>
        </w:rPr>
        <w:t xml:space="preserve"> </w:t>
      </w:r>
      <w:ins w:id="87" w:author="Windows10" w:date="2024-03-07T06:05:00Z">
        <w:r w:rsidR="00F83FCE">
          <w:rPr>
            <w:rFonts w:ascii="Calibri" w:hAnsi="Calibri" w:cs="Calibri"/>
            <w:i w:val="0"/>
            <w:color w:val="auto"/>
          </w:rPr>
          <w:t xml:space="preserve">seguem </w:t>
        </w:r>
      </w:ins>
      <w:r w:rsidR="002E4D88" w:rsidRPr="4F5FE749">
        <w:rPr>
          <w:rFonts w:ascii="Calibri" w:hAnsi="Calibri" w:cs="Calibri"/>
          <w:i w:val="0"/>
          <w:color w:val="auto"/>
        </w:rPr>
        <w:t xml:space="preserve">as regras estabelecidas pelo Instituto. Pontuou que não só bancos e seus correspondentes bancários, mas também os agentes responsáveis por fechar a operação </w:t>
      </w:r>
      <w:r w:rsidR="00EF52AE" w:rsidRPr="4F5FE749">
        <w:rPr>
          <w:rFonts w:ascii="Calibri" w:hAnsi="Calibri" w:cs="Calibri"/>
          <w:i w:val="0"/>
          <w:color w:val="auto"/>
        </w:rPr>
        <w:t>eram</w:t>
      </w:r>
      <w:r w:rsidR="002E4D88" w:rsidRPr="4F5FE749">
        <w:rPr>
          <w:rFonts w:ascii="Calibri" w:hAnsi="Calibri" w:cs="Calibri"/>
          <w:i w:val="0"/>
          <w:color w:val="auto"/>
        </w:rPr>
        <w:t xml:space="preserve"> sujeitos às sanções</w:t>
      </w:r>
      <w:r w:rsidR="001A58D1" w:rsidRPr="4F5FE749">
        <w:rPr>
          <w:rFonts w:ascii="Calibri" w:hAnsi="Calibri" w:cs="Calibri"/>
          <w:i w:val="0"/>
          <w:color w:val="auto"/>
        </w:rPr>
        <w:t xml:space="preserve">, caso </w:t>
      </w:r>
      <w:r w:rsidR="001A58D1" w:rsidRPr="00D8135C">
        <w:rPr>
          <w:rFonts w:asciiTheme="minorHAnsi" w:hAnsiTheme="minorHAnsi" w:cstheme="minorBidi"/>
          <w:i w:val="0"/>
        </w:rPr>
        <w:t>estivessem trabalhando de forma “em não conformidade”.</w:t>
      </w:r>
      <w:r w:rsidR="00633506" w:rsidRPr="4F5FE749">
        <w:rPr>
          <w:rFonts w:ascii="Calibri" w:hAnsi="Calibri" w:cs="Calibri"/>
          <w:i w:val="0"/>
          <w:color w:val="auto"/>
        </w:rPr>
        <w:t xml:space="preserve"> Com a palavra, o </w:t>
      </w:r>
      <w:r w:rsidR="00633506" w:rsidRPr="4F5FE749">
        <w:rPr>
          <w:rFonts w:ascii="Calibri" w:hAnsi="Calibri" w:cs="Calibri"/>
          <w:b/>
          <w:bCs/>
          <w:i w:val="0"/>
          <w:color w:val="auto"/>
        </w:rPr>
        <w:t xml:space="preserve">Sr. Sergio </w:t>
      </w:r>
      <w:r w:rsidR="00BC442B" w:rsidRPr="4F5FE749">
        <w:rPr>
          <w:rFonts w:ascii="Calibri" w:hAnsi="Calibri" w:cs="Calibri"/>
          <w:b/>
          <w:bCs/>
          <w:i w:val="0"/>
          <w:color w:val="auto"/>
        </w:rPr>
        <w:t>Giannella</w:t>
      </w:r>
      <w:r w:rsidR="00BC442B" w:rsidRPr="4F5FE749">
        <w:rPr>
          <w:rFonts w:ascii="Calibri" w:hAnsi="Calibri" w:cs="Calibri"/>
          <w:i w:val="0"/>
          <w:color w:val="auto"/>
        </w:rPr>
        <w:t xml:space="preserve"> esclareceu que as reclamações dos correspondentes</w:t>
      </w:r>
      <w:r w:rsidR="00B752E6" w:rsidRPr="4F5FE749">
        <w:rPr>
          <w:rFonts w:ascii="Calibri" w:hAnsi="Calibri" w:cs="Calibri"/>
          <w:i w:val="0"/>
          <w:color w:val="auto"/>
        </w:rPr>
        <w:t xml:space="preserve"> procedentes e as ações judiciais em trâmites nas IFs</w:t>
      </w:r>
      <w:r w:rsidR="0084528F" w:rsidRPr="4F5FE749">
        <w:rPr>
          <w:rFonts w:ascii="Calibri" w:hAnsi="Calibri" w:cs="Calibri"/>
          <w:i w:val="0"/>
          <w:color w:val="auto"/>
        </w:rPr>
        <w:t xml:space="preserve"> são todas registradas em um sistema centralizado</w:t>
      </w:r>
      <w:ins w:id="88" w:author="Windows10" w:date="2024-03-07T06:05:00Z">
        <w:r w:rsidR="00F83FCE">
          <w:rPr>
            <w:rFonts w:ascii="Calibri" w:hAnsi="Calibri" w:cs="Calibri"/>
            <w:i w:val="0"/>
            <w:color w:val="auto"/>
          </w:rPr>
          <w:t>,</w:t>
        </w:r>
      </w:ins>
      <w:r w:rsidR="00081E95" w:rsidRPr="4F5FE749">
        <w:rPr>
          <w:rFonts w:ascii="Calibri" w:hAnsi="Calibri" w:cs="Calibri"/>
          <w:i w:val="0"/>
          <w:color w:val="auto"/>
        </w:rPr>
        <w:t xml:space="preserve"> controlado pela Autorregulação, o qual relativiza</w:t>
      </w:r>
      <w:r w:rsidR="00931D16" w:rsidRPr="00F83FCE">
        <w:rPr>
          <w:rFonts w:ascii="Calibri" w:hAnsi="Calibri" w:cs="Calibri"/>
          <w:i w:val="0"/>
          <w:strike/>
          <w:color w:val="auto"/>
          <w:rPrChange w:id="89" w:author="Windows10" w:date="2024-03-07T06:06:00Z">
            <w:rPr>
              <w:rFonts w:ascii="Calibri" w:hAnsi="Calibri" w:cs="Calibri"/>
              <w:i w:val="0"/>
              <w:color w:val="auto"/>
            </w:rPr>
          </w:rPrChange>
        </w:rPr>
        <w:t>va</w:t>
      </w:r>
      <w:r w:rsidR="00081E95" w:rsidRPr="4F5FE749">
        <w:rPr>
          <w:rFonts w:ascii="Calibri" w:hAnsi="Calibri" w:cs="Calibri"/>
          <w:i w:val="0"/>
          <w:color w:val="auto"/>
        </w:rPr>
        <w:t xml:space="preserve"> a base de contratos produ</w:t>
      </w:r>
      <w:r w:rsidR="00201126" w:rsidRPr="4F5FE749">
        <w:rPr>
          <w:rFonts w:ascii="Calibri" w:hAnsi="Calibri" w:cs="Calibri"/>
          <w:i w:val="0"/>
          <w:color w:val="auto"/>
        </w:rPr>
        <w:t xml:space="preserve">zidos e elabora um </w:t>
      </w:r>
      <w:r w:rsidR="002304E7" w:rsidRPr="4F5FE749">
        <w:rPr>
          <w:rFonts w:ascii="Calibri" w:hAnsi="Calibri" w:cs="Calibri"/>
          <w:i w:val="0"/>
          <w:color w:val="auto"/>
        </w:rPr>
        <w:t xml:space="preserve">indicador </w:t>
      </w:r>
      <w:r w:rsidR="00201126" w:rsidRPr="4F5FE749">
        <w:rPr>
          <w:rFonts w:ascii="Calibri" w:hAnsi="Calibri" w:cs="Calibri"/>
          <w:i w:val="0"/>
          <w:color w:val="auto"/>
        </w:rPr>
        <w:t>de qualidade. Caso o correspondente não esteja no patamar de qualidade desejado, era sancionado por uma medida administrativa</w:t>
      </w:r>
      <w:r w:rsidR="002304E7" w:rsidRPr="4F5FE749">
        <w:rPr>
          <w:rFonts w:ascii="Calibri" w:hAnsi="Calibri" w:cs="Calibri"/>
          <w:i w:val="0"/>
          <w:color w:val="auto"/>
        </w:rPr>
        <w:t>, como</w:t>
      </w:r>
      <w:r w:rsidR="005E38A9" w:rsidRPr="4F5FE749">
        <w:rPr>
          <w:rFonts w:ascii="Calibri" w:hAnsi="Calibri" w:cs="Calibri"/>
          <w:i w:val="0"/>
          <w:color w:val="auto"/>
        </w:rPr>
        <w:t xml:space="preserve"> advertência e </w:t>
      </w:r>
      <w:r w:rsidR="00D12314" w:rsidRPr="4F5FE749">
        <w:rPr>
          <w:rFonts w:ascii="Calibri" w:hAnsi="Calibri" w:cs="Calibri"/>
          <w:i w:val="0"/>
          <w:color w:val="auto"/>
        </w:rPr>
        <w:t>suspensão</w:t>
      </w:r>
      <w:r w:rsidR="005E38A9" w:rsidRPr="4F5FE749">
        <w:rPr>
          <w:rFonts w:ascii="Calibri" w:hAnsi="Calibri" w:cs="Calibri"/>
          <w:i w:val="0"/>
          <w:color w:val="auto"/>
        </w:rPr>
        <w:t xml:space="preserve"> por cinco dias úteis</w:t>
      </w:r>
      <w:r w:rsidR="003253CB" w:rsidRPr="4F5FE749">
        <w:rPr>
          <w:rFonts w:ascii="Calibri" w:hAnsi="Calibri" w:cs="Calibri"/>
          <w:i w:val="0"/>
          <w:color w:val="auto"/>
        </w:rPr>
        <w:t xml:space="preserve">, depois 10, 20 e 30 dias </w:t>
      </w:r>
      <w:r w:rsidR="00931D16" w:rsidRPr="4F5FE749">
        <w:rPr>
          <w:rFonts w:ascii="Calibri" w:hAnsi="Calibri" w:cs="Calibri"/>
          <w:i w:val="0"/>
          <w:color w:val="auto"/>
        </w:rPr>
        <w:t>ú</w:t>
      </w:r>
      <w:r w:rsidR="003253CB" w:rsidRPr="4F5FE749">
        <w:rPr>
          <w:rFonts w:ascii="Calibri" w:hAnsi="Calibri" w:cs="Calibri"/>
          <w:i w:val="0"/>
          <w:color w:val="auto"/>
        </w:rPr>
        <w:t>teis</w:t>
      </w:r>
      <w:del w:id="90" w:author="Windows10" w:date="2024-03-07T06:07:00Z">
        <w:r w:rsidR="002304E7" w:rsidRPr="4F5FE749" w:rsidDel="00F83FCE">
          <w:rPr>
            <w:rFonts w:ascii="Calibri" w:hAnsi="Calibri" w:cs="Calibri"/>
            <w:i w:val="0"/>
            <w:color w:val="auto"/>
          </w:rPr>
          <w:delText>,</w:delText>
        </w:r>
      </w:del>
      <w:r w:rsidR="003253CB" w:rsidRPr="4F5FE749">
        <w:rPr>
          <w:rFonts w:ascii="Calibri" w:hAnsi="Calibri" w:cs="Calibri"/>
          <w:i w:val="0"/>
          <w:color w:val="auto"/>
        </w:rPr>
        <w:t xml:space="preserve"> e</w:t>
      </w:r>
      <w:ins w:id="91" w:author="Windows10" w:date="2024-03-07T06:07:00Z">
        <w:r w:rsidR="00F83FCE">
          <w:rPr>
            <w:rFonts w:ascii="Calibri" w:hAnsi="Calibri" w:cs="Calibri"/>
            <w:i w:val="0"/>
            <w:color w:val="auto"/>
          </w:rPr>
          <w:t>,</w:t>
        </w:r>
      </w:ins>
      <w:r w:rsidR="003253CB" w:rsidRPr="4F5FE749">
        <w:rPr>
          <w:rFonts w:ascii="Calibri" w:hAnsi="Calibri" w:cs="Calibri"/>
          <w:i w:val="0"/>
          <w:color w:val="auto"/>
        </w:rPr>
        <w:t xml:space="preserve"> por fim, </w:t>
      </w:r>
      <w:r w:rsidR="002304E7" w:rsidRPr="4F5FE749">
        <w:rPr>
          <w:rFonts w:ascii="Calibri" w:hAnsi="Calibri" w:cs="Calibri"/>
          <w:i w:val="0"/>
          <w:color w:val="auto"/>
        </w:rPr>
        <w:t xml:space="preserve">a </w:t>
      </w:r>
      <w:r w:rsidR="00D12314" w:rsidRPr="4F5FE749">
        <w:rPr>
          <w:rFonts w:ascii="Calibri" w:hAnsi="Calibri" w:cs="Calibri"/>
          <w:i w:val="0"/>
          <w:color w:val="auto"/>
        </w:rPr>
        <w:t>suspensão</w:t>
      </w:r>
      <w:r w:rsidR="003253CB" w:rsidRPr="4F5FE749">
        <w:rPr>
          <w:rFonts w:ascii="Calibri" w:hAnsi="Calibri" w:cs="Calibri"/>
          <w:i w:val="0"/>
          <w:color w:val="auto"/>
        </w:rPr>
        <w:t xml:space="preserve"> definitiva.</w:t>
      </w:r>
      <w:r w:rsidR="007E6FA1" w:rsidRPr="4F5FE749">
        <w:rPr>
          <w:rFonts w:ascii="Calibri" w:hAnsi="Calibri" w:cs="Calibri"/>
          <w:i w:val="0"/>
          <w:color w:val="auto"/>
        </w:rPr>
        <w:t xml:space="preserve"> Informou que foi adotada medida similar para os agentes de crédito</w:t>
      </w:r>
      <w:r w:rsidR="000C6785" w:rsidRPr="4F5FE749">
        <w:rPr>
          <w:rFonts w:ascii="Calibri" w:hAnsi="Calibri" w:cs="Calibri"/>
          <w:i w:val="0"/>
          <w:color w:val="auto"/>
        </w:rPr>
        <w:t xml:space="preserve"> e pontuou que uma importante</w:t>
      </w:r>
      <w:r w:rsidR="009D467F" w:rsidRPr="4F5FE749">
        <w:rPr>
          <w:rFonts w:ascii="Calibri" w:hAnsi="Calibri" w:cs="Calibri"/>
          <w:i w:val="0"/>
          <w:color w:val="auto"/>
        </w:rPr>
        <w:t xml:space="preserve"> ação</w:t>
      </w:r>
      <w:r w:rsidR="005D7D65" w:rsidRPr="4F5FE749">
        <w:rPr>
          <w:rFonts w:ascii="Calibri" w:hAnsi="Calibri" w:cs="Calibri"/>
          <w:i w:val="0"/>
          <w:color w:val="auto"/>
        </w:rPr>
        <w:t xml:space="preserve"> nesse aspecto</w:t>
      </w:r>
      <w:r w:rsidR="000C6785" w:rsidRPr="4F5FE749">
        <w:rPr>
          <w:rFonts w:ascii="Calibri" w:hAnsi="Calibri" w:cs="Calibri"/>
          <w:i w:val="0"/>
          <w:color w:val="auto"/>
        </w:rPr>
        <w:t xml:space="preserve"> </w:t>
      </w:r>
      <w:r w:rsidR="001B091A" w:rsidRPr="4F5FE749">
        <w:rPr>
          <w:rFonts w:ascii="Calibri" w:hAnsi="Calibri" w:cs="Calibri"/>
          <w:i w:val="0"/>
          <w:color w:val="auto"/>
        </w:rPr>
        <w:t>seria</w:t>
      </w:r>
      <w:r w:rsidR="005D7D65" w:rsidRPr="4F5FE749">
        <w:rPr>
          <w:rFonts w:ascii="Calibri" w:hAnsi="Calibri" w:cs="Calibri"/>
          <w:i w:val="0"/>
          <w:color w:val="auto"/>
        </w:rPr>
        <w:t xml:space="preserve"> que as situações de fraudes e golpes ser</w:t>
      </w:r>
      <w:r w:rsidR="00E33B84" w:rsidRPr="4F5FE749">
        <w:rPr>
          <w:rFonts w:ascii="Calibri" w:hAnsi="Calibri" w:cs="Calibri"/>
          <w:i w:val="0"/>
          <w:color w:val="auto"/>
        </w:rPr>
        <w:t>iam</w:t>
      </w:r>
      <w:r w:rsidR="005D7D65" w:rsidRPr="4F5FE749">
        <w:rPr>
          <w:rFonts w:ascii="Calibri" w:hAnsi="Calibri" w:cs="Calibri"/>
          <w:i w:val="0"/>
          <w:color w:val="auto"/>
        </w:rPr>
        <w:t xml:space="preserve"> identificad</w:t>
      </w:r>
      <w:r w:rsidR="002379DE" w:rsidRPr="4F5FE749">
        <w:rPr>
          <w:rFonts w:ascii="Calibri" w:hAnsi="Calibri" w:cs="Calibri"/>
          <w:i w:val="0"/>
          <w:color w:val="auto"/>
        </w:rPr>
        <w:t>a</w:t>
      </w:r>
      <w:r w:rsidR="009D467F" w:rsidRPr="4F5FE749">
        <w:rPr>
          <w:rFonts w:ascii="Calibri" w:hAnsi="Calibri" w:cs="Calibri"/>
          <w:i w:val="0"/>
          <w:color w:val="auto"/>
        </w:rPr>
        <w:t>s</w:t>
      </w:r>
      <w:r w:rsidR="00F85F0B" w:rsidRPr="4F5FE749">
        <w:rPr>
          <w:rFonts w:ascii="Calibri" w:hAnsi="Calibri" w:cs="Calibri"/>
          <w:i w:val="0"/>
          <w:color w:val="auto"/>
        </w:rPr>
        <w:t xml:space="preserve">, </w:t>
      </w:r>
      <w:r w:rsidR="00CB775A" w:rsidRPr="4F5FE749">
        <w:rPr>
          <w:rFonts w:ascii="Calibri" w:hAnsi="Calibri" w:cs="Calibri"/>
          <w:i w:val="0"/>
          <w:color w:val="auto"/>
        </w:rPr>
        <w:t>o que resultar</w:t>
      </w:r>
      <w:r w:rsidR="00E33B84" w:rsidRPr="4F5FE749">
        <w:rPr>
          <w:rFonts w:ascii="Calibri" w:hAnsi="Calibri" w:cs="Calibri"/>
          <w:i w:val="0"/>
          <w:color w:val="auto"/>
        </w:rPr>
        <w:t>ia</w:t>
      </w:r>
      <w:r w:rsidR="00CB775A" w:rsidRPr="4F5FE749">
        <w:rPr>
          <w:rFonts w:ascii="Calibri" w:hAnsi="Calibri" w:cs="Calibri"/>
          <w:i w:val="0"/>
          <w:color w:val="auto"/>
        </w:rPr>
        <w:t xml:space="preserve"> na</w:t>
      </w:r>
      <w:r w:rsidR="005004B1" w:rsidRPr="4F5FE749">
        <w:rPr>
          <w:rFonts w:ascii="Calibri" w:hAnsi="Calibri" w:cs="Calibri"/>
          <w:i w:val="0"/>
          <w:color w:val="auto"/>
        </w:rPr>
        <w:t xml:space="preserve"> </w:t>
      </w:r>
      <w:r w:rsidR="008A5B4B" w:rsidRPr="4F5FE749">
        <w:rPr>
          <w:rFonts w:ascii="Calibri" w:hAnsi="Calibri" w:cs="Calibri"/>
          <w:i w:val="0"/>
          <w:color w:val="auto"/>
        </w:rPr>
        <w:t xml:space="preserve">exclusão </w:t>
      </w:r>
      <w:r w:rsidR="00E33B84" w:rsidRPr="4F5FE749">
        <w:rPr>
          <w:rFonts w:ascii="Calibri" w:hAnsi="Calibri" w:cs="Calibri"/>
          <w:i w:val="0"/>
          <w:color w:val="auto"/>
        </w:rPr>
        <w:t xml:space="preserve">do agente </w:t>
      </w:r>
      <w:r w:rsidR="00E33B84" w:rsidRPr="4F5FE749">
        <w:rPr>
          <w:rFonts w:ascii="Calibri" w:hAnsi="Calibri" w:cs="Calibri"/>
          <w:i w:val="0"/>
          <w:color w:val="auto"/>
        </w:rPr>
        <w:lastRenderedPageBreak/>
        <w:t>de crédito</w:t>
      </w:r>
      <w:r w:rsidR="005004B1" w:rsidRPr="4F5FE749">
        <w:rPr>
          <w:rFonts w:ascii="Calibri" w:hAnsi="Calibri" w:cs="Calibri"/>
          <w:i w:val="0"/>
          <w:color w:val="auto"/>
        </w:rPr>
        <w:t xml:space="preserve"> da Autorregulação</w:t>
      </w:r>
      <w:r w:rsidR="008A5B4B" w:rsidRPr="4F5FE749">
        <w:rPr>
          <w:rFonts w:ascii="Calibri" w:hAnsi="Calibri" w:cs="Calibri"/>
          <w:i w:val="0"/>
          <w:color w:val="auto"/>
        </w:rPr>
        <w:t xml:space="preserve"> e, no limite, do mercado</w:t>
      </w:r>
      <w:r w:rsidR="005004B1" w:rsidRPr="4F5FE749">
        <w:rPr>
          <w:rFonts w:ascii="Calibri" w:hAnsi="Calibri" w:cs="Calibri"/>
          <w:i w:val="0"/>
          <w:color w:val="auto"/>
        </w:rPr>
        <w:t>.</w:t>
      </w:r>
      <w:r w:rsidR="002379DE" w:rsidRPr="4F5FE749">
        <w:rPr>
          <w:rFonts w:ascii="Calibri" w:hAnsi="Calibri" w:cs="Calibri"/>
          <w:i w:val="0"/>
          <w:color w:val="auto"/>
        </w:rPr>
        <w:t xml:space="preserve"> O </w:t>
      </w:r>
      <w:r w:rsidR="002379DE" w:rsidRPr="4F5FE749">
        <w:rPr>
          <w:rFonts w:ascii="Calibri" w:hAnsi="Calibri" w:cs="Calibri"/>
          <w:b/>
          <w:bCs/>
          <w:i w:val="0"/>
          <w:color w:val="auto"/>
        </w:rPr>
        <w:t>Sr. Bartolomeu França</w:t>
      </w:r>
      <w:r w:rsidR="002379DE" w:rsidRPr="4F5FE749">
        <w:rPr>
          <w:rFonts w:ascii="Calibri" w:hAnsi="Calibri" w:cs="Calibri"/>
          <w:i w:val="0"/>
          <w:color w:val="auto"/>
        </w:rPr>
        <w:t xml:space="preserve"> </w:t>
      </w:r>
      <w:r w:rsidR="006D5873" w:rsidRPr="4F5FE749">
        <w:rPr>
          <w:rFonts w:ascii="Calibri" w:hAnsi="Calibri" w:cs="Calibri"/>
          <w:i w:val="0"/>
          <w:color w:val="auto"/>
        </w:rPr>
        <w:t xml:space="preserve">indagou se a </w:t>
      </w:r>
      <w:r w:rsidR="00D12314" w:rsidRPr="4F5FE749">
        <w:rPr>
          <w:rFonts w:ascii="Calibri" w:hAnsi="Calibri" w:cs="Calibri"/>
          <w:i w:val="0"/>
          <w:color w:val="auto"/>
        </w:rPr>
        <w:t>suspensão</w:t>
      </w:r>
      <w:r w:rsidR="006D5873" w:rsidRPr="4F5FE749">
        <w:rPr>
          <w:rFonts w:ascii="Calibri" w:hAnsi="Calibri" w:cs="Calibri"/>
          <w:i w:val="0"/>
          <w:color w:val="auto"/>
        </w:rPr>
        <w:t xml:space="preserve"> seria da entidade ou da parte associativa que</w:t>
      </w:r>
      <w:r w:rsidR="00BC4F46" w:rsidRPr="4F5FE749">
        <w:rPr>
          <w:rFonts w:ascii="Calibri" w:hAnsi="Calibri" w:cs="Calibri"/>
          <w:i w:val="0"/>
          <w:color w:val="auto"/>
        </w:rPr>
        <w:t xml:space="preserve"> compõe os acionistas dessa entidade</w:t>
      </w:r>
      <w:r w:rsidR="004F3EB3" w:rsidRPr="4F5FE749">
        <w:rPr>
          <w:rFonts w:ascii="Calibri" w:hAnsi="Calibri" w:cs="Calibri"/>
          <w:i w:val="0"/>
          <w:color w:val="auto"/>
        </w:rPr>
        <w:t xml:space="preserve">; e se isso impossibilitaria </w:t>
      </w:r>
      <w:del w:id="92" w:author="Windows10" w:date="2024-03-07T06:08:00Z">
        <w:r w:rsidR="004F3EB3" w:rsidRPr="4F5FE749" w:rsidDel="00F83FCE">
          <w:rPr>
            <w:rFonts w:ascii="Calibri" w:hAnsi="Calibri" w:cs="Calibri"/>
            <w:i w:val="0"/>
            <w:color w:val="auto"/>
          </w:rPr>
          <w:delText xml:space="preserve">a </w:delText>
        </w:r>
      </w:del>
      <w:ins w:id="93" w:author="Windows10" w:date="2024-03-07T06:08:00Z">
        <w:r w:rsidR="00F83FCE">
          <w:rPr>
            <w:rFonts w:ascii="Calibri" w:hAnsi="Calibri" w:cs="Calibri"/>
            <w:i w:val="0"/>
            <w:color w:val="auto"/>
          </w:rPr>
          <w:t>à</w:t>
        </w:r>
        <w:r w:rsidR="00F83FCE" w:rsidRPr="4F5FE749">
          <w:rPr>
            <w:rFonts w:ascii="Calibri" w:hAnsi="Calibri" w:cs="Calibri"/>
            <w:i w:val="0"/>
            <w:color w:val="auto"/>
          </w:rPr>
          <w:t xml:space="preserve"> </w:t>
        </w:r>
      </w:ins>
      <w:r w:rsidR="004F3EB3" w:rsidRPr="4F5FE749">
        <w:rPr>
          <w:rFonts w:ascii="Calibri" w:hAnsi="Calibri" w:cs="Calibri"/>
          <w:i w:val="0"/>
          <w:color w:val="auto"/>
        </w:rPr>
        <w:t>IF voltar a operar</w:t>
      </w:r>
      <w:r w:rsidR="004002A1" w:rsidRPr="4F5FE749">
        <w:rPr>
          <w:rFonts w:ascii="Calibri" w:hAnsi="Calibri" w:cs="Calibri"/>
          <w:i w:val="0"/>
          <w:color w:val="auto"/>
        </w:rPr>
        <w:t>.</w:t>
      </w:r>
      <w:r w:rsidR="00EF0897" w:rsidRPr="4F5FE749">
        <w:rPr>
          <w:rFonts w:ascii="Calibri" w:hAnsi="Calibri" w:cs="Calibri"/>
          <w:i w:val="0"/>
          <w:color w:val="auto"/>
        </w:rPr>
        <w:t xml:space="preserve"> </w:t>
      </w:r>
      <w:r w:rsidR="00CA017B" w:rsidRPr="4F5FE749">
        <w:rPr>
          <w:rFonts w:ascii="Calibri" w:hAnsi="Calibri" w:cs="Calibri"/>
          <w:i w:val="0"/>
          <w:color w:val="auto"/>
        </w:rPr>
        <w:t>E</w:t>
      </w:r>
      <w:r w:rsidR="00EF0897" w:rsidRPr="4F5FE749">
        <w:rPr>
          <w:rFonts w:ascii="Calibri" w:hAnsi="Calibri" w:cs="Calibri"/>
          <w:i w:val="0"/>
          <w:color w:val="auto"/>
        </w:rPr>
        <w:t>m resposta</w:t>
      </w:r>
      <w:r w:rsidR="004E260C" w:rsidRPr="4F5FE749">
        <w:rPr>
          <w:rFonts w:ascii="Calibri" w:hAnsi="Calibri" w:cs="Calibri"/>
          <w:i w:val="0"/>
          <w:color w:val="auto"/>
        </w:rPr>
        <w:t>,</w:t>
      </w:r>
      <w:r w:rsidR="00CA017B" w:rsidRPr="4F5FE749">
        <w:rPr>
          <w:rFonts w:ascii="Calibri" w:hAnsi="Calibri" w:cs="Calibri"/>
          <w:i w:val="0"/>
          <w:color w:val="auto"/>
        </w:rPr>
        <w:t xml:space="preserve"> o </w:t>
      </w:r>
      <w:r w:rsidR="00CA017B" w:rsidRPr="4F5FE749">
        <w:rPr>
          <w:rFonts w:ascii="Calibri" w:hAnsi="Calibri" w:cs="Calibri"/>
          <w:b/>
          <w:bCs/>
          <w:i w:val="0"/>
          <w:color w:val="auto"/>
        </w:rPr>
        <w:t>Sr. Sergio Giannella</w:t>
      </w:r>
      <w:r w:rsidR="004E260C" w:rsidRPr="4F5FE749">
        <w:rPr>
          <w:rFonts w:ascii="Calibri" w:hAnsi="Calibri" w:cs="Calibri"/>
          <w:i w:val="0"/>
          <w:color w:val="auto"/>
        </w:rPr>
        <w:t xml:space="preserve"> esclareceu que</w:t>
      </w:r>
      <w:r w:rsidR="00CA017B" w:rsidRPr="4F5FE749">
        <w:rPr>
          <w:rFonts w:ascii="Calibri" w:hAnsi="Calibri" w:cs="Calibri"/>
          <w:i w:val="0"/>
          <w:color w:val="auto"/>
        </w:rPr>
        <w:t xml:space="preserve"> a</w:t>
      </w:r>
      <w:r w:rsidR="008C6DF0" w:rsidRPr="4F5FE749">
        <w:rPr>
          <w:rFonts w:ascii="Calibri" w:hAnsi="Calibri" w:cs="Calibri"/>
          <w:i w:val="0"/>
          <w:color w:val="auto"/>
        </w:rPr>
        <w:t xml:space="preserve"> </w:t>
      </w:r>
      <w:r w:rsidR="00D12314" w:rsidRPr="4F5FE749">
        <w:rPr>
          <w:rFonts w:ascii="Calibri" w:hAnsi="Calibri" w:cs="Calibri"/>
          <w:i w:val="0"/>
          <w:color w:val="auto"/>
        </w:rPr>
        <w:t>suspensão</w:t>
      </w:r>
      <w:r w:rsidR="008C6DF0" w:rsidRPr="4F5FE749">
        <w:rPr>
          <w:rFonts w:ascii="Calibri" w:hAnsi="Calibri" w:cs="Calibri"/>
          <w:i w:val="0"/>
          <w:color w:val="auto"/>
        </w:rPr>
        <w:t xml:space="preserve"> seria do correspondente e </w:t>
      </w:r>
      <w:r w:rsidR="00166E8E" w:rsidRPr="4F5FE749">
        <w:rPr>
          <w:rFonts w:ascii="Calibri" w:hAnsi="Calibri" w:cs="Calibri"/>
          <w:i w:val="0"/>
          <w:color w:val="auto"/>
        </w:rPr>
        <w:t>da pessoa certificada</w:t>
      </w:r>
      <w:ins w:id="94" w:author="Windows10" w:date="2024-03-07T06:08:00Z">
        <w:r w:rsidR="00F83FCE">
          <w:rPr>
            <w:rFonts w:ascii="Calibri" w:hAnsi="Calibri" w:cs="Calibri"/>
            <w:i w:val="0"/>
            <w:color w:val="auto"/>
          </w:rPr>
          <w:t>,</w:t>
        </w:r>
      </w:ins>
      <w:r w:rsidR="00166E8E" w:rsidRPr="4F5FE749">
        <w:rPr>
          <w:rFonts w:ascii="Calibri" w:hAnsi="Calibri" w:cs="Calibri"/>
          <w:i w:val="0"/>
          <w:color w:val="auto"/>
        </w:rPr>
        <w:t xml:space="preserve"> no caso</w:t>
      </w:r>
      <w:ins w:id="95" w:author="Windows10" w:date="2024-03-07T06:09:00Z">
        <w:r w:rsidR="00F83FCE">
          <w:rPr>
            <w:rFonts w:ascii="Calibri" w:hAnsi="Calibri" w:cs="Calibri"/>
            <w:i w:val="0"/>
            <w:color w:val="auto"/>
          </w:rPr>
          <w:t>,</w:t>
        </w:r>
      </w:ins>
      <w:r w:rsidR="00166E8E" w:rsidRPr="4F5FE749">
        <w:rPr>
          <w:rFonts w:ascii="Calibri" w:hAnsi="Calibri" w:cs="Calibri"/>
          <w:i w:val="0"/>
          <w:color w:val="auto"/>
        </w:rPr>
        <w:t xml:space="preserve"> do agente de crédito</w:t>
      </w:r>
      <w:r w:rsidR="00614408" w:rsidRPr="4F5FE749">
        <w:rPr>
          <w:rFonts w:ascii="Calibri" w:hAnsi="Calibri" w:cs="Calibri"/>
          <w:i w:val="0"/>
          <w:color w:val="auto"/>
        </w:rPr>
        <w:t xml:space="preserve"> </w:t>
      </w:r>
      <w:r w:rsidR="0013318B" w:rsidRPr="4F5FE749">
        <w:rPr>
          <w:rFonts w:ascii="Calibri" w:hAnsi="Calibri" w:cs="Calibri"/>
          <w:i w:val="0"/>
          <w:color w:val="auto"/>
        </w:rPr>
        <w:t xml:space="preserve">e </w:t>
      </w:r>
      <w:r w:rsidR="00614408" w:rsidRPr="4F5FE749">
        <w:rPr>
          <w:rFonts w:ascii="Calibri" w:hAnsi="Calibri" w:cs="Calibri"/>
          <w:i w:val="0"/>
          <w:color w:val="auto"/>
        </w:rPr>
        <w:t>que</w:t>
      </w:r>
      <w:r w:rsidR="0013318B" w:rsidRPr="4F5FE749">
        <w:rPr>
          <w:rFonts w:ascii="Calibri" w:hAnsi="Calibri" w:cs="Calibri"/>
          <w:i w:val="0"/>
          <w:color w:val="auto"/>
        </w:rPr>
        <w:t xml:space="preserve"> havia a determinação</w:t>
      </w:r>
      <w:r w:rsidR="001452A6" w:rsidRPr="4F5FE749">
        <w:rPr>
          <w:rFonts w:ascii="Calibri" w:hAnsi="Calibri" w:cs="Calibri"/>
          <w:i w:val="0"/>
          <w:color w:val="auto"/>
        </w:rPr>
        <w:t xml:space="preserve"> de identificação das empresas criadas</w:t>
      </w:r>
      <w:r w:rsidR="00775D89" w:rsidRPr="4F5FE749">
        <w:rPr>
          <w:rFonts w:ascii="Calibri" w:hAnsi="Calibri" w:cs="Calibri"/>
          <w:i w:val="0"/>
          <w:color w:val="auto"/>
        </w:rPr>
        <w:t xml:space="preserve"> na </w:t>
      </w:r>
      <w:r w:rsidR="00614408" w:rsidRPr="4F5FE749">
        <w:rPr>
          <w:rFonts w:ascii="Calibri" w:hAnsi="Calibri" w:cs="Calibri"/>
          <w:i w:val="0"/>
          <w:color w:val="auto"/>
        </w:rPr>
        <w:t>tentativa de burlar o sistema de controle</w:t>
      </w:r>
      <w:ins w:id="96" w:author="Windows10" w:date="2024-03-07T06:09:00Z">
        <w:r w:rsidR="00F83FCE">
          <w:rPr>
            <w:rFonts w:ascii="Calibri" w:hAnsi="Calibri" w:cs="Calibri"/>
            <w:i w:val="0"/>
            <w:color w:val="auto"/>
          </w:rPr>
          <w:t>.</w:t>
        </w:r>
      </w:ins>
      <w:r w:rsidR="00775D89" w:rsidRPr="4F5FE749">
        <w:rPr>
          <w:rFonts w:ascii="Calibri" w:hAnsi="Calibri" w:cs="Calibri"/>
          <w:i w:val="0"/>
          <w:color w:val="auto"/>
        </w:rPr>
        <w:t xml:space="preserve"> para que atuassem sob o seu CNPJ</w:t>
      </w:r>
      <w:r w:rsidR="004F3EB3" w:rsidRPr="4F5FE749">
        <w:rPr>
          <w:rFonts w:ascii="Calibri" w:hAnsi="Calibri" w:cs="Calibri"/>
          <w:i w:val="0"/>
          <w:color w:val="auto"/>
        </w:rPr>
        <w:t>, o que não as impede de operar sob novo CNPJ</w:t>
      </w:r>
      <w:r w:rsidR="009711AA" w:rsidRPr="4F5FE749">
        <w:rPr>
          <w:rFonts w:ascii="Calibri" w:hAnsi="Calibri" w:cs="Calibri"/>
          <w:i w:val="0"/>
          <w:color w:val="auto"/>
        </w:rPr>
        <w:t>.</w:t>
      </w:r>
      <w:r w:rsidR="00D844E5" w:rsidRPr="4F5FE749">
        <w:rPr>
          <w:rFonts w:ascii="Calibri" w:hAnsi="Calibri" w:cs="Calibri"/>
          <w:i w:val="0"/>
          <w:color w:val="auto"/>
        </w:rPr>
        <w:t xml:space="preserve"> O </w:t>
      </w:r>
      <w:r w:rsidR="00D844E5" w:rsidRPr="4F5FE749">
        <w:rPr>
          <w:rFonts w:ascii="Calibri" w:hAnsi="Calibri" w:cs="Calibri"/>
          <w:b/>
          <w:bCs/>
          <w:i w:val="0"/>
          <w:color w:val="auto"/>
        </w:rPr>
        <w:t>Sr. Paulo Pinto</w:t>
      </w:r>
      <w:r w:rsidR="00D844E5" w:rsidRPr="4F5FE749">
        <w:rPr>
          <w:rFonts w:ascii="Calibri" w:hAnsi="Calibri" w:cs="Calibri"/>
          <w:i w:val="0"/>
          <w:color w:val="auto"/>
        </w:rPr>
        <w:t xml:space="preserve"> solicitou </w:t>
      </w:r>
      <w:r w:rsidR="00F73BA2" w:rsidRPr="4F5FE749">
        <w:rPr>
          <w:rFonts w:ascii="Calibri" w:hAnsi="Calibri" w:cs="Calibri"/>
          <w:i w:val="0"/>
          <w:color w:val="auto"/>
        </w:rPr>
        <w:t>esclarecimento</w:t>
      </w:r>
      <w:r w:rsidR="00540E5F" w:rsidRPr="4F5FE749">
        <w:rPr>
          <w:rFonts w:ascii="Calibri" w:hAnsi="Calibri" w:cs="Calibri"/>
          <w:i w:val="0"/>
          <w:color w:val="auto"/>
        </w:rPr>
        <w:t>s</w:t>
      </w:r>
      <w:r w:rsidR="001B5557" w:rsidRPr="4F5FE749">
        <w:rPr>
          <w:rFonts w:ascii="Calibri" w:hAnsi="Calibri" w:cs="Calibri"/>
          <w:i w:val="0"/>
          <w:color w:val="auto"/>
        </w:rPr>
        <w:t xml:space="preserve"> sobre o que seria obrigatório em relação à Autorregulação e o Não me Pertube</w:t>
      </w:r>
      <w:r w:rsidR="00F7485D" w:rsidRPr="4F5FE749">
        <w:rPr>
          <w:rFonts w:ascii="Calibri" w:hAnsi="Calibri" w:cs="Calibri"/>
          <w:i w:val="0"/>
          <w:color w:val="auto"/>
        </w:rPr>
        <w:t xml:space="preserve"> e o </w:t>
      </w:r>
      <w:r w:rsidR="00F7485D" w:rsidRPr="4F5FE749">
        <w:rPr>
          <w:rFonts w:ascii="Calibri" w:hAnsi="Calibri" w:cs="Calibri"/>
          <w:b/>
          <w:bCs/>
          <w:i w:val="0"/>
          <w:color w:val="auto"/>
        </w:rPr>
        <w:t>Sr. Rafael Baldi</w:t>
      </w:r>
      <w:r w:rsidR="00F7485D" w:rsidRPr="4F5FE749">
        <w:rPr>
          <w:rFonts w:ascii="Calibri" w:hAnsi="Calibri" w:cs="Calibri"/>
          <w:i w:val="0"/>
          <w:color w:val="auto"/>
        </w:rPr>
        <w:t xml:space="preserve"> esclareceu que </w:t>
      </w:r>
      <w:r w:rsidR="00503C23" w:rsidRPr="4F5FE749">
        <w:rPr>
          <w:rFonts w:ascii="Calibri" w:hAnsi="Calibri" w:cs="Calibri"/>
          <w:i w:val="0"/>
          <w:color w:val="auto"/>
        </w:rPr>
        <w:t>o art. 34 da</w:t>
      </w:r>
      <w:r w:rsidR="00113692" w:rsidRPr="4F5FE749">
        <w:rPr>
          <w:rFonts w:ascii="Calibri" w:hAnsi="Calibri" w:cs="Calibri"/>
          <w:i w:val="0"/>
          <w:color w:val="auto"/>
        </w:rPr>
        <w:t xml:space="preserve"> Instrução Normativa (</w:t>
      </w:r>
      <w:r w:rsidR="00F7485D" w:rsidRPr="4F5FE749">
        <w:rPr>
          <w:rFonts w:ascii="Calibri" w:hAnsi="Calibri" w:cs="Calibri"/>
          <w:i w:val="0"/>
          <w:color w:val="auto"/>
        </w:rPr>
        <w:t>IN</w:t>
      </w:r>
      <w:r w:rsidR="00113692" w:rsidRPr="4F5FE749">
        <w:rPr>
          <w:rFonts w:ascii="Calibri" w:hAnsi="Calibri" w:cs="Calibri"/>
          <w:i w:val="0"/>
          <w:color w:val="auto"/>
        </w:rPr>
        <w:t>)</w:t>
      </w:r>
      <w:r w:rsidR="00F7485D" w:rsidRPr="4F5FE749">
        <w:rPr>
          <w:rFonts w:ascii="Calibri" w:hAnsi="Calibri" w:cs="Calibri"/>
          <w:i w:val="0"/>
          <w:color w:val="auto"/>
        </w:rPr>
        <w:t xml:space="preserve"> nº 138</w:t>
      </w:r>
      <w:r w:rsidR="00503C23" w:rsidRPr="4F5FE749">
        <w:rPr>
          <w:rFonts w:ascii="Calibri" w:hAnsi="Calibri" w:cs="Calibri"/>
          <w:i w:val="0"/>
          <w:color w:val="auto"/>
        </w:rPr>
        <w:t xml:space="preserve"> cita que</w:t>
      </w:r>
      <w:r w:rsidR="009F6829" w:rsidRPr="4F5FE749">
        <w:rPr>
          <w:rFonts w:ascii="Calibri" w:hAnsi="Calibri" w:cs="Calibri"/>
          <w:i w:val="0"/>
          <w:color w:val="auto"/>
        </w:rPr>
        <w:t xml:space="preserve"> a IF deve estar no Não </w:t>
      </w:r>
      <w:r w:rsidR="00A56B6C" w:rsidRPr="4F5FE749">
        <w:rPr>
          <w:rFonts w:ascii="Calibri" w:hAnsi="Calibri" w:cs="Calibri"/>
          <w:i w:val="0"/>
          <w:color w:val="auto"/>
        </w:rPr>
        <w:t>M</w:t>
      </w:r>
      <w:r w:rsidR="009F6829" w:rsidRPr="4F5FE749">
        <w:rPr>
          <w:rFonts w:ascii="Calibri" w:hAnsi="Calibri" w:cs="Calibri"/>
          <w:i w:val="0"/>
          <w:color w:val="auto"/>
        </w:rPr>
        <w:t>e Pertube para operar o convênio do INSS</w:t>
      </w:r>
      <w:ins w:id="97" w:author="Windows10" w:date="2024-03-07T06:10:00Z">
        <w:r w:rsidR="00F83FCE">
          <w:rPr>
            <w:rFonts w:ascii="Calibri" w:hAnsi="Calibri" w:cs="Calibri"/>
            <w:i w:val="0"/>
            <w:color w:val="auto"/>
          </w:rPr>
          <w:t xml:space="preserve">. </w:t>
        </w:r>
      </w:ins>
      <w:del w:id="98" w:author="Windows10" w:date="2024-03-07T06:10:00Z">
        <w:r w:rsidR="00323524" w:rsidRPr="4F5FE749" w:rsidDel="00F83FCE">
          <w:rPr>
            <w:rFonts w:ascii="Calibri" w:hAnsi="Calibri" w:cs="Calibri"/>
            <w:i w:val="0"/>
            <w:color w:val="auto"/>
          </w:rPr>
          <w:delText>,</w:delText>
        </w:r>
      </w:del>
      <w:r w:rsidR="00323524" w:rsidRPr="4F5FE749">
        <w:rPr>
          <w:rFonts w:ascii="Calibri" w:hAnsi="Calibri" w:cs="Calibri"/>
          <w:i w:val="0"/>
          <w:color w:val="auto"/>
        </w:rPr>
        <w:t xml:space="preserve"> </w:t>
      </w:r>
      <w:del w:id="99" w:author="Windows10" w:date="2024-03-07T06:10:00Z">
        <w:r w:rsidR="000545DC" w:rsidRPr="4F5FE749" w:rsidDel="00F83FCE">
          <w:rPr>
            <w:rFonts w:ascii="Calibri" w:hAnsi="Calibri" w:cs="Calibri"/>
            <w:i w:val="0"/>
            <w:color w:val="auto"/>
          </w:rPr>
          <w:delText>t</w:delText>
        </w:r>
      </w:del>
      <w:ins w:id="100" w:author="Windows10" w:date="2024-03-07T06:10:00Z">
        <w:r w:rsidR="00F83FCE">
          <w:rPr>
            <w:rFonts w:ascii="Calibri" w:hAnsi="Calibri" w:cs="Calibri"/>
            <w:i w:val="0"/>
            <w:color w:val="auto"/>
          </w:rPr>
          <w:t>T</w:t>
        </w:r>
      </w:ins>
      <w:r w:rsidR="000545DC" w:rsidRPr="4F5FE749">
        <w:rPr>
          <w:rFonts w:ascii="Calibri" w:hAnsi="Calibri" w:cs="Calibri"/>
          <w:i w:val="0"/>
          <w:color w:val="auto"/>
        </w:rPr>
        <w:t xml:space="preserve">odavia, </w:t>
      </w:r>
      <w:r w:rsidR="006024EC" w:rsidRPr="4F5FE749">
        <w:rPr>
          <w:rFonts w:ascii="Calibri" w:hAnsi="Calibri" w:cs="Calibri"/>
          <w:i w:val="0"/>
          <w:color w:val="auto"/>
        </w:rPr>
        <w:t xml:space="preserve">a IF apenas </w:t>
      </w:r>
      <w:r w:rsidR="00AE0D50" w:rsidRPr="4F5FE749">
        <w:rPr>
          <w:rFonts w:ascii="Calibri" w:hAnsi="Calibri" w:cs="Calibri"/>
          <w:i w:val="0"/>
          <w:color w:val="auto"/>
        </w:rPr>
        <w:t xml:space="preserve">pode estar no Não </w:t>
      </w:r>
      <w:r w:rsidR="00A56B6C" w:rsidRPr="4F5FE749">
        <w:rPr>
          <w:rFonts w:ascii="Calibri" w:hAnsi="Calibri" w:cs="Calibri"/>
          <w:i w:val="0"/>
          <w:color w:val="auto"/>
        </w:rPr>
        <w:t>M</w:t>
      </w:r>
      <w:r w:rsidR="00AE0D50" w:rsidRPr="4F5FE749">
        <w:rPr>
          <w:rFonts w:ascii="Calibri" w:hAnsi="Calibri" w:cs="Calibri"/>
          <w:i w:val="0"/>
          <w:color w:val="auto"/>
        </w:rPr>
        <w:t>e Pertube se estiver dentro da Autorregulação</w:t>
      </w:r>
      <w:r w:rsidR="00A56B6C" w:rsidRPr="4F5FE749">
        <w:rPr>
          <w:rFonts w:ascii="Calibri" w:hAnsi="Calibri" w:cs="Calibri"/>
          <w:i w:val="0"/>
          <w:color w:val="auto"/>
        </w:rPr>
        <w:t>;</w:t>
      </w:r>
      <w:r w:rsidR="006024EC" w:rsidRPr="4F5FE749">
        <w:rPr>
          <w:rFonts w:ascii="Calibri" w:hAnsi="Calibri" w:cs="Calibri"/>
          <w:i w:val="0"/>
          <w:color w:val="auto"/>
        </w:rPr>
        <w:t xml:space="preserve"> e observou que havia alguns bancos que não estavam </w:t>
      </w:r>
      <w:del w:id="101" w:author="Windows10" w:date="2024-03-07T06:11:00Z">
        <w:r w:rsidR="006024EC" w:rsidRPr="4F5FE749" w:rsidDel="00F83FCE">
          <w:rPr>
            <w:rFonts w:ascii="Calibri" w:hAnsi="Calibri" w:cs="Calibri"/>
            <w:i w:val="0"/>
            <w:color w:val="auto"/>
          </w:rPr>
          <w:delText xml:space="preserve">da </w:delText>
        </w:r>
      </w:del>
      <w:ins w:id="102" w:author="Windows10" w:date="2024-03-07T06:11:00Z">
        <w:r w:rsidR="00F83FCE">
          <w:rPr>
            <w:rFonts w:ascii="Calibri" w:hAnsi="Calibri" w:cs="Calibri"/>
            <w:i w:val="0"/>
            <w:color w:val="auto"/>
          </w:rPr>
          <w:t>na</w:t>
        </w:r>
        <w:r w:rsidR="00F83FCE" w:rsidRPr="4F5FE749">
          <w:rPr>
            <w:rFonts w:ascii="Calibri" w:hAnsi="Calibri" w:cs="Calibri"/>
            <w:i w:val="0"/>
            <w:color w:val="auto"/>
          </w:rPr>
          <w:t xml:space="preserve"> </w:t>
        </w:r>
      </w:ins>
      <w:r w:rsidR="006024EC" w:rsidRPr="4F5FE749">
        <w:rPr>
          <w:rFonts w:ascii="Calibri" w:hAnsi="Calibri" w:cs="Calibri"/>
          <w:i w:val="0"/>
          <w:color w:val="auto"/>
        </w:rPr>
        <w:t xml:space="preserve">Autorregulação </w:t>
      </w:r>
      <w:ins w:id="103" w:author="Windows10" w:date="2024-03-07T06:11:00Z">
        <w:r w:rsidR="00F83FCE">
          <w:rPr>
            <w:rFonts w:ascii="Calibri" w:hAnsi="Calibri" w:cs="Calibri"/>
            <w:i w:val="0"/>
            <w:color w:val="auto"/>
          </w:rPr>
          <w:t xml:space="preserve">e </w:t>
        </w:r>
      </w:ins>
      <w:r w:rsidR="006024EC" w:rsidRPr="4F5FE749">
        <w:rPr>
          <w:rFonts w:ascii="Calibri" w:hAnsi="Calibri" w:cs="Calibri"/>
          <w:i w:val="0"/>
          <w:color w:val="auto"/>
        </w:rPr>
        <w:t xml:space="preserve">que operavam com o INSS. </w:t>
      </w:r>
      <w:r w:rsidR="002B3D3C" w:rsidRPr="4F5FE749">
        <w:rPr>
          <w:rFonts w:ascii="Calibri" w:hAnsi="Calibri" w:cs="Calibri"/>
          <w:i w:val="0"/>
          <w:color w:val="auto"/>
        </w:rPr>
        <w:t>Diante dessa situação</w:t>
      </w:r>
      <w:r w:rsidR="005D4D1C" w:rsidRPr="4F5FE749">
        <w:rPr>
          <w:rFonts w:ascii="Calibri" w:hAnsi="Calibri" w:cs="Calibri"/>
          <w:i w:val="0"/>
          <w:color w:val="auto"/>
        </w:rPr>
        <w:t xml:space="preserve">, o </w:t>
      </w:r>
      <w:r w:rsidR="005D4D1C" w:rsidRPr="4F5FE749">
        <w:rPr>
          <w:rFonts w:ascii="Calibri" w:hAnsi="Calibri" w:cs="Calibri"/>
          <w:b/>
          <w:bCs/>
          <w:i w:val="0"/>
          <w:color w:val="auto"/>
        </w:rPr>
        <w:t>Sr. Presidente</w:t>
      </w:r>
      <w:r w:rsidR="005D4D1C" w:rsidRPr="4F5FE749">
        <w:rPr>
          <w:rFonts w:ascii="Calibri" w:hAnsi="Calibri" w:cs="Calibri"/>
          <w:i w:val="0"/>
          <w:color w:val="auto"/>
        </w:rPr>
        <w:t xml:space="preserve"> solicitou fossem apresentadas as IFs conveniadas com o INSS que não estavam</w:t>
      </w:r>
      <w:r w:rsidR="00734756" w:rsidRPr="4F5FE749">
        <w:rPr>
          <w:rFonts w:ascii="Calibri" w:hAnsi="Calibri" w:cs="Calibri"/>
          <w:i w:val="0"/>
          <w:color w:val="auto"/>
        </w:rPr>
        <w:t xml:space="preserve"> </w:t>
      </w:r>
      <w:r w:rsidR="006D3112" w:rsidRPr="4F5FE749">
        <w:rPr>
          <w:rFonts w:ascii="Calibri" w:hAnsi="Calibri" w:cs="Calibri"/>
          <w:i w:val="0"/>
          <w:color w:val="auto"/>
        </w:rPr>
        <w:t>dentro da Autorregulaç</w:t>
      </w:r>
      <w:r w:rsidR="00837255" w:rsidRPr="4F5FE749">
        <w:rPr>
          <w:rFonts w:ascii="Calibri" w:hAnsi="Calibri" w:cs="Calibri"/>
          <w:i w:val="0"/>
          <w:color w:val="auto"/>
        </w:rPr>
        <w:t>ão</w:t>
      </w:r>
      <w:r w:rsidR="00882AC9" w:rsidRPr="4F5FE749">
        <w:rPr>
          <w:rFonts w:ascii="Calibri" w:hAnsi="Calibri" w:cs="Calibri"/>
          <w:i w:val="0"/>
          <w:color w:val="auto"/>
        </w:rPr>
        <w:t xml:space="preserve">, as quais não poderiam </w:t>
      </w:r>
      <w:r w:rsidR="00A56B6C" w:rsidRPr="4F5FE749">
        <w:rPr>
          <w:rFonts w:ascii="Calibri" w:hAnsi="Calibri" w:cs="Calibri"/>
          <w:i w:val="0"/>
          <w:color w:val="auto"/>
        </w:rPr>
        <w:t xml:space="preserve">seguir </w:t>
      </w:r>
      <w:r w:rsidR="00882AC9" w:rsidRPr="4F5FE749">
        <w:rPr>
          <w:rFonts w:ascii="Calibri" w:hAnsi="Calibri" w:cs="Calibri"/>
          <w:i w:val="0"/>
          <w:color w:val="auto"/>
        </w:rPr>
        <w:t>operando</w:t>
      </w:r>
      <w:r w:rsidR="00A56B6C" w:rsidRPr="4F5FE749">
        <w:rPr>
          <w:rFonts w:ascii="Calibri" w:hAnsi="Calibri" w:cs="Calibri"/>
          <w:i w:val="0"/>
          <w:color w:val="auto"/>
        </w:rPr>
        <w:t xml:space="preserve"> junto à Autarquia</w:t>
      </w:r>
      <w:r w:rsidR="00882AC9" w:rsidRPr="4F5FE749">
        <w:rPr>
          <w:rFonts w:ascii="Calibri" w:hAnsi="Calibri" w:cs="Calibri"/>
          <w:i w:val="0"/>
          <w:color w:val="auto"/>
        </w:rPr>
        <w:t>.</w:t>
      </w:r>
      <w:r w:rsidR="00362DAC" w:rsidRPr="4F5FE749">
        <w:rPr>
          <w:rFonts w:ascii="Calibri" w:hAnsi="Calibri" w:cs="Calibri"/>
          <w:i w:val="0"/>
          <w:color w:val="auto"/>
        </w:rPr>
        <w:t xml:space="preserve"> O </w:t>
      </w:r>
      <w:r w:rsidR="00362DAC" w:rsidRPr="4F5FE749">
        <w:rPr>
          <w:rFonts w:ascii="Calibri" w:hAnsi="Calibri" w:cs="Calibri"/>
          <w:b/>
          <w:bCs/>
          <w:i w:val="0"/>
          <w:color w:val="auto"/>
        </w:rPr>
        <w:t xml:space="preserve">Sr. </w:t>
      </w:r>
      <w:r w:rsidR="00CD5508" w:rsidRPr="4F5FE749">
        <w:rPr>
          <w:rFonts w:ascii="Calibri" w:hAnsi="Calibri" w:cs="Calibri"/>
          <w:b/>
          <w:bCs/>
          <w:i w:val="0"/>
          <w:color w:val="auto"/>
        </w:rPr>
        <w:t>José Tadeu Costa</w:t>
      </w:r>
      <w:r w:rsidR="00CD5508" w:rsidRPr="4F5FE749">
        <w:rPr>
          <w:rFonts w:ascii="Calibri" w:hAnsi="Calibri" w:cs="Calibri"/>
          <w:i w:val="0"/>
          <w:color w:val="auto"/>
        </w:rPr>
        <w:t xml:space="preserve"> pontuou que a maioria das reclamações poderiam ser </w:t>
      </w:r>
      <w:r w:rsidR="00FE4654" w:rsidRPr="4F5FE749">
        <w:rPr>
          <w:rFonts w:ascii="Calibri" w:hAnsi="Calibri" w:cs="Calibri"/>
          <w:i w:val="0"/>
          <w:color w:val="auto"/>
        </w:rPr>
        <w:t xml:space="preserve">atribuídas a </w:t>
      </w:r>
      <w:r w:rsidR="00CD5508" w:rsidRPr="4F5FE749">
        <w:rPr>
          <w:rFonts w:ascii="Calibri" w:hAnsi="Calibri" w:cs="Calibri"/>
          <w:i w:val="0"/>
          <w:color w:val="auto"/>
        </w:rPr>
        <w:t xml:space="preserve">essas instituições que não estavam </w:t>
      </w:r>
      <w:r w:rsidR="00FE4654" w:rsidRPr="4F5FE749">
        <w:rPr>
          <w:rFonts w:ascii="Calibri" w:hAnsi="Calibri" w:cs="Calibri"/>
          <w:i w:val="0"/>
          <w:color w:val="auto"/>
        </w:rPr>
        <w:t xml:space="preserve">implicadas </w:t>
      </w:r>
      <w:r w:rsidR="00CD5508" w:rsidRPr="4F5FE749">
        <w:rPr>
          <w:rFonts w:ascii="Calibri" w:hAnsi="Calibri" w:cs="Calibri"/>
          <w:i w:val="0"/>
          <w:color w:val="auto"/>
        </w:rPr>
        <w:t>pela Autorregulação</w:t>
      </w:r>
      <w:r w:rsidR="00FE4654" w:rsidRPr="4F5FE749">
        <w:rPr>
          <w:rFonts w:ascii="Calibri" w:hAnsi="Calibri" w:cs="Calibri"/>
          <w:i w:val="0"/>
          <w:color w:val="auto"/>
        </w:rPr>
        <w:t>;</w:t>
      </w:r>
      <w:r w:rsidR="00CD5508" w:rsidRPr="4F5FE749">
        <w:rPr>
          <w:rFonts w:ascii="Calibri" w:hAnsi="Calibri" w:cs="Calibri"/>
          <w:i w:val="0"/>
          <w:color w:val="auto"/>
        </w:rPr>
        <w:t xml:space="preserve"> </w:t>
      </w:r>
      <w:r w:rsidR="001D3CFC" w:rsidRPr="4F5FE749">
        <w:rPr>
          <w:rFonts w:ascii="Calibri" w:hAnsi="Calibri" w:cs="Calibri"/>
          <w:i w:val="0"/>
          <w:color w:val="auto"/>
        </w:rPr>
        <w:t xml:space="preserve">e a </w:t>
      </w:r>
      <w:r w:rsidR="001D3CFC" w:rsidRPr="4F5FE749">
        <w:rPr>
          <w:rFonts w:ascii="Calibri" w:hAnsi="Calibri" w:cs="Calibri"/>
          <w:b/>
          <w:bCs/>
          <w:i w:val="0"/>
          <w:color w:val="auto"/>
        </w:rPr>
        <w:t>Sra. Tonia Galleti</w:t>
      </w:r>
      <w:r w:rsidR="001D3CFC" w:rsidRPr="4F5FE749">
        <w:rPr>
          <w:rFonts w:ascii="Calibri" w:hAnsi="Calibri" w:cs="Calibri"/>
          <w:i w:val="0"/>
          <w:color w:val="auto"/>
        </w:rPr>
        <w:t xml:space="preserve"> </w:t>
      </w:r>
      <w:r w:rsidR="00005FED" w:rsidRPr="4F5FE749">
        <w:rPr>
          <w:rFonts w:ascii="Calibri" w:hAnsi="Calibri" w:cs="Calibri"/>
          <w:i w:val="0"/>
          <w:color w:val="auto"/>
        </w:rPr>
        <w:t xml:space="preserve">ponderou que os contratos </w:t>
      </w:r>
      <w:r w:rsidR="009631C5" w:rsidRPr="4F5FE749">
        <w:rPr>
          <w:rFonts w:ascii="Calibri" w:hAnsi="Calibri" w:cs="Calibri"/>
          <w:i w:val="0"/>
          <w:color w:val="auto"/>
        </w:rPr>
        <w:t xml:space="preserve">poderiam ser anteriores </w:t>
      </w:r>
      <w:del w:id="104" w:author="Windows10" w:date="2024-03-07T06:11:00Z">
        <w:r w:rsidR="009631C5" w:rsidRPr="4F5FE749" w:rsidDel="00F83FCE">
          <w:rPr>
            <w:rFonts w:ascii="Calibri" w:hAnsi="Calibri" w:cs="Calibri"/>
            <w:i w:val="0"/>
            <w:color w:val="auto"/>
          </w:rPr>
          <w:delText xml:space="preserve">a </w:delText>
        </w:r>
      </w:del>
      <w:ins w:id="105" w:author="Windows10" w:date="2024-03-07T06:11:00Z">
        <w:r w:rsidR="00F83FCE">
          <w:rPr>
            <w:rFonts w:ascii="Calibri" w:hAnsi="Calibri" w:cs="Calibri"/>
            <w:i w:val="0"/>
            <w:color w:val="auto"/>
          </w:rPr>
          <w:t>à</w:t>
        </w:r>
        <w:r w:rsidR="00F83FCE" w:rsidRPr="4F5FE749">
          <w:rPr>
            <w:rFonts w:ascii="Calibri" w:hAnsi="Calibri" w:cs="Calibri"/>
            <w:i w:val="0"/>
            <w:color w:val="auto"/>
          </w:rPr>
          <w:t xml:space="preserve"> </w:t>
        </w:r>
      </w:ins>
      <w:r w:rsidR="009631C5" w:rsidRPr="4F5FE749">
        <w:rPr>
          <w:rFonts w:ascii="Calibri" w:hAnsi="Calibri" w:cs="Calibri"/>
          <w:i w:val="0"/>
          <w:color w:val="auto"/>
        </w:rPr>
        <w:t>inclusão dessa exigência n</w:t>
      </w:r>
      <w:r w:rsidR="00113692" w:rsidRPr="4F5FE749">
        <w:rPr>
          <w:rFonts w:ascii="Calibri" w:hAnsi="Calibri" w:cs="Calibri"/>
          <w:i w:val="0"/>
          <w:color w:val="auto"/>
        </w:rPr>
        <w:t>a IN nº 138</w:t>
      </w:r>
      <w:r w:rsidR="005D512E" w:rsidRPr="4F5FE749">
        <w:rPr>
          <w:rFonts w:ascii="Calibri" w:hAnsi="Calibri" w:cs="Calibri"/>
          <w:i w:val="0"/>
          <w:color w:val="auto"/>
        </w:rPr>
        <w:t xml:space="preserve">. </w:t>
      </w:r>
      <w:r w:rsidR="00F80426" w:rsidRPr="4F5FE749">
        <w:rPr>
          <w:rFonts w:ascii="Calibri" w:hAnsi="Calibri" w:cs="Calibri"/>
          <w:i w:val="0"/>
          <w:color w:val="auto"/>
        </w:rPr>
        <w:t xml:space="preserve">Questionado pelo Sr. </w:t>
      </w:r>
      <w:r w:rsidR="00F80426" w:rsidRPr="00D8135C">
        <w:rPr>
          <w:rFonts w:asciiTheme="minorHAnsi" w:hAnsiTheme="minorHAnsi" w:cstheme="minorBidi"/>
          <w:b/>
          <w:bCs/>
          <w:i w:val="0"/>
        </w:rPr>
        <w:t>Odair Antonio Bortoloso</w:t>
      </w:r>
      <w:r w:rsidR="00F80426" w:rsidRPr="4F5FE749">
        <w:rPr>
          <w:rFonts w:asciiTheme="minorHAnsi" w:hAnsiTheme="minorHAnsi" w:cstheme="minorBidi"/>
          <w:b/>
          <w:bCs/>
          <w:i w:val="0"/>
        </w:rPr>
        <w:t xml:space="preserve"> </w:t>
      </w:r>
      <w:r w:rsidR="00F80426" w:rsidRPr="4F5FE749">
        <w:rPr>
          <w:rFonts w:asciiTheme="minorHAnsi" w:hAnsiTheme="minorHAnsi" w:cstheme="minorBidi"/>
          <w:i w:val="0"/>
        </w:rPr>
        <w:t>se os bancos não regulamenta</w:t>
      </w:r>
      <w:ins w:id="106" w:author="Windows10" w:date="2024-03-07T06:12:00Z">
        <w:r w:rsidR="00F83FCE">
          <w:rPr>
            <w:rFonts w:asciiTheme="minorHAnsi" w:hAnsiTheme="minorHAnsi" w:cstheme="minorBidi"/>
            <w:i w:val="0"/>
          </w:rPr>
          <w:t>d</w:t>
        </w:r>
      </w:ins>
      <w:r w:rsidR="00F80426" w:rsidRPr="4F5FE749">
        <w:rPr>
          <w:rFonts w:asciiTheme="minorHAnsi" w:hAnsiTheme="minorHAnsi" w:cstheme="minorBidi"/>
          <w:i w:val="0"/>
        </w:rPr>
        <w:t xml:space="preserve">os praticavam taxas menores que os autorregulados, o Sr. </w:t>
      </w:r>
      <w:r w:rsidR="00F80426" w:rsidRPr="4F5FE749">
        <w:rPr>
          <w:rFonts w:asciiTheme="minorHAnsi" w:hAnsiTheme="minorHAnsi" w:cstheme="minorBidi"/>
          <w:b/>
          <w:bCs/>
        </w:rPr>
        <w:t xml:space="preserve">Sergio Giannella </w:t>
      </w:r>
      <w:r w:rsidR="00F80426" w:rsidRPr="00D8135C">
        <w:rPr>
          <w:rFonts w:asciiTheme="minorHAnsi" w:hAnsiTheme="minorHAnsi" w:cstheme="minorBidi"/>
          <w:i w:val="0"/>
        </w:rPr>
        <w:t>assentiu não haver relação direta</w:t>
      </w:r>
      <w:r w:rsidR="00F80426" w:rsidRPr="4F5FE749">
        <w:rPr>
          <w:rFonts w:asciiTheme="minorHAnsi" w:hAnsiTheme="minorHAnsi" w:cstheme="minorBidi"/>
          <w:i w:val="0"/>
        </w:rPr>
        <w:t>, pois a Autorregulação se tratava de boas práticas nas operações com crédito consignado.</w:t>
      </w:r>
      <w:r w:rsidR="00F80426" w:rsidRPr="4F5FE749">
        <w:rPr>
          <w:rFonts w:ascii="Calibri" w:hAnsi="Calibri" w:cs="Calibri"/>
          <w:i w:val="0"/>
          <w:color w:val="auto"/>
        </w:rPr>
        <w:t xml:space="preserve"> </w:t>
      </w:r>
      <w:r w:rsidR="005D512E" w:rsidRPr="4F5FE749">
        <w:rPr>
          <w:rFonts w:ascii="Calibri" w:hAnsi="Calibri" w:cs="Calibri"/>
          <w:i w:val="0"/>
          <w:color w:val="auto"/>
        </w:rPr>
        <w:t xml:space="preserve">O </w:t>
      </w:r>
      <w:r w:rsidR="005D512E" w:rsidRPr="4F5FE749">
        <w:rPr>
          <w:rFonts w:ascii="Calibri" w:hAnsi="Calibri" w:cs="Calibri"/>
          <w:b/>
          <w:bCs/>
          <w:i w:val="0"/>
          <w:color w:val="auto"/>
        </w:rPr>
        <w:t>Sr. Presidente</w:t>
      </w:r>
      <w:r w:rsidR="00F80426" w:rsidRPr="4F5FE749">
        <w:rPr>
          <w:rFonts w:ascii="Calibri" w:hAnsi="Calibri" w:cs="Calibri"/>
          <w:b/>
          <w:bCs/>
          <w:i w:val="0"/>
          <w:color w:val="auto"/>
        </w:rPr>
        <w:t xml:space="preserve"> </w:t>
      </w:r>
      <w:r w:rsidR="00F80426" w:rsidRPr="00D8135C">
        <w:rPr>
          <w:rFonts w:ascii="Calibri" w:hAnsi="Calibri" w:cs="Calibri"/>
          <w:i w:val="0"/>
          <w:color w:val="auto"/>
        </w:rPr>
        <w:t>interpelou</w:t>
      </w:r>
      <w:r w:rsidR="00F80426" w:rsidRPr="4F5FE749">
        <w:rPr>
          <w:rFonts w:ascii="Calibri" w:hAnsi="Calibri" w:cs="Calibri"/>
          <w:i w:val="0"/>
          <w:color w:val="auto"/>
        </w:rPr>
        <w:t xml:space="preserve"> fazendo considerações sobre possível disputa desonesta entre instituições que aderem </w:t>
      </w:r>
      <w:del w:id="107" w:author="Windows10" w:date="2024-03-07T06:12:00Z">
        <w:r w:rsidR="00F80426" w:rsidRPr="4F5FE749" w:rsidDel="00F83FCE">
          <w:rPr>
            <w:rFonts w:ascii="Calibri" w:hAnsi="Calibri" w:cs="Calibri"/>
            <w:i w:val="0"/>
            <w:color w:val="auto"/>
          </w:rPr>
          <w:delText xml:space="preserve">a </w:delText>
        </w:r>
      </w:del>
      <w:ins w:id="108" w:author="Windows10" w:date="2024-03-07T06:12:00Z">
        <w:r w:rsidR="00F83FCE">
          <w:rPr>
            <w:rFonts w:ascii="Calibri" w:hAnsi="Calibri" w:cs="Calibri"/>
            <w:i w:val="0"/>
            <w:color w:val="auto"/>
          </w:rPr>
          <w:t>à</w:t>
        </w:r>
        <w:r w:rsidR="00F83FCE" w:rsidRPr="4F5FE749">
          <w:rPr>
            <w:rFonts w:ascii="Calibri" w:hAnsi="Calibri" w:cs="Calibri"/>
            <w:i w:val="0"/>
            <w:color w:val="auto"/>
          </w:rPr>
          <w:t xml:space="preserve"> </w:t>
        </w:r>
      </w:ins>
      <w:r w:rsidR="00F80426" w:rsidRPr="4F5FE749">
        <w:rPr>
          <w:rFonts w:ascii="Calibri" w:hAnsi="Calibri" w:cs="Calibri"/>
          <w:i w:val="0"/>
          <w:color w:val="auto"/>
        </w:rPr>
        <w:t xml:space="preserve">Autorregulação, e aquelas que não aderiram. O </w:t>
      </w:r>
      <w:r w:rsidR="00F80426" w:rsidRPr="00D8135C">
        <w:rPr>
          <w:rFonts w:ascii="Calibri" w:hAnsi="Calibri" w:cs="Calibri"/>
          <w:b/>
          <w:bCs/>
          <w:i w:val="0"/>
          <w:color w:val="auto"/>
        </w:rPr>
        <w:t>Sr.</w:t>
      </w:r>
      <w:r w:rsidR="00F80426" w:rsidRPr="4F5FE749">
        <w:rPr>
          <w:rFonts w:ascii="Calibri" w:hAnsi="Calibri" w:cs="Calibri"/>
          <w:i w:val="0"/>
          <w:color w:val="auto"/>
        </w:rPr>
        <w:t xml:space="preserve"> </w:t>
      </w:r>
      <w:r w:rsidR="00F80426" w:rsidRPr="00D8135C">
        <w:rPr>
          <w:rFonts w:asciiTheme="minorHAnsi" w:hAnsiTheme="minorHAnsi" w:cstheme="minorBidi"/>
          <w:b/>
          <w:bCs/>
          <w:i w:val="0"/>
        </w:rPr>
        <w:t>Rafael Baldi da Silva</w:t>
      </w:r>
      <w:r w:rsidR="00F80426" w:rsidRPr="4F5FE749">
        <w:rPr>
          <w:rFonts w:asciiTheme="minorHAnsi" w:hAnsiTheme="minorHAnsi" w:cstheme="minorBidi"/>
          <w:b/>
          <w:bCs/>
          <w:i w:val="0"/>
        </w:rPr>
        <w:t xml:space="preserve"> </w:t>
      </w:r>
      <w:r w:rsidR="00F80426" w:rsidRPr="00D8135C">
        <w:rPr>
          <w:rFonts w:asciiTheme="minorHAnsi" w:hAnsiTheme="minorHAnsi" w:cstheme="minorBidi"/>
          <w:i w:val="0"/>
        </w:rPr>
        <w:t>explanou sobre as diferenças e a relação entre IF autorreguladas e não reguladas</w:t>
      </w:r>
      <w:r w:rsidR="00761717" w:rsidRPr="4F5FE749">
        <w:rPr>
          <w:rFonts w:asciiTheme="minorHAnsi" w:hAnsiTheme="minorHAnsi" w:cstheme="minorBidi"/>
          <w:i w:val="0"/>
        </w:rPr>
        <w:t>, no tocante à portabilidade dos contratos e na relação destas com a estatística de reclamações.</w:t>
      </w:r>
      <w:r w:rsidR="0006232E" w:rsidRPr="4F5FE749">
        <w:rPr>
          <w:rFonts w:asciiTheme="minorHAnsi" w:hAnsiTheme="minorHAnsi" w:cstheme="minorBidi"/>
          <w:i w:val="0"/>
        </w:rPr>
        <w:t xml:space="preserve"> O </w:t>
      </w:r>
      <w:r w:rsidR="0006232E" w:rsidRPr="00D8135C">
        <w:rPr>
          <w:rFonts w:asciiTheme="minorHAnsi" w:hAnsiTheme="minorHAnsi" w:cstheme="minorBidi"/>
          <w:b/>
          <w:bCs/>
          <w:i w:val="0"/>
        </w:rPr>
        <w:t>Sr. Helio Queiroz</w:t>
      </w:r>
      <w:r w:rsidR="0006232E" w:rsidRPr="4F5FE749">
        <w:rPr>
          <w:rFonts w:asciiTheme="minorHAnsi" w:hAnsiTheme="minorHAnsi" w:cstheme="minorBidi"/>
          <w:i w:val="0"/>
        </w:rPr>
        <w:t xml:space="preserve"> considerou que os bancos que não eram regulamentados deveriam ter uma política diferente com relação ao convênio com o INSS.</w:t>
      </w:r>
      <w:r w:rsidR="0006232E" w:rsidRPr="4F5FE749">
        <w:rPr>
          <w:rFonts w:ascii="Calibri" w:hAnsi="Calibri" w:cs="Calibri"/>
          <w:i w:val="0"/>
          <w:color w:val="auto"/>
        </w:rPr>
        <w:t xml:space="preserve"> O </w:t>
      </w:r>
      <w:r w:rsidR="0006232E" w:rsidRPr="00D8135C">
        <w:rPr>
          <w:rFonts w:ascii="Calibri" w:hAnsi="Calibri" w:cs="Calibri"/>
          <w:b/>
          <w:bCs/>
          <w:i w:val="0"/>
          <w:color w:val="auto"/>
        </w:rPr>
        <w:t xml:space="preserve">Sr. </w:t>
      </w:r>
      <w:r w:rsidR="0006232E" w:rsidRPr="4F5FE749">
        <w:rPr>
          <w:rFonts w:ascii="Calibri" w:hAnsi="Calibri" w:cs="Calibri"/>
          <w:b/>
          <w:bCs/>
          <w:i w:val="0"/>
          <w:color w:val="auto"/>
        </w:rPr>
        <w:t>Carlos Lupi</w:t>
      </w:r>
      <w:r w:rsidR="005D512E" w:rsidRPr="4F5FE749">
        <w:rPr>
          <w:rFonts w:ascii="Calibri" w:hAnsi="Calibri" w:cs="Calibri"/>
          <w:i w:val="0"/>
          <w:color w:val="auto"/>
        </w:rPr>
        <w:t xml:space="preserve"> afirmou que faria levantamento das informações</w:t>
      </w:r>
      <w:r w:rsidR="007A3D26" w:rsidRPr="4F5FE749">
        <w:rPr>
          <w:rFonts w:ascii="Calibri" w:hAnsi="Calibri" w:cs="Calibri"/>
          <w:i w:val="0"/>
          <w:color w:val="auto"/>
        </w:rPr>
        <w:t xml:space="preserve"> e o </w:t>
      </w:r>
      <w:r w:rsidR="00A56150" w:rsidRPr="4F5FE749">
        <w:rPr>
          <w:rFonts w:ascii="Calibri" w:hAnsi="Calibri" w:cs="Calibri"/>
          <w:b/>
          <w:bCs/>
          <w:i w:val="0"/>
          <w:color w:val="auto"/>
        </w:rPr>
        <w:t>Sr. Wolney Queiroz</w:t>
      </w:r>
      <w:r w:rsidR="006872DF" w:rsidRPr="4F5FE749">
        <w:rPr>
          <w:rFonts w:ascii="Calibri" w:hAnsi="Calibri" w:cs="Calibri"/>
          <w:i w:val="0"/>
          <w:color w:val="auto"/>
        </w:rPr>
        <w:t xml:space="preserve"> sugeriu que acionassem o responsável pela certificação dos bancos para operação</w:t>
      </w:r>
      <w:r w:rsidR="00E205D2" w:rsidRPr="00CC52F7">
        <w:rPr>
          <w:rFonts w:ascii="Calibri" w:hAnsi="Calibri" w:cs="Calibri"/>
          <w:i w:val="0"/>
          <w:color w:val="auto"/>
        </w:rPr>
        <w:t>,</w:t>
      </w:r>
      <w:r w:rsidR="006872DF" w:rsidRPr="00CC52F7">
        <w:rPr>
          <w:rFonts w:ascii="Calibri" w:hAnsi="Calibri" w:cs="Calibri"/>
          <w:i w:val="0"/>
          <w:color w:val="auto"/>
        </w:rPr>
        <w:t xml:space="preserve"> </w:t>
      </w:r>
      <w:r w:rsidR="00E205D2" w:rsidRPr="00CC52F7">
        <w:rPr>
          <w:rFonts w:ascii="Calibri" w:hAnsi="Calibri" w:cs="Calibri"/>
          <w:i w:val="0"/>
          <w:color w:val="auto"/>
        </w:rPr>
        <w:t>de modo a</w:t>
      </w:r>
      <w:r w:rsidR="006872DF" w:rsidRPr="00CC52F7">
        <w:rPr>
          <w:rFonts w:ascii="Calibri" w:hAnsi="Calibri" w:cs="Calibri"/>
          <w:i w:val="0"/>
          <w:color w:val="auto"/>
        </w:rPr>
        <w:t xml:space="preserve"> impedir</w:t>
      </w:r>
      <w:r w:rsidR="007A3097" w:rsidRPr="00CC52F7">
        <w:rPr>
          <w:rFonts w:ascii="Calibri" w:hAnsi="Calibri" w:cs="Calibri"/>
          <w:i w:val="0"/>
          <w:color w:val="auto"/>
        </w:rPr>
        <w:t xml:space="preserve"> </w:t>
      </w:r>
      <w:r w:rsidR="00FC7A4A" w:rsidRPr="00CC52F7">
        <w:rPr>
          <w:rFonts w:ascii="Calibri" w:hAnsi="Calibri" w:cs="Calibri"/>
          <w:i w:val="0"/>
          <w:color w:val="auto"/>
        </w:rPr>
        <w:t xml:space="preserve">a certificação </w:t>
      </w:r>
      <w:r w:rsidR="00E205D2" w:rsidRPr="00CC52F7">
        <w:rPr>
          <w:rFonts w:ascii="Calibri" w:hAnsi="Calibri" w:cs="Calibri"/>
          <w:i w:val="0"/>
          <w:color w:val="auto"/>
        </w:rPr>
        <w:t>n</w:t>
      </w:r>
      <w:r w:rsidR="00FC7A4A" w:rsidRPr="00CC52F7">
        <w:rPr>
          <w:rFonts w:ascii="Calibri" w:hAnsi="Calibri" w:cs="Calibri"/>
          <w:i w:val="0"/>
          <w:color w:val="auto"/>
        </w:rPr>
        <w:t>a operação d</w:t>
      </w:r>
      <w:r w:rsidR="007A3097" w:rsidRPr="00CC52F7">
        <w:rPr>
          <w:rFonts w:ascii="Calibri" w:hAnsi="Calibri" w:cs="Calibri"/>
          <w:i w:val="0"/>
          <w:color w:val="auto"/>
        </w:rPr>
        <w:t>aqueles</w:t>
      </w:r>
      <w:ins w:id="109" w:author="Windows10" w:date="2024-03-07T06:14:00Z">
        <w:r w:rsidR="00980D36" w:rsidRPr="00CC52F7">
          <w:rPr>
            <w:rFonts w:ascii="Calibri" w:hAnsi="Calibri" w:cs="Calibri"/>
            <w:i w:val="0"/>
            <w:color w:val="auto"/>
            <w:rPrChange w:id="110" w:author="Miriam Fernandes de Faria" w:date="2024-03-07T10:33:00Z">
              <w:rPr>
                <w:rFonts w:ascii="Calibri" w:hAnsi="Calibri" w:cs="Calibri"/>
                <w:i w:val="0"/>
                <w:color w:val="auto"/>
                <w:highlight w:val="red"/>
              </w:rPr>
            </w:rPrChange>
          </w:rPr>
          <w:t xml:space="preserve"> </w:t>
        </w:r>
        <w:del w:id="111" w:author="Miriam Fernandes de Faria" w:date="2024-03-07T10:33:00Z">
          <w:r w:rsidR="00980D36" w:rsidRPr="00CC52F7" w:rsidDel="00CC52F7">
            <w:rPr>
              <w:rFonts w:ascii="Calibri" w:hAnsi="Calibri" w:cs="Calibri"/>
              <w:i w:val="0"/>
              <w:color w:val="auto"/>
              <w:rPrChange w:id="112" w:author="Miriam Fernandes de Faria" w:date="2024-03-07T10:33:00Z">
                <w:rPr>
                  <w:rFonts w:ascii="Calibri" w:hAnsi="Calibri" w:cs="Calibri"/>
                  <w:i w:val="0"/>
                  <w:color w:val="auto"/>
                  <w:highlight w:val="red"/>
                </w:rPr>
              </w:rPrChange>
            </w:rPr>
            <w:delText>NÃO</w:delText>
          </w:r>
        </w:del>
      </w:ins>
      <w:ins w:id="113" w:author="Miriam Fernandes de Faria" w:date="2024-03-07T10:33:00Z">
        <w:r w:rsidR="00CC52F7">
          <w:rPr>
            <w:rFonts w:ascii="Calibri" w:hAnsi="Calibri" w:cs="Calibri"/>
            <w:i w:val="0"/>
            <w:color w:val="auto"/>
          </w:rPr>
          <w:t>não</w:t>
        </w:r>
      </w:ins>
      <w:r w:rsidR="007A3097" w:rsidRPr="00CC52F7">
        <w:rPr>
          <w:rFonts w:ascii="Calibri" w:hAnsi="Calibri" w:cs="Calibri"/>
          <w:i w:val="0"/>
          <w:color w:val="auto"/>
        </w:rPr>
        <w:t xml:space="preserve"> </w:t>
      </w:r>
      <w:r w:rsidR="00E205D2" w:rsidRPr="00CC52F7">
        <w:rPr>
          <w:rFonts w:ascii="Calibri" w:hAnsi="Calibri" w:cs="Calibri"/>
          <w:i w:val="0"/>
          <w:color w:val="auto"/>
        </w:rPr>
        <w:t>a</w:t>
      </w:r>
      <w:r w:rsidR="007A3097" w:rsidRPr="00CC52F7">
        <w:rPr>
          <w:rFonts w:ascii="Calibri" w:hAnsi="Calibri" w:cs="Calibri"/>
          <w:i w:val="0"/>
          <w:color w:val="auto"/>
        </w:rPr>
        <w:t>utorregula</w:t>
      </w:r>
      <w:r w:rsidR="00E205D2" w:rsidRPr="00CC52F7">
        <w:rPr>
          <w:rFonts w:ascii="Calibri" w:hAnsi="Calibri" w:cs="Calibri"/>
          <w:i w:val="0"/>
          <w:color w:val="auto"/>
        </w:rPr>
        <w:t>dos</w:t>
      </w:r>
      <w:r w:rsidR="00FC7A4A" w:rsidRPr="4F5FE749">
        <w:rPr>
          <w:rFonts w:ascii="Calibri" w:hAnsi="Calibri" w:cs="Calibri"/>
          <w:i w:val="0"/>
          <w:color w:val="auto"/>
        </w:rPr>
        <w:t xml:space="preserve">. De posse da palavra, o </w:t>
      </w:r>
      <w:r w:rsidR="00FC7A4A" w:rsidRPr="4F5FE749">
        <w:rPr>
          <w:rFonts w:ascii="Calibri" w:hAnsi="Calibri" w:cs="Calibri"/>
          <w:b/>
          <w:bCs/>
          <w:i w:val="0"/>
          <w:color w:val="auto"/>
        </w:rPr>
        <w:t>Sr. Presidente</w:t>
      </w:r>
      <w:r w:rsidR="00FC7A4A" w:rsidRPr="4F5FE749">
        <w:rPr>
          <w:rFonts w:ascii="Calibri" w:hAnsi="Calibri" w:cs="Calibri"/>
          <w:i w:val="0"/>
          <w:color w:val="auto"/>
        </w:rPr>
        <w:t xml:space="preserve"> explanou que</w:t>
      </w:r>
      <w:ins w:id="114" w:author="Windows10" w:date="2024-03-07T06:14:00Z">
        <w:r w:rsidR="00980D36">
          <w:rPr>
            <w:rFonts w:ascii="Calibri" w:hAnsi="Calibri" w:cs="Calibri"/>
            <w:i w:val="0"/>
            <w:color w:val="auto"/>
          </w:rPr>
          <w:t>,</w:t>
        </w:r>
      </w:ins>
      <w:r w:rsidR="00EB02B3" w:rsidRPr="4F5FE749">
        <w:rPr>
          <w:rFonts w:ascii="Calibri" w:hAnsi="Calibri" w:cs="Calibri"/>
          <w:i w:val="0"/>
          <w:color w:val="auto"/>
        </w:rPr>
        <w:t xml:space="preserve"> antes de tomar as medidas necessári</w:t>
      </w:r>
      <w:r w:rsidR="00E33B84" w:rsidRPr="4F5FE749">
        <w:rPr>
          <w:rFonts w:ascii="Calibri" w:hAnsi="Calibri" w:cs="Calibri"/>
          <w:i w:val="0"/>
          <w:color w:val="auto"/>
        </w:rPr>
        <w:t>a</w:t>
      </w:r>
      <w:r w:rsidR="00EB02B3" w:rsidRPr="4F5FE749">
        <w:rPr>
          <w:rFonts w:ascii="Calibri" w:hAnsi="Calibri" w:cs="Calibri"/>
          <w:i w:val="0"/>
          <w:color w:val="auto"/>
        </w:rPr>
        <w:t>s</w:t>
      </w:r>
      <w:ins w:id="115" w:author="Windows10" w:date="2024-03-07T06:14:00Z">
        <w:r w:rsidR="00980D36">
          <w:rPr>
            <w:rFonts w:ascii="Calibri" w:hAnsi="Calibri" w:cs="Calibri"/>
            <w:i w:val="0"/>
            <w:color w:val="auto"/>
          </w:rPr>
          <w:t>,</w:t>
        </w:r>
      </w:ins>
      <w:r w:rsidR="00EB02B3" w:rsidRPr="4F5FE749">
        <w:rPr>
          <w:rFonts w:ascii="Calibri" w:hAnsi="Calibri" w:cs="Calibri"/>
          <w:i w:val="0"/>
          <w:color w:val="auto"/>
        </w:rPr>
        <w:t xml:space="preserve"> seria </w:t>
      </w:r>
      <w:r w:rsidR="00FB5A2D" w:rsidRPr="4F5FE749">
        <w:rPr>
          <w:rFonts w:ascii="Calibri" w:hAnsi="Calibri" w:cs="Calibri"/>
          <w:i w:val="0"/>
          <w:color w:val="auto"/>
        </w:rPr>
        <w:t>salutar</w:t>
      </w:r>
      <w:r w:rsidR="00EB02B3" w:rsidRPr="4F5FE749">
        <w:rPr>
          <w:rFonts w:ascii="Calibri" w:hAnsi="Calibri" w:cs="Calibri"/>
          <w:i w:val="0"/>
          <w:color w:val="auto"/>
        </w:rPr>
        <w:t xml:space="preserve"> ter um panorama </w:t>
      </w:r>
      <w:r w:rsidR="00B91CA0" w:rsidRPr="4F5FE749">
        <w:rPr>
          <w:rFonts w:ascii="Calibri" w:hAnsi="Calibri" w:cs="Calibri"/>
          <w:i w:val="0"/>
          <w:color w:val="auto"/>
        </w:rPr>
        <w:t>das informações</w:t>
      </w:r>
      <w:r w:rsidR="00322819" w:rsidRPr="4F5FE749">
        <w:rPr>
          <w:rFonts w:ascii="Calibri" w:hAnsi="Calibri" w:cs="Calibri"/>
          <w:i w:val="0"/>
          <w:color w:val="auto"/>
        </w:rPr>
        <w:t xml:space="preserve">. </w:t>
      </w:r>
      <w:r w:rsidR="00BA40CA" w:rsidRPr="4F5FE749">
        <w:rPr>
          <w:rFonts w:ascii="Calibri" w:hAnsi="Calibri" w:cs="Calibri"/>
          <w:i w:val="0"/>
          <w:color w:val="auto"/>
        </w:rPr>
        <w:t xml:space="preserve">O </w:t>
      </w:r>
      <w:r w:rsidR="00BA40CA" w:rsidRPr="4F5FE749">
        <w:rPr>
          <w:rFonts w:ascii="Calibri" w:hAnsi="Calibri" w:cs="Calibri"/>
          <w:b/>
          <w:bCs/>
          <w:i w:val="0"/>
          <w:color w:val="auto"/>
        </w:rPr>
        <w:t>Sr. Paulo Pinto</w:t>
      </w:r>
      <w:r w:rsidR="00BA40CA" w:rsidRPr="4F5FE749">
        <w:rPr>
          <w:rFonts w:ascii="Calibri" w:hAnsi="Calibri" w:cs="Calibri"/>
          <w:i w:val="0"/>
          <w:color w:val="auto"/>
        </w:rPr>
        <w:t xml:space="preserve"> comentou que </w:t>
      </w:r>
      <w:r w:rsidR="000D625E" w:rsidRPr="4F5FE749">
        <w:rPr>
          <w:rFonts w:ascii="Calibri" w:hAnsi="Calibri" w:cs="Calibri"/>
          <w:i w:val="0"/>
          <w:color w:val="auto"/>
        </w:rPr>
        <w:t xml:space="preserve">deveriam ter muito cuidado com a análise da taxa de </w:t>
      </w:r>
      <w:r w:rsidR="00F34AE6" w:rsidRPr="4F5FE749">
        <w:rPr>
          <w:rFonts w:ascii="Calibri" w:hAnsi="Calibri" w:cs="Calibri"/>
          <w:i w:val="0"/>
          <w:color w:val="auto"/>
        </w:rPr>
        <w:t>juros, uma vez que uma operação de 72 meses era totalmente diferente de uma operação de 12 meses</w:t>
      </w:r>
      <w:r w:rsidR="001B74C0" w:rsidRPr="4F5FE749">
        <w:rPr>
          <w:rFonts w:ascii="Calibri" w:hAnsi="Calibri" w:cs="Calibri"/>
          <w:i w:val="0"/>
          <w:color w:val="auto"/>
        </w:rPr>
        <w:t>,</w:t>
      </w:r>
      <w:r w:rsidR="00F34AE6" w:rsidRPr="4F5FE749">
        <w:rPr>
          <w:rFonts w:ascii="Calibri" w:hAnsi="Calibri" w:cs="Calibri"/>
          <w:i w:val="0"/>
          <w:color w:val="auto"/>
        </w:rPr>
        <w:t xml:space="preserve"> cobrando 1,97% de juros</w:t>
      </w:r>
      <w:r w:rsidR="00D73A78" w:rsidRPr="4F5FE749">
        <w:rPr>
          <w:rFonts w:ascii="Calibri" w:hAnsi="Calibri" w:cs="Calibri"/>
          <w:i w:val="0"/>
          <w:color w:val="auto"/>
        </w:rPr>
        <w:t xml:space="preserve">. Dando sequência à apresentação, o </w:t>
      </w:r>
      <w:r w:rsidR="00D73A78" w:rsidRPr="4F5FE749">
        <w:rPr>
          <w:rFonts w:ascii="Calibri" w:hAnsi="Calibri" w:cs="Calibri"/>
          <w:b/>
          <w:bCs/>
          <w:i w:val="0"/>
          <w:color w:val="auto"/>
        </w:rPr>
        <w:t>Sr. Rafael Baldi</w:t>
      </w:r>
      <w:r w:rsidR="00946310" w:rsidRPr="4F5FE749">
        <w:rPr>
          <w:rFonts w:ascii="Calibri" w:hAnsi="Calibri" w:cs="Calibri"/>
          <w:i w:val="0"/>
          <w:color w:val="auto"/>
        </w:rPr>
        <w:t xml:space="preserve"> discorreu sobre a Autorregulação do consignado</w:t>
      </w:r>
      <w:r w:rsidR="007409CA" w:rsidRPr="4F5FE749">
        <w:rPr>
          <w:rFonts w:ascii="Calibri" w:hAnsi="Calibri" w:cs="Calibri"/>
          <w:i w:val="0"/>
          <w:color w:val="auto"/>
        </w:rPr>
        <w:t xml:space="preserve"> </w:t>
      </w:r>
      <w:r w:rsidR="000B0071" w:rsidRPr="4F5FE749">
        <w:rPr>
          <w:rFonts w:ascii="Calibri" w:hAnsi="Calibri" w:cs="Calibri"/>
          <w:i w:val="0"/>
          <w:color w:val="auto"/>
        </w:rPr>
        <w:t xml:space="preserve">que possui como </w:t>
      </w:r>
      <w:r w:rsidR="00DD32DA" w:rsidRPr="4F5FE749">
        <w:rPr>
          <w:rFonts w:ascii="Calibri" w:hAnsi="Calibri" w:cs="Calibri"/>
          <w:i w:val="0"/>
          <w:color w:val="auto"/>
        </w:rPr>
        <w:t xml:space="preserve">medidas de destaque a instituição do Não </w:t>
      </w:r>
      <w:r w:rsidR="00F80426" w:rsidRPr="4F5FE749">
        <w:rPr>
          <w:rFonts w:ascii="Calibri" w:hAnsi="Calibri" w:cs="Calibri"/>
          <w:i w:val="0"/>
          <w:color w:val="auto"/>
        </w:rPr>
        <w:t>M</w:t>
      </w:r>
      <w:r w:rsidR="00DD32DA" w:rsidRPr="4F5FE749">
        <w:rPr>
          <w:rFonts w:ascii="Calibri" w:hAnsi="Calibri" w:cs="Calibri"/>
          <w:i w:val="0"/>
          <w:color w:val="auto"/>
        </w:rPr>
        <w:t>e Pertu</w:t>
      </w:r>
      <w:r w:rsidR="00F80426" w:rsidRPr="4F5FE749">
        <w:rPr>
          <w:rFonts w:ascii="Calibri" w:hAnsi="Calibri" w:cs="Calibri"/>
          <w:i w:val="0"/>
          <w:color w:val="auto"/>
        </w:rPr>
        <w:t>r</w:t>
      </w:r>
      <w:r w:rsidR="00DD32DA" w:rsidRPr="4F5FE749">
        <w:rPr>
          <w:rFonts w:ascii="Calibri" w:hAnsi="Calibri" w:cs="Calibri"/>
          <w:i w:val="0"/>
          <w:color w:val="auto"/>
        </w:rPr>
        <w:t>be</w:t>
      </w:r>
      <w:r w:rsidR="00DE228C" w:rsidRPr="4F5FE749">
        <w:rPr>
          <w:rFonts w:ascii="Calibri" w:hAnsi="Calibri" w:cs="Calibri"/>
          <w:i w:val="0"/>
          <w:color w:val="auto"/>
        </w:rPr>
        <w:t xml:space="preserve">, o qual teve 3.808.635 pedidos de bloqueios </w:t>
      </w:r>
      <w:r w:rsidR="00E94447" w:rsidRPr="4F5FE749">
        <w:rPr>
          <w:rFonts w:ascii="Calibri" w:hAnsi="Calibri" w:cs="Calibri"/>
          <w:i w:val="0"/>
          <w:color w:val="auto"/>
        </w:rPr>
        <w:t>e o monitoramento e supervisão por meio do Sistema MCB</w:t>
      </w:r>
      <w:r w:rsidR="001B74C0" w:rsidRPr="4F5FE749">
        <w:rPr>
          <w:rFonts w:ascii="Calibri" w:hAnsi="Calibri" w:cs="Calibri"/>
          <w:i w:val="0"/>
          <w:color w:val="auto"/>
        </w:rPr>
        <w:t>,</w:t>
      </w:r>
      <w:r w:rsidR="00D04DCA" w:rsidRPr="4F5FE749">
        <w:rPr>
          <w:rFonts w:ascii="Calibri" w:hAnsi="Calibri" w:cs="Calibri"/>
          <w:i w:val="0"/>
          <w:color w:val="auto"/>
        </w:rPr>
        <w:t xml:space="preserve"> que apresentava o índice de qualidade dos correspondentes em relação </w:t>
      </w:r>
      <w:r w:rsidR="007D3FD1" w:rsidRPr="4F5FE749">
        <w:rPr>
          <w:rFonts w:ascii="Calibri" w:hAnsi="Calibri" w:cs="Calibri"/>
          <w:i w:val="0"/>
          <w:color w:val="auto"/>
        </w:rPr>
        <w:t xml:space="preserve">às reclamações e ações judiciais. Informou que, até março/2023 foram aplicadas 1.194 </w:t>
      </w:r>
      <w:r w:rsidR="00D12314" w:rsidRPr="4F5FE749">
        <w:rPr>
          <w:rFonts w:ascii="Calibri" w:hAnsi="Calibri" w:cs="Calibri"/>
          <w:i w:val="0"/>
          <w:color w:val="auto"/>
        </w:rPr>
        <w:t>sanções</w:t>
      </w:r>
      <w:r w:rsidR="007D3FD1" w:rsidRPr="4F5FE749">
        <w:rPr>
          <w:rFonts w:ascii="Calibri" w:hAnsi="Calibri" w:cs="Calibri"/>
          <w:i w:val="0"/>
          <w:color w:val="auto"/>
        </w:rPr>
        <w:t xml:space="preserve">, </w:t>
      </w:r>
      <w:del w:id="116" w:author="Miriam Fernandes de Faria" w:date="2024-03-07T10:35:00Z">
        <w:r w:rsidR="007D3FD1" w:rsidRPr="4F5FE749" w:rsidDel="00CC52F7">
          <w:rPr>
            <w:rFonts w:ascii="Calibri" w:hAnsi="Calibri" w:cs="Calibri"/>
            <w:i w:val="0"/>
            <w:color w:val="auto"/>
          </w:rPr>
          <w:delText>desses</w:delText>
        </w:r>
      </w:del>
      <w:ins w:id="117" w:author="Miriam Fernandes de Faria" w:date="2024-03-07T10:35:00Z">
        <w:r w:rsidR="00CC52F7" w:rsidRPr="4F5FE749">
          <w:rPr>
            <w:rFonts w:ascii="Calibri" w:hAnsi="Calibri" w:cs="Calibri"/>
            <w:i w:val="0"/>
            <w:color w:val="auto"/>
          </w:rPr>
          <w:t>dess</w:t>
        </w:r>
        <w:r w:rsidR="00CC52F7">
          <w:rPr>
            <w:rFonts w:ascii="Calibri" w:hAnsi="Calibri" w:cs="Calibri"/>
            <w:i w:val="0"/>
            <w:color w:val="auto"/>
          </w:rPr>
          <w:t>a</w:t>
        </w:r>
        <w:r w:rsidR="00CC52F7" w:rsidRPr="4F5FE749">
          <w:rPr>
            <w:rFonts w:ascii="Calibri" w:hAnsi="Calibri" w:cs="Calibri"/>
            <w:i w:val="0"/>
            <w:color w:val="auto"/>
          </w:rPr>
          <w:t>s</w:t>
        </w:r>
      </w:ins>
      <w:ins w:id="118" w:author="Windows10" w:date="2024-03-07T06:15:00Z">
        <w:del w:id="119" w:author="Miriam Fernandes de Faria" w:date="2024-03-07T10:36:00Z">
          <w:r w:rsidR="00980D36" w:rsidDel="00CC52F7">
            <w:rPr>
              <w:rFonts w:ascii="Calibri" w:hAnsi="Calibri" w:cs="Calibri"/>
              <w:i w:val="0"/>
              <w:color w:val="auto"/>
            </w:rPr>
            <w:delText>.</w:delText>
          </w:r>
        </w:del>
      </w:ins>
      <w:ins w:id="120" w:author="Miriam Fernandes de Faria" w:date="2024-03-07T10:36:00Z">
        <w:r w:rsidR="00CC52F7">
          <w:rPr>
            <w:rFonts w:ascii="Calibri" w:hAnsi="Calibri" w:cs="Calibri"/>
            <w:i w:val="0"/>
            <w:color w:val="auto"/>
          </w:rPr>
          <w:t>,</w:t>
        </w:r>
      </w:ins>
      <w:r w:rsidR="007D3FD1" w:rsidRPr="4F5FE749">
        <w:rPr>
          <w:rFonts w:ascii="Calibri" w:hAnsi="Calibri" w:cs="Calibri"/>
          <w:i w:val="0"/>
          <w:color w:val="auto"/>
        </w:rPr>
        <w:t xml:space="preserve"> 46 foram suspe</w:t>
      </w:r>
      <w:r w:rsidR="00D12314" w:rsidRPr="4F5FE749">
        <w:rPr>
          <w:rFonts w:ascii="Calibri" w:hAnsi="Calibri" w:cs="Calibri"/>
          <w:i w:val="0"/>
          <w:color w:val="auto"/>
        </w:rPr>
        <w:t xml:space="preserve">nsão definitiva a correspondente. </w:t>
      </w:r>
      <w:r w:rsidR="007B58AF" w:rsidRPr="4F5FE749">
        <w:rPr>
          <w:rFonts w:ascii="Calibri" w:hAnsi="Calibri" w:cs="Calibri"/>
          <w:i w:val="0"/>
          <w:color w:val="auto"/>
        </w:rPr>
        <w:t>Na sequência, apresentou dados da avaliação anual dos correspondentes</w:t>
      </w:r>
      <w:ins w:id="121" w:author="Windows10" w:date="2024-03-07T06:15:00Z">
        <w:del w:id="122" w:author="Miriam Fernandes de Faria" w:date="2024-03-07T10:36:00Z">
          <w:r w:rsidR="00980D36" w:rsidDel="00CC52F7">
            <w:rPr>
              <w:rFonts w:ascii="Calibri" w:hAnsi="Calibri" w:cs="Calibri"/>
              <w:i w:val="0"/>
              <w:color w:val="auto"/>
            </w:rPr>
            <w:delText>.</w:delText>
          </w:r>
        </w:del>
      </w:ins>
      <w:ins w:id="123" w:author="Miriam Fernandes de Faria" w:date="2024-03-07T10:36:00Z">
        <w:r w:rsidR="00CC52F7">
          <w:rPr>
            <w:rFonts w:ascii="Calibri" w:hAnsi="Calibri" w:cs="Calibri"/>
            <w:i w:val="0"/>
            <w:color w:val="auto"/>
          </w:rPr>
          <w:t>,</w:t>
        </w:r>
      </w:ins>
      <w:r w:rsidR="007B58AF" w:rsidRPr="4F5FE749">
        <w:rPr>
          <w:rFonts w:ascii="Calibri" w:hAnsi="Calibri" w:cs="Calibri"/>
          <w:i w:val="0"/>
          <w:color w:val="auto"/>
        </w:rPr>
        <w:t xml:space="preserve"> realizada por consultoria independente</w:t>
      </w:r>
      <w:r w:rsidR="00CE1980" w:rsidRPr="4F5FE749">
        <w:rPr>
          <w:rFonts w:ascii="Calibri" w:hAnsi="Calibri" w:cs="Calibri"/>
          <w:i w:val="0"/>
          <w:color w:val="auto"/>
        </w:rPr>
        <w:t xml:space="preserve"> e explicou sobre as suas etapas</w:t>
      </w:r>
      <w:r w:rsidR="00740DA7" w:rsidRPr="4F5FE749">
        <w:rPr>
          <w:rFonts w:ascii="Calibri" w:hAnsi="Calibri" w:cs="Calibri"/>
          <w:i w:val="0"/>
          <w:color w:val="auto"/>
        </w:rPr>
        <w:t xml:space="preserve"> e os pilares avaliados</w:t>
      </w:r>
      <w:r w:rsidR="00772EB8" w:rsidRPr="4F5FE749">
        <w:rPr>
          <w:rFonts w:ascii="Calibri" w:hAnsi="Calibri" w:cs="Calibri"/>
          <w:i w:val="0"/>
          <w:color w:val="auto"/>
        </w:rPr>
        <w:t xml:space="preserve">. Explanou que os </w:t>
      </w:r>
      <w:r w:rsidR="00585DB7" w:rsidRPr="4F5FE749">
        <w:rPr>
          <w:rFonts w:ascii="Calibri" w:hAnsi="Calibri" w:cs="Calibri"/>
          <w:i w:val="0"/>
          <w:color w:val="auto"/>
        </w:rPr>
        <w:t>resultados são classificados por níveis, sendo que</w:t>
      </w:r>
      <w:ins w:id="124" w:author="Windows10" w:date="2024-03-07T06:16:00Z">
        <w:r w:rsidR="00980D36">
          <w:rPr>
            <w:rFonts w:ascii="Calibri" w:hAnsi="Calibri" w:cs="Calibri"/>
            <w:i w:val="0"/>
            <w:color w:val="auto"/>
          </w:rPr>
          <w:t>,</w:t>
        </w:r>
      </w:ins>
      <w:r w:rsidR="00585DB7" w:rsidRPr="4F5FE749">
        <w:rPr>
          <w:rFonts w:ascii="Calibri" w:hAnsi="Calibri" w:cs="Calibri"/>
          <w:i w:val="0"/>
          <w:color w:val="auto"/>
        </w:rPr>
        <w:t xml:space="preserve"> acima de 90 estaria em conformidade</w:t>
      </w:r>
      <w:del w:id="125" w:author="Windows10" w:date="2024-03-07T06:16:00Z">
        <w:r w:rsidR="00585DB7" w:rsidRPr="4F5FE749" w:rsidDel="00980D36">
          <w:rPr>
            <w:rFonts w:ascii="Calibri" w:hAnsi="Calibri" w:cs="Calibri"/>
            <w:i w:val="0"/>
            <w:color w:val="auto"/>
          </w:rPr>
          <w:delText xml:space="preserve">, </w:delText>
        </w:r>
      </w:del>
      <w:ins w:id="126" w:author="Windows10" w:date="2024-03-07T06:16:00Z">
        <w:r w:rsidR="00980D36">
          <w:rPr>
            <w:rFonts w:ascii="Calibri" w:hAnsi="Calibri" w:cs="Calibri"/>
            <w:i w:val="0"/>
            <w:color w:val="auto"/>
          </w:rPr>
          <w:t>;</w:t>
        </w:r>
        <w:r w:rsidR="00980D36" w:rsidRPr="4F5FE749">
          <w:rPr>
            <w:rFonts w:ascii="Calibri" w:hAnsi="Calibri" w:cs="Calibri"/>
            <w:i w:val="0"/>
            <w:color w:val="auto"/>
          </w:rPr>
          <w:t xml:space="preserve"> </w:t>
        </w:r>
      </w:ins>
      <w:r w:rsidR="000D61FE" w:rsidRPr="4F5FE749">
        <w:rPr>
          <w:rFonts w:ascii="Calibri" w:hAnsi="Calibri" w:cs="Calibri"/>
          <w:i w:val="0"/>
          <w:color w:val="auto"/>
        </w:rPr>
        <w:t>de 75-89 parcialmente conforme</w:t>
      </w:r>
      <w:del w:id="127" w:author="Windows10" w:date="2024-03-07T06:16:00Z">
        <w:r w:rsidR="000D61FE" w:rsidRPr="4F5FE749" w:rsidDel="00980D36">
          <w:rPr>
            <w:rFonts w:ascii="Calibri" w:hAnsi="Calibri" w:cs="Calibri"/>
            <w:i w:val="0"/>
            <w:color w:val="auto"/>
          </w:rPr>
          <w:delText xml:space="preserve">, </w:delText>
        </w:r>
      </w:del>
      <w:ins w:id="128" w:author="Windows10" w:date="2024-03-07T06:16:00Z">
        <w:r w:rsidR="00980D36">
          <w:rPr>
            <w:rFonts w:ascii="Calibri" w:hAnsi="Calibri" w:cs="Calibri"/>
            <w:i w:val="0"/>
            <w:color w:val="auto"/>
          </w:rPr>
          <w:t>;</w:t>
        </w:r>
        <w:r w:rsidR="00980D36" w:rsidRPr="4F5FE749">
          <w:rPr>
            <w:rFonts w:ascii="Calibri" w:hAnsi="Calibri" w:cs="Calibri"/>
            <w:i w:val="0"/>
            <w:color w:val="auto"/>
          </w:rPr>
          <w:t xml:space="preserve"> </w:t>
        </w:r>
      </w:ins>
      <w:r w:rsidR="000D61FE" w:rsidRPr="4F5FE749">
        <w:rPr>
          <w:rFonts w:ascii="Calibri" w:hAnsi="Calibri" w:cs="Calibri"/>
          <w:i w:val="0"/>
          <w:color w:val="auto"/>
        </w:rPr>
        <w:t>de 45-74 em atenção e</w:t>
      </w:r>
      <w:ins w:id="129" w:author="Windows10" w:date="2024-03-07T06:17:00Z">
        <w:r w:rsidR="00980D36">
          <w:rPr>
            <w:rFonts w:ascii="Calibri" w:hAnsi="Calibri" w:cs="Calibri"/>
            <w:i w:val="0"/>
            <w:color w:val="auto"/>
          </w:rPr>
          <w:t>,</w:t>
        </w:r>
      </w:ins>
      <w:r w:rsidR="000D61FE" w:rsidRPr="4F5FE749">
        <w:rPr>
          <w:rFonts w:ascii="Calibri" w:hAnsi="Calibri" w:cs="Calibri"/>
          <w:i w:val="0"/>
          <w:color w:val="auto"/>
        </w:rPr>
        <w:t xml:space="preserve"> inferior a 45</w:t>
      </w:r>
      <w:ins w:id="130" w:author="Windows10" w:date="2024-03-07T06:17:00Z">
        <w:r w:rsidR="00980D36">
          <w:rPr>
            <w:rFonts w:ascii="Calibri" w:hAnsi="Calibri" w:cs="Calibri"/>
            <w:i w:val="0"/>
            <w:color w:val="auto"/>
          </w:rPr>
          <w:t>,</w:t>
        </w:r>
      </w:ins>
      <w:r w:rsidR="000D61FE" w:rsidRPr="4F5FE749">
        <w:rPr>
          <w:rFonts w:ascii="Calibri" w:hAnsi="Calibri" w:cs="Calibri"/>
          <w:i w:val="0"/>
          <w:color w:val="auto"/>
        </w:rPr>
        <w:t xml:space="preserve"> não conforme</w:t>
      </w:r>
      <w:r w:rsidR="0003162A" w:rsidRPr="4F5FE749">
        <w:rPr>
          <w:rFonts w:ascii="Calibri" w:hAnsi="Calibri" w:cs="Calibri"/>
          <w:i w:val="0"/>
          <w:color w:val="auto"/>
        </w:rPr>
        <w:t>, sujeitos a medidas administrativas.</w:t>
      </w:r>
      <w:r w:rsidR="002E12D4" w:rsidRPr="4F5FE749">
        <w:rPr>
          <w:rFonts w:ascii="Calibri" w:hAnsi="Calibri" w:cs="Calibri"/>
          <w:i w:val="0"/>
          <w:color w:val="auto"/>
        </w:rPr>
        <w:t xml:space="preserve"> Informou que havia 103 correspondentes não conformes em 2020</w:t>
      </w:r>
      <w:r w:rsidR="006D0F80" w:rsidRPr="4F5FE749">
        <w:rPr>
          <w:rFonts w:ascii="Calibri" w:hAnsi="Calibri" w:cs="Calibri"/>
          <w:i w:val="0"/>
          <w:color w:val="auto"/>
        </w:rPr>
        <w:t>;</w:t>
      </w:r>
      <w:r w:rsidR="002E12D4" w:rsidRPr="4F5FE749">
        <w:rPr>
          <w:rFonts w:ascii="Calibri" w:hAnsi="Calibri" w:cs="Calibri"/>
          <w:i w:val="0"/>
          <w:color w:val="auto"/>
        </w:rPr>
        <w:t xml:space="preserve"> </w:t>
      </w:r>
      <w:r w:rsidR="00C7411E" w:rsidRPr="4F5FE749">
        <w:rPr>
          <w:rFonts w:ascii="Calibri" w:hAnsi="Calibri" w:cs="Calibri"/>
          <w:i w:val="0"/>
          <w:color w:val="auto"/>
        </w:rPr>
        <w:t>52 em 2021</w:t>
      </w:r>
      <w:ins w:id="131" w:author="Windows10" w:date="2024-03-07T06:17:00Z">
        <w:r w:rsidR="00980D36">
          <w:rPr>
            <w:rFonts w:ascii="Calibri" w:hAnsi="Calibri" w:cs="Calibri"/>
            <w:i w:val="0"/>
            <w:color w:val="auto"/>
          </w:rPr>
          <w:t>,</w:t>
        </w:r>
      </w:ins>
      <w:r w:rsidR="00C7411E" w:rsidRPr="4F5FE749">
        <w:rPr>
          <w:rFonts w:ascii="Calibri" w:hAnsi="Calibri" w:cs="Calibri"/>
          <w:i w:val="0"/>
          <w:color w:val="auto"/>
        </w:rPr>
        <w:t xml:space="preserve"> sendo 47 reincidentes, os quais foram suspensos por 10 dias úteis</w:t>
      </w:r>
      <w:r w:rsidR="006D0F80" w:rsidRPr="4F5FE749">
        <w:rPr>
          <w:rFonts w:ascii="Calibri" w:hAnsi="Calibri" w:cs="Calibri"/>
          <w:i w:val="0"/>
          <w:color w:val="auto"/>
        </w:rPr>
        <w:t xml:space="preserve">; e 20 </w:t>
      </w:r>
      <w:r w:rsidR="00B741B8" w:rsidRPr="4F5FE749">
        <w:rPr>
          <w:rFonts w:ascii="Calibri" w:hAnsi="Calibri" w:cs="Calibri"/>
          <w:i w:val="0"/>
          <w:color w:val="auto"/>
        </w:rPr>
        <w:t xml:space="preserve">em 2022. </w:t>
      </w:r>
      <w:r w:rsidR="00A85BEE" w:rsidRPr="4F5FE749">
        <w:rPr>
          <w:rFonts w:ascii="Calibri" w:hAnsi="Calibri" w:cs="Calibri"/>
          <w:i w:val="0"/>
          <w:color w:val="auto"/>
        </w:rPr>
        <w:t>Apresentou o cenário comparativo na busca de ações e iniciativas de qualificação de crédito consignado</w:t>
      </w:r>
      <w:r w:rsidR="00FB2DF8" w:rsidRPr="4F5FE749">
        <w:rPr>
          <w:rFonts w:ascii="Calibri" w:hAnsi="Calibri" w:cs="Calibri"/>
          <w:i w:val="0"/>
          <w:color w:val="auto"/>
        </w:rPr>
        <w:t xml:space="preserve"> e indicou as principais diferenças em relação </w:t>
      </w:r>
      <w:del w:id="132" w:author="Windows10" w:date="2024-03-07T06:17:00Z">
        <w:r w:rsidR="00FB2DF8" w:rsidRPr="4F5FE749" w:rsidDel="00980D36">
          <w:rPr>
            <w:rFonts w:ascii="Calibri" w:hAnsi="Calibri" w:cs="Calibri"/>
            <w:i w:val="0"/>
            <w:color w:val="auto"/>
          </w:rPr>
          <w:delText xml:space="preserve">as </w:delText>
        </w:r>
      </w:del>
      <w:ins w:id="133" w:author="Windows10" w:date="2024-03-07T06:17:00Z">
        <w:r w:rsidR="00980D36">
          <w:rPr>
            <w:rFonts w:ascii="Calibri" w:hAnsi="Calibri" w:cs="Calibri"/>
            <w:i w:val="0"/>
            <w:color w:val="auto"/>
          </w:rPr>
          <w:t>à</w:t>
        </w:r>
        <w:r w:rsidR="00980D36" w:rsidRPr="4F5FE749">
          <w:rPr>
            <w:rFonts w:ascii="Calibri" w:hAnsi="Calibri" w:cs="Calibri"/>
            <w:i w:val="0"/>
            <w:color w:val="auto"/>
          </w:rPr>
          <w:t xml:space="preserve">s </w:t>
        </w:r>
      </w:ins>
      <w:r w:rsidR="00FB2DF8" w:rsidRPr="4F5FE749">
        <w:rPr>
          <w:rFonts w:ascii="Calibri" w:hAnsi="Calibri" w:cs="Calibri"/>
          <w:i w:val="0"/>
          <w:color w:val="auto"/>
        </w:rPr>
        <w:t xml:space="preserve">IFs integrantes da Autorregulação </w:t>
      </w:r>
      <w:r w:rsidR="00C25901" w:rsidRPr="4F5FE749">
        <w:rPr>
          <w:rFonts w:ascii="Calibri" w:hAnsi="Calibri" w:cs="Calibri"/>
          <w:i w:val="0"/>
          <w:color w:val="auto"/>
        </w:rPr>
        <w:t xml:space="preserve">e </w:t>
      </w:r>
      <w:r w:rsidR="00C25901" w:rsidRPr="4F5FE749">
        <w:rPr>
          <w:rFonts w:ascii="Calibri" w:hAnsi="Calibri" w:cs="Calibri"/>
          <w:i w:val="0"/>
          <w:color w:val="auto"/>
        </w:rPr>
        <w:lastRenderedPageBreak/>
        <w:t>não integrantes</w:t>
      </w:r>
      <w:r w:rsidR="0010482A" w:rsidRPr="4F5FE749">
        <w:rPr>
          <w:rFonts w:ascii="Calibri" w:hAnsi="Calibri" w:cs="Calibri"/>
          <w:i w:val="0"/>
          <w:color w:val="auto"/>
        </w:rPr>
        <w:t>;</w:t>
      </w:r>
      <w:r w:rsidR="00334876" w:rsidRPr="4F5FE749">
        <w:rPr>
          <w:rFonts w:ascii="Calibri" w:hAnsi="Calibri" w:cs="Calibri"/>
          <w:i w:val="0"/>
          <w:color w:val="auto"/>
        </w:rPr>
        <w:t xml:space="preserve"> e</w:t>
      </w:r>
      <w:r w:rsidR="00EB6278" w:rsidRPr="4F5FE749">
        <w:rPr>
          <w:rFonts w:ascii="Calibri" w:hAnsi="Calibri" w:cs="Calibri"/>
          <w:i w:val="0"/>
          <w:color w:val="auto"/>
        </w:rPr>
        <w:t xml:space="preserve"> </w:t>
      </w:r>
      <w:r w:rsidR="00865366" w:rsidRPr="4F5FE749">
        <w:rPr>
          <w:rFonts w:ascii="Calibri" w:hAnsi="Calibri" w:cs="Calibri"/>
          <w:i w:val="0"/>
          <w:color w:val="auto"/>
        </w:rPr>
        <w:t>o histórico de reclamações do consumidor.gov de dezembro/2021 a março/2023 analisado para o estudo</w:t>
      </w:r>
      <w:r w:rsidR="00334876" w:rsidRPr="4F5FE749">
        <w:rPr>
          <w:rFonts w:ascii="Calibri" w:hAnsi="Calibri" w:cs="Calibri"/>
          <w:i w:val="0"/>
          <w:color w:val="auto"/>
        </w:rPr>
        <w:t>. Apresentou</w:t>
      </w:r>
      <w:ins w:id="134" w:author="Windows10" w:date="2024-03-07T06:18:00Z">
        <w:r w:rsidR="00980D36">
          <w:rPr>
            <w:rFonts w:ascii="Calibri" w:hAnsi="Calibri" w:cs="Calibri"/>
            <w:i w:val="0"/>
            <w:color w:val="auto"/>
          </w:rPr>
          <w:t>,</w:t>
        </w:r>
      </w:ins>
      <w:r w:rsidR="00334876" w:rsidRPr="4F5FE749">
        <w:rPr>
          <w:rFonts w:ascii="Calibri" w:hAnsi="Calibri" w:cs="Calibri"/>
          <w:i w:val="0"/>
          <w:color w:val="auto"/>
        </w:rPr>
        <w:t xml:space="preserve"> também</w:t>
      </w:r>
      <w:ins w:id="135" w:author="Windows10" w:date="2024-03-07T06:18:00Z">
        <w:r w:rsidR="00980D36">
          <w:rPr>
            <w:rFonts w:ascii="Calibri" w:hAnsi="Calibri" w:cs="Calibri"/>
            <w:i w:val="0"/>
            <w:color w:val="auto"/>
          </w:rPr>
          <w:t>,</w:t>
        </w:r>
      </w:ins>
      <w:r w:rsidR="00334876" w:rsidRPr="4F5FE749">
        <w:rPr>
          <w:rFonts w:ascii="Calibri" w:hAnsi="Calibri" w:cs="Calibri"/>
          <w:i w:val="0"/>
          <w:color w:val="auto"/>
        </w:rPr>
        <w:t xml:space="preserve"> </w:t>
      </w:r>
      <w:r w:rsidR="0010482A" w:rsidRPr="4F5FE749">
        <w:rPr>
          <w:rFonts w:ascii="Calibri" w:hAnsi="Calibri" w:cs="Calibri"/>
          <w:i w:val="0"/>
          <w:color w:val="auto"/>
        </w:rPr>
        <w:t>o panorama de reclamações no consumidor.gov e contratos de consignado do INSS</w:t>
      </w:r>
      <w:r w:rsidR="00496230" w:rsidRPr="4F5FE749">
        <w:rPr>
          <w:rFonts w:ascii="Calibri" w:hAnsi="Calibri" w:cs="Calibri"/>
          <w:i w:val="0"/>
          <w:color w:val="auto"/>
        </w:rPr>
        <w:t xml:space="preserve">, indicando que havia 35 </w:t>
      </w:r>
      <w:r w:rsidR="00B349D5" w:rsidRPr="4F5FE749">
        <w:rPr>
          <w:rFonts w:ascii="Calibri" w:hAnsi="Calibri" w:cs="Calibri"/>
          <w:i w:val="0"/>
          <w:color w:val="auto"/>
        </w:rPr>
        <w:t>IF</w:t>
      </w:r>
      <w:r w:rsidR="00162573" w:rsidRPr="4F5FE749">
        <w:rPr>
          <w:rFonts w:ascii="Calibri" w:hAnsi="Calibri" w:cs="Calibri"/>
          <w:i w:val="0"/>
          <w:color w:val="auto"/>
        </w:rPr>
        <w:t>s</w:t>
      </w:r>
      <w:r w:rsidR="00B349D5" w:rsidRPr="4F5FE749">
        <w:rPr>
          <w:rFonts w:ascii="Calibri" w:hAnsi="Calibri" w:cs="Calibri"/>
          <w:i w:val="0"/>
          <w:color w:val="auto"/>
        </w:rPr>
        <w:t xml:space="preserve"> consignatárias</w:t>
      </w:r>
      <w:r w:rsidR="00496230" w:rsidRPr="4F5FE749">
        <w:rPr>
          <w:rFonts w:ascii="Calibri" w:hAnsi="Calibri" w:cs="Calibri"/>
          <w:i w:val="0"/>
          <w:color w:val="auto"/>
        </w:rPr>
        <w:t xml:space="preserve"> aderentes à Autorregulação</w:t>
      </w:r>
      <w:r w:rsidR="00162573" w:rsidRPr="4F5FE749">
        <w:rPr>
          <w:rFonts w:ascii="Calibri" w:hAnsi="Calibri" w:cs="Calibri"/>
          <w:i w:val="0"/>
          <w:color w:val="auto"/>
        </w:rPr>
        <w:t xml:space="preserve"> do consignado</w:t>
      </w:r>
      <w:r w:rsidR="00496230" w:rsidRPr="4F5FE749">
        <w:rPr>
          <w:rFonts w:ascii="Calibri" w:hAnsi="Calibri" w:cs="Calibri"/>
          <w:i w:val="0"/>
          <w:color w:val="auto"/>
        </w:rPr>
        <w:t xml:space="preserve"> e</w:t>
      </w:r>
      <w:r w:rsidR="00A83C71" w:rsidRPr="4F5FE749">
        <w:rPr>
          <w:rFonts w:ascii="Calibri" w:hAnsi="Calibri" w:cs="Calibri"/>
          <w:i w:val="0"/>
          <w:color w:val="auto"/>
        </w:rPr>
        <w:t xml:space="preserve"> 40 </w:t>
      </w:r>
      <w:r w:rsidR="00162573" w:rsidRPr="4F5FE749">
        <w:rPr>
          <w:rFonts w:ascii="Calibri" w:hAnsi="Calibri" w:cs="Calibri"/>
          <w:i w:val="0"/>
          <w:color w:val="auto"/>
        </w:rPr>
        <w:t xml:space="preserve">não aderentes, as quais </w:t>
      </w:r>
      <w:r w:rsidR="00B31939" w:rsidRPr="4F5FE749">
        <w:rPr>
          <w:rFonts w:ascii="Calibri" w:hAnsi="Calibri" w:cs="Calibri"/>
          <w:i w:val="0"/>
          <w:color w:val="auto"/>
        </w:rPr>
        <w:t xml:space="preserve">tiveram </w:t>
      </w:r>
      <w:r w:rsidR="00126D18" w:rsidRPr="4F5FE749">
        <w:rPr>
          <w:rFonts w:ascii="Calibri" w:hAnsi="Calibri" w:cs="Calibri"/>
          <w:i w:val="0"/>
          <w:color w:val="auto"/>
        </w:rPr>
        <w:t>um aumento em sua proporção percentual de reclamações.</w:t>
      </w:r>
      <w:r w:rsidR="00966A1C" w:rsidRPr="4F5FE749">
        <w:rPr>
          <w:rFonts w:ascii="Calibri" w:hAnsi="Calibri" w:cs="Calibri"/>
          <w:i w:val="0"/>
          <w:color w:val="auto"/>
        </w:rPr>
        <w:t xml:space="preserve"> </w:t>
      </w:r>
      <w:r w:rsidR="007737D6" w:rsidRPr="4F5FE749">
        <w:rPr>
          <w:rFonts w:ascii="Calibri" w:hAnsi="Calibri" w:cs="Calibri"/>
          <w:i w:val="0"/>
          <w:color w:val="auto"/>
        </w:rPr>
        <w:t>Demonstrou a projeção do que aconteceria se o indicador</w:t>
      </w:r>
      <w:r w:rsidR="00945A47" w:rsidRPr="4F5FE749">
        <w:rPr>
          <w:rFonts w:ascii="Calibri" w:hAnsi="Calibri" w:cs="Calibri"/>
          <w:i w:val="0"/>
          <w:color w:val="auto"/>
        </w:rPr>
        <w:t xml:space="preserve"> de reclamações/contratos para os não integrantes fosse praticado por todo o mercado</w:t>
      </w:r>
      <w:r w:rsidR="00A9074C" w:rsidRPr="4F5FE749">
        <w:rPr>
          <w:rFonts w:ascii="Calibri" w:hAnsi="Calibri" w:cs="Calibri"/>
          <w:i w:val="0"/>
          <w:color w:val="auto"/>
        </w:rPr>
        <w:t xml:space="preserve">, </w:t>
      </w:r>
      <w:r w:rsidR="006B22CB" w:rsidRPr="4F5FE749">
        <w:rPr>
          <w:rFonts w:ascii="Calibri" w:hAnsi="Calibri" w:cs="Calibri"/>
          <w:i w:val="0"/>
          <w:color w:val="auto"/>
        </w:rPr>
        <w:t>a qual</w:t>
      </w:r>
      <w:r w:rsidR="00A9074C" w:rsidRPr="4F5FE749">
        <w:rPr>
          <w:rFonts w:ascii="Calibri" w:hAnsi="Calibri" w:cs="Calibri"/>
          <w:i w:val="0"/>
          <w:color w:val="auto"/>
        </w:rPr>
        <w:t xml:space="preserve"> </w:t>
      </w:r>
      <w:r w:rsidR="005B6CC0" w:rsidRPr="4F5FE749">
        <w:rPr>
          <w:rFonts w:ascii="Calibri" w:hAnsi="Calibri" w:cs="Calibri"/>
          <w:i w:val="0"/>
          <w:color w:val="auto"/>
        </w:rPr>
        <w:t xml:space="preserve">sairia de </w:t>
      </w:r>
      <w:r w:rsidR="006B22CB" w:rsidRPr="4F5FE749">
        <w:rPr>
          <w:rFonts w:ascii="Calibri" w:hAnsi="Calibri" w:cs="Calibri"/>
          <w:i w:val="0"/>
          <w:color w:val="auto"/>
        </w:rPr>
        <w:t>72.269</w:t>
      </w:r>
      <w:r w:rsidR="00992C48" w:rsidRPr="4F5FE749">
        <w:rPr>
          <w:rFonts w:ascii="Calibri" w:hAnsi="Calibri" w:cs="Calibri"/>
          <w:i w:val="0"/>
          <w:color w:val="auto"/>
        </w:rPr>
        <w:t xml:space="preserve"> para 173.514 reclamações, aumento de 130%. Finalizando, informou que </w:t>
      </w:r>
      <w:r w:rsidR="009B3620" w:rsidRPr="4F5FE749">
        <w:rPr>
          <w:rFonts w:ascii="Calibri" w:hAnsi="Calibri" w:cs="Calibri"/>
          <w:i w:val="0"/>
          <w:color w:val="auto"/>
        </w:rPr>
        <w:t>foi feito um esforço interno</w:t>
      </w:r>
      <w:r w:rsidR="00992C48" w:rsidRPr="4F5FE749">
        <w:rPr>
          <w:rFonts w:ascii="Calibri" w:hAnsi="Calibri" w:cs="Calibri"/>
          <w:i w:val="0"/>
          <w:color w:val="auto"/>
        </w:rPr>
        <w:t xml:space="preserve"> para </w:t>
      </w:r>
      <w:r w:rsidR="0017597B" w:rsidRPr="00980D36">
        <w:rPr>
          <w:rFonts w:ascii="Calibri" w:hAnsi="Calibri" w:cs="Calibri"/>
          <w:i w:val="0"/>
          <w:strike/>
          <w:color w:val="auto"/>
          <w:rPrChange w:id="136" w:author="Windows10" w:date="2024-03-07T06:19:00Z">
            <w:rPr>
              <w:rFonts w:ascii="Calibri" w:hAnsi="Calibri" w:cs="Calibri"/>
              <w:i w:val="0"/>
              <w:color w:val="auto"/>
            </w:rPr>
          </w:rPrChange>
        </w:rPr>
        <w:t>aleijar</w:t>
      </w:r>
      <w:r w:rsidR="0017597B" w:rsidRPr="4F5FE749">
        <w:rPr>
          <w:rFonts w:ascii="Calibri" w:hAnsi="Calibri" w:cs="Calibri"/>
          <w:i w:val="0"/>
          <w:color w:val="auto"/>
        </w:rPr>
        <w:t xml:space="preserve"> </w:t>
      </w:r>
      <w:ins w:id="137" w:author="Miriam Fernandes de Faria" w:date="2024-03-07T10:45:00Z">
        <w:r w:rsidR="00123EEB">
          <w:rPr>
            <w:rFonts w:ascii="Calibri" w:hAnsi="Calibri" w:cs="Calibri"/>
            <w:i w:val="0"/>
            <w:color w:val="auto"/>
          </w:rPr>
          <w:t xml:space="preserve"> não </w:t>
        </w:r>
      </w:ins>
      <w:ins w:id="138" w:author="Windows10" w:date="2024-03-07T06:19:00Z">
        <w:r w:rsidR="00980D36">
          <w:rPr>
            <w:rFonts w:ascii="Calibri" w:hAnsi="Calibri" w:cs="Calibri"/>
            <w:i w:val="0"/>
            <w:color w:val="auto"/>
          </w:rPr>
          <w:t xml:space="preserve">alijar </w:t>
        </w:r>
      </w:ins>
      <w:r w:rsidR="0017597B" w:rsidRPr="4F5FE749">
        <w:rPr>
          <w:rFonts w:ascii="Calibri" w:hAnsi="Calibri" w:cs="Calibri"/>
          <w:i w:val="0"/>
          <w:color w:val="auto"/>
        </w:rPr>
        <w:t>os</w:t>
      </w:r>
      <w:r w:rsidR="00992C48" w:rsidRPr="4F5FE749">
        <w:rPr>
          <w:rFonts w:ascii="Calibri" w:hAnsi="Calibri" w:cs="Calibri"/>
          <w:i w:val="0"/>
          <w:color w:val="auto"/>
        </w:rPr>
        <w:t xml:space="preserve"> bancos</w:t>
      </w:r>
      <w:r w:rsidR="0017597B" w:rsidRPr="4F5FE749">
        <w:rPr>
          <w:rFonts w:ascii="Calibri" w:hAnsi="Calibri" w:cs="Calibri"/>
          <w:i w:val="0"/>
          <w:color w:val="auto"/>
        </w:rPr>
        <w:t xml:space="preserve"> que tinham a intenção de fazer parte da Autorregulação mas não eram </w:t>
      </w:r>
      <w:r w:rsidR="00AF137E" w:rsidRPr="4F5FE749">
        <w:rPr>
          <w:rFonts w:ascii="Calibri" w:hAnsi="Calibri" w:cs="Calibri"/>
          <w:i w:val="0"/>
          <w:color w:val="auto"/>
        </w:rPr>
        <w:t>associados à Federação Brasileira de Bancos (FEBRABAN) e que, na última semana, reiterou o convite a todas as IFs</w:t>
      </w:r>
      <w:r w:rsidR="009C681A" w:rsidRPr="4F5FE749">
        <w:rPr>
          <w:rFonts w:ascii="Calibri" w:hAnsi="Calibri" w:cs="Calibri"/>
          <w:i w:val="0"/>
          <w:color w:val="auto"/>
        </w:rPr>
        <w:t xml:space="preserve"> que não estavam na Autorregulação e trabalhavam com o consignado do INSS</w:t>
      </w:r>
      <w:ins w:id="139" w:author="Windows10" w:date="2024-03-07T06:20:00Z">
        <w:r w:rsidR="00980D36">
          <w:rPr>
            <w:rFonts w:ascii="Calibri" w:hAnsi="Calibri" w:cs="Calibri"/>
            <w:i w:val="0"/>
            <w:color w:val="auto"/>
          </w:rPr>
          <w:t>,</w:t>
        </w:r>
      </w:ins>
      <w:r w:rsidR="005778C3" w:rsidRPr="4F5FE749">
        <w:rPr>
          <w:rFonts w:ascii="Calibri" w:hAnsi="Calibri" w:cs="Calibri"/>
          <w:i w:val="0"/>
          <w:color w:val="auto"/>
        </w:rPr>
        <w:t xml:space="preserve"> para que fizessem parte. </w:t>
      </w:r>
      <w:r w:rsidR="00CE3EEF" w:rsidRPr="4F5FE749">
        <w:rPr>
          <w:rFonts w:ascii="Calibri" w:hAnsi="Calibri" w:cs="Calibri"/>
          <w:i w:val="0"/>
          <w:color w:val="auto"/>
        </w:rPr>
        <w:t xml:space="preserve">O </w:t>
      </w:r>
      <w:r w:rsidR="00CE3EEF" w:rsidRPr="4F5FE749">
        <w:rPr>
          <w:rFonts w:ascii="Calibri" w:hAnsi="Calibri" w:cs="Calibri"/>
          <w:b/>
          <w:bCs/>
          <w:i w:val="0"/>
          <w:color w:val="auto"/>
        </w:rPr>
        <w:t>Sr. Presidente</w:t>
      </w:r>
      <w:r w:rsidR="00CE3EEF" w:rsidRPr="4F5FE749">
        <w:rPr>
          <w:rFonts w:ascii="Calibri" w:hAnsi="Calibri" w:cs="Calibri"/>
          <w:i w:val="0"/>
          <w:color w:val="auto"/>
        </w:rPr>
        <w:t xml:space="preserve"> </w:t>
      </w:r>
      <w:r w:rsidR="00F45158" w:rsidRPr="4F5FE749">
        <w:rPr>
          <w:rFonts w:ascii="Calibri" w:hAnsi="Calibri" w:cs="Calibri"/>
          <w:i w:val="0"/>
          <w:color w:val="auto"/>
        </w:rPr>
        <w:t xml:space="preserve">designou </w:t>
      </w:r>
      <w:r w:rsidR="00CE3EEF" w:rsidRPr="4F5FE749">
        <w:rPr>
          <w:rFonts w:ascii="Calibri" w:hAnsi="Calibri" w:cs="Calibri"/>
          <w:i w:val="0"/>
          <w:color w:val="auto"/>
        </w:rPr>
        <w:t>o Sr. Paulo Pinto</w:t>
      </w:r>
      <w:r w:rsidR="00F45158" w:rsidRPr="4F5FE749">
        <w:rPr>
          <w:rFonts w:ascii="Calibri" w:hAnsi="Calibri" w:cs="Calibri"/>
          <w:i w:val="0"/>
          <w:color w:val="auto"/>
        </w:rPr>
        <w:t xml:space="preserve"> para</w:t>
      </w:r>
      <w:r w:rsidR="00CE3EEF" w:rsidRPr="4F5FE749">
        <w:rPr>
          <w:rFonts w:ascii="Calibri" w:hAnsi="Calibri" w:cs="Calibri"/>
          <w:i w:val="0"/>
          <w:color w:val="auto"/>
        </w:rPr>
        <w:t xml:space="preserve"> que</w:t>
      </w:r>
      <w:r w:rsidR="009E3B72" w:rsidRPr="4F5FE749">
        <w:rPr>
          <w:rFonts w:ascii="Calibri" w:hAnsi="Calibri" w:cs="Calibri"/>
          <w:i w:val="0"/>
          <w:color w:val="auto"/>
        </w:rPr>
        <w:t xml:space="preserve"> dial</w:t>
      </w:r>
      <w:r w:rsidR="00BE59E1" w:rsidRPr="4F5FE749">
        <w:rPr>
          <w:rFonts w:ascii="Calibri" w:hAnsi="Calibri" w:cs="Calibri"/>
          <w:i w:val="0"/>
          <w:color w:val="auto"/>
        </w:rPr>
        <w:t>ogasse com a direção do INSS</w:t>
      </w:r>
      <w:r w:rsidR="007F6181" w:rsidRPr="4F5FE749">
        <w:rPr>
          <w:rFonts w:ascii="Calibri" w:hAnsi="Calibri" w:cs="Calibri"/>
          <w:i w:val="0"/>
          <w:color w:val="auto"/>
        </w:rPr>
        <w:t xml:space="preserve"> sobre as questões levantadas nesse ponto de pauta</w:t>
      </w:r>
      <w:r w:rsidR="001B74C0" w:rsidRPr="4F5FE749">
        <w:rPr>
          <w:rFonts w:ascii="Calibri" w:hAnsi="Calibri" w:cs="Calibri"/>
          <w:i w:val="0"/>
          <w:color w:val="auto"/>
        </w:rPr>
        <w:t>,</w:t>
      </w:r>
      <w:r w:rsidR="007F6181" w:rsidRPr="4F5FE749">
        <w:rPr>
          <w:rFonts w:ascii="Calibri" w:hAnsi="Calibri" w:cs="Calibri"/>
          <w:i w:val="0"/>
          <w:color w:val="auto"/>
        </w:rPr>
        <w:t xml:space="preserve"> para</w:t>
      </w:r>
      <w:ins w:id="140" w:author="Windows10" w:date="2024-03-07T06:20:00Z">
        <w:r w:rsidR="00980D36">
          <w:rPr>
            <w:rFonts w:ascii="Calibri" w:hAnsi="Calibri" w:cs="Calibri"/>
            <w:i w:val="0"/>
            <w:color w:val="auto"/>
          </w:rPr>
          <w:t>,</w:t>
        </w:r>
      </w:ins>
      <w:r w:rsidR="007F6181" w:rsidRPr="4F5FE749">
        <w:rPr>
          <w:rFonts w:ascii="Calibri" w:hAnsi="Calibri" w:cs="Calibri"/>
          <w:i w:val="0"/>
          <w:color w:val="auto"/>
        </w:rPr>
        <w:t xml:space="preserve"> posteriormente</w:t>
      </w:r>
      <w:ins w:id="141" w:author="Windows10" w:date="2024-03-07T06:20:00Z">
        <w:r w:rsidR="00980D36">
          <w:rPr>
            <w:rFonts w:ascii="Calibri" w:hAnsi="Calibri" w:cs="Calibri"/>
            <w:i w:val="0"/>
            <w:color w:val="auto"/>
          </w:rPr>
          <w:t>,</w:t>
        </w:r>
      </w:ins>
      <w:r w:rsidR="007F6181" w:rsidRPr="4F5FE749">
        <w:rPr>
          <w:rFonts w:ascii="Calibri" w:hAnsi="Calibri" w:cs="Calibri"/>
          <w:i w:val="0"/>
          <w:color w:val="auto"/>
        </w:rPr>
        <w:t xml:space="preserve"> realizar uma reunião com o seu representante</w:t>
      </w:r>
      <w:r w:rsidR="001B74C0" w:rsidRPr="4F5FE749">
        <w:rPr>
          <w:rFonts w:ascii="Calibri" w:hAnsi="Calibri" w:cs="Calibri"/>
          <w:i w:val="0"/>
          <w:color w:val="auto"/>
        </w:rPr>
        <w:t>,</w:t>
      </w:r>
      <w:r w:rsidR="007F6181" w:rsidRPr="4F5FE749">
        <w:rPr>
          <w:rFonts w:ascii="Calibri" w:hAnsi="Calibri" w:cs="Calibri"/>
          <w:i w:val="0"/>
          <w:color w:val="auto"/>
        </w:rPr>
        <w:t xml:space="preserve"> a fim de trazer </w:t>
      </w:r>
      <w:r w:rsidR="00F45158" w:rsidRPr="4F5FE749">
        <w:rPr>
          <w:rFonts w:ascii="Calibri" w:hAnsi="Calibri" w:cs="Calibri"/>
          <w:i w:val="0"/>
          <w:color w:val="auto"/>
        </w:rPr>
        <w:t>um posicionamento ao CNPS.</w:t>
      </w:r>
      <w:r w:rsidR="001D530B" w:rsidRPr="4F5FE749">
        <w:rPr>
          <w:rFonts w:ascii="Calibri" w:hAnsi="Calibri" w:cs="Calibri"/>
          <w:i w:val="0"/>
          <w:color w:val="auto"/>
        </w:rPr>
        <w:t xml:space="preserve"> Finalizado </w:t>
      </w:r>
      <w:r w:rsidR="007F4BEB" w:rsidRPr="4F5FE749">
        <w:rPr>
          <w:rFonts w:ascii="Calibri" w:hAnsi="Calibri" w:cs="Calibri"/>
          <w:i w:val="0"/>
          <w:color w:val="auto"/>
        </w:rPr>
        <w:t>o item de pauta, passou</w:t>
      </w:r>
      <w:r w:rsidR="001B74C0" w:rsidRPr="4F5FE749">
        <w:rPr>
          <w:rFonts w:ascii="Calibri" w:hAnsi="Calibri" w:cs="Calibri"/>
          <w:i w:val="0"/>
          <w:color w:val="auto"/>
        </w:rPr>
        <w:t>-se</w:t>
      </w:r>
      <w:r w:rsidR="007F4BEB" w:rsidRPr="4F5FE749">
        <w:rPr>
          <w:rFonts w:ascii="Calibri" w:hAnsi="Calibri" w:cs="Calibri"/>
          <w:i w:val="0"/>
          <w:color w:val="auto"/>
        </w:rPr>
        <w:t xml:space="preserve"> </w:t>
      </w:r>
      <w:r w:rsidR="001B74C0" w:rsidRPr="4F5FE749">
        <w:rPr>
          <w:rFonts w:ascii="Calibri" w:hAnsi="Calibri" w:cs="Calibri"/>
          <w:i w:val="0"/>
          <w:color w:val="auto"/>
        </w:rPr>
        <w:t>a</w:t>
      </w:r>
      <w:r w:rsidR="007F4BEB" w:rsidRPr="4F5FE749">
        <w:rPr>
          <w:rFonts w:ascii="Calibri" w:hAnsi="Calibri" w:cs="Calibri"/>
          <w:i w:val="0"/>
          <w:color w:val="auto"/>
        </w:rPr>
        <w:t xml:space="preserve">o último: Conselho de Recursos da Previdência Social – Evolução das demandas. </w:t>
      </w:r>
      <w:r w:rsidR="00246964" w:rsidRPr="4F5FE749">
        <w:rPr>
          <w:rFonts w:ascii="Calibri" w:hAnsi="Calibri" w:cs="Calibri"/>
          <w:i w:val="0"/>
          <w:color w:val="auto"/>
        </w:rPr>
        <w:t>Antes de iniciar a apresentação</w:t>
      </w:r>
      <w:r w:rsidR="007F4BEB" w:rsidRPr="4F5FE749">
        <w:rPr>
          <w:rFonts w:ascii="Calibri" w:hAnsi="Calibri" w:cs="Calibri"/>
          <w:i w:val="0"/>
          <w:color w:val="auto"/>
        </w:rPr>
        <w:t xml:space="preserve">, </w:t>
      </w:r>
      <w:r w:rsidR="006C7192" w:rsidRPr="4F5FE749">
        <w:rPr>
          <w:rFonts w:ascii="Calibri" w:hAnsi="Calibri" w:cs="Calibri"/>
          <w:i w:val="0"/>
          <w:color w:val="auto"/>
        </w:rPr>
        <w:t xml:space="preserve">o </w:t>
      </w:r>
      <w:r w:rsidR="006C7192" w:rsidRPr="4F5FE749">
        <w:rPr>
          <w:rFonts w:ascii="Calibri" w:hAnsi="Calibri" w:cs="Calibri"/>
          <w:b/>
          <w:bCs/>
          <w:i w:val="0"/>
          <w:color w:val="auto"/>
        </w:rPr>
        <w:t xml:space="preserve">Sr. </w:t>
      </w:r>
      <w:r w:rsidR="00246964" w:rsidRPr="4F5FE749">
        <w:rPr>
          <w:rFonts w:ascii="Calibri" w:hAnsi="Calibri" w:cs="Calibri"/>
          <w:b/>
          <w:bCs/>
          <w:i w:val="0"/>
          <w:color w:val="auto"/>
        </w:rPr>
        <w:t>Obede Teodoro</w:t>
      </w:r>
      <w:r w:rsidR="006C7192" w:rsidRPr="4F5FE749">
        <w:rPr>
          <w:rFonts w:ascii="Calibri" w:hAnsi="Calibri" w:cs="Calibri"/>
          <w:i w:val="0"/>
          <w:color w:val="auto"/>
        </w:rPr>
        <w:t xml:space="preserve"> </w:t>
      </w:r>
      <w:r w:rsidR="00617FA1" w:rsidRPr="4F5FE749">
        <w:rPr>
          <w:rFonts w:ascii="Calibri" w:hAnsi="Calibri" w:cs="Calibri"/>
          <w:i w:val="0"/>
          <w:color w:val="auto"/>
        </w:rPr>
        <w:t>questionou sobre a possibilidade de realizar reuniões híbridas quando houvesse mudança</w:t>
      </w:r>
      <w:r w:rsidR="002E60E0" w:rsidRPr="4F5FE749">
        <w:rPr>
          <w:rFonts w:ascii="Calibri" w:hAnsi="Calibri" w:cs="Calibri"/>
          <w:i w:val="0"/>
          <w:color w:val="auto"/>
        </w:rPr>
        <w:t xml:space="preserve"> de data</w:t>
      </w:r>
      <w:r w:rsidR="00F6388B" w:rsidRPr="4F5FE749">
        <w:rPr>
          <w:rFonts w:ascii="Calibri" w:hAnsi="Calibri" w:cs="Calibri"/>
          <w:i w:val="0"/>
          <w:color w:val="auto"/>
        </w:rPr>
        <w:t xml:space="preserve"> e, em resposta, o </w:t>
      </w:r>
      <w:r w:rsidR="00F6388B" w:rsidRPr="4F5FE749">
        <w:rPr>
          <w:rFonts w:ascii="Calibri" w:hAnsi="Calibri" w:cs="Calibri"/>
          <w:b/>
          <w:bCs/>
          <w:i w:val="0"/>
          <w:color w:val="auto"/>
        </w:rPr>
        <w:t>Sr. Adroaldo Portal</w:t>
      </w:r>
      <w:r w:rsidR="00F6388B" w:rsidRPr="4F5FE749">
        <w:rPr>
          <w:rFonts w:ascii="Calibri" w:hAnsi="Calibri" w:cs="Calibri"/>
          <w:i w:val="0"/>
          <w:color w:val="auto"/>
        </w:rPr>
        <w:t xml:space="preserve"> </w:t>
      </w:r>
      <w:r w:rsidR="00727BC5" w:rsidRPr="4F5FE749">
        <w:rPr>
          <w:rFonts w:ascii="Calibri" w:hAnsi="Calibri" w:cs="Calibri"/>
          <w:i w:val="0"/>
          <w:color w:val="auto"/>
        </w:rPr>
        <w:t>explicou que as datas das reuniões estavam sendo alteradas</w:t>
      </w:r>
      <w:r w:rsidR="00FE25F5" w:rsidRPr="4F5FE749">
        <w:rPr>
          <w:rFonts w:ascii="Calibri" w:hAnsi="Calibri" w:cs="Calibri"/>
          <w:i w:val="0"/>
          <w:color w:val="auto"/>
        </w:rPr>
        <w:t xml:space="preserve"> porque iniciaram o calendário com o retardo da primeira reunião</w:t>
      </w:r>
      <w:r w:rsidR="00227B65" w:rsidRPr="4F5FE749">
        <w:rPr>
          <w:rFonts w:ascii="Calibri" w:hAnsi="Calibri" w:cs="Calibri"/>
          <w:i w:val="0"/>
          <w:color w:val="auto"/>
        </w:rPr>
        <w:t xml:space="preserve"> e, diante desse fato, </w:t>
      </w:r>
      <w:r w:rsidR="00F6388B" w:rsidRPr="4F5FE749">
        <w:rPr>
          <w:rFonts w:ascii="Calibri" w:hAnsi="Calibri" w:cs="Calibri"/>
          <w:i w:val="0"/>
          <w:color w:val="auto"/>
        </w:rPr>
        <w:t>sugeriu que fosse</w:t>
      </w:r>
      <w:r w:rsidR="00A97FB9" w:rsidRPr="4F5FE749">
        <w:rPr>
          <w:rFonts w:ascii="Calibri" w:hAnsi="Calibri" w:cs="Calibri"/>
          <w:i w:val="0"/>
          <w:color w:val="auto"/>
        </w:rPr>
        <w:t>m</w:t>
      </w:r>
      <w:r w:rsidR="00F6388B" w:rsidRPr="4F5FE749">
        <w:rPr>
          <w:rFonts w:ascii="Calibri" w:hAnsi="Calibri" w:cs="Calibri"/>
          <w:i w:val="0"/>
          <w:color w:val="auto"/>
        </w:rPr>
        <w:t xml:space="preserve"> </w:t>
      </w:r>
      <w:r w:rsidR="00227B65" w:rsidRPr="4F5FE749">
        <w:rPr>
          <w:rFonts w:ascii="Calibri" w:hAnsi="Calibri" w:cs="Calibri"/>
          <w:i w:val="0"/>
          <w:color w:val="auto"/>
        </w:rPr>
        <w:t>alteradas</w:t>
      </w:r>
      <w:r w:rsidR="00A97FB9" w:rsidRPr="4F5FE749">
        <w:rPr>
          <w:rFonts w:ascii="Calibri" w:hAnsi="Calibri" w:cs="Calibri"/>
          <w:i w:val="0"/>
          <w:color w:val="auto"/>
        </w:rPr>
        <w:t xml:space="preserve"> as datas das próximas reuniões</w:t>
      </w:r>
      <w:r w:rsidR="00227B65" w:rsidRPr="4F5FE749">
        <w:rPr>
          <w:rFonts w:ascii="Calibri" w:hAnsi="Calibri" w:cs="Calibri"/>
          <w:i w:val="0"/>
          <w:color w:val="auto"/>
        </w:rPr>
        <w:t>.</w:t>
      </w:r>
      <w:r w:rsidR="00F340D0" w:rsidRPr="4F5FE749">
        <w:rPr>
          <w:rFonts w:ascii="Calibri" w:hAnsi="Calibri" w:cs="Calibri"/>
          <w:i w:val="0"/>
          <w:color w:val="auto"/>
        </w:rPr>
        <w:t xml:space="preserve"> O</w:t>
      </w:r>
      <w:r w:rsidR="003F5670" w:rsidRPr="4F5FE749">
        <w:rPr>
          <w:rFonts w:ascii="Calibri" w:hAnsi="Calibri" w:cs="Calibri"/>
          <w:i w:val="0"/>
          <w:color w:val="auto"/>
        </w:rPr>
        <w:t xml:space="preserve"> </w:t>
      </w:r>
      <w:r w:rsidR="003F5670" w:rsidRPr="4F5FE749">
        <w:rPr>
          <w:rFonts w:ascii="Calibri" w:hAnsi="Calibri" w:cs="Calibri"/>
          <w:b/>
          <w:bCs/>
          <w:i w:val="0"/>
          <w:color w:val="auto"/>
        </w:rPr>
        <w:t>Sr. Presidente</w:t>
      </w:r>
      <w:r w:rsidR="003F5670" w:rsidRPr="4F5FE749">
        <w:rPr>
          <w:rFonts w:ascii="Calibri" w:hAnsi="Calibri" w:cs="Calibri"/>
          <w:i w:val="0"/>
          <w:color w:val="auto"/>
        </w:rPr>
        <w:t xml:space="preserve"> propôs que </w:t>
      </w:r>
      <w:r w:rsidR="000B3A8B" w:rsidRPr="4F5FE749">
        <w:rPr>
          <w:rFonts w:ascii="Calibri" w:hAnsi="Calibri" w:cs="Calibri"/>
          <w:i w:val="0"/>
          <w:color w:val="auto"/>
        </w:rPr>
        <w:t xml:space="preserve">o calendário fosse elaborado e encaminhado por </w:t>
      </w:r>
      <w:r w:rsidR="000B3A8B" w:rsidRPr="4F5FE749">
        <w:rPr>
          <w:rFonts w:ascii="Calibri" w:hAnsi="Calibri" w:cs="Calibri"/>
          <w:color w:val="auto"/>
        </w:rPr>
        <w:t>e-mail</w:t>
      </w:r>
      <w:r w:rsidR="000B3A8B" w:rsidRPr="4F5FE749">
        <w:rPr>
          <w:rFonts w:ascii="Calibri" w:hAnsi="Calibri" w:cs="Calibri"/>
          <w:i w:val="0"/>
          <w:color w:val="auto"/>
        </w:rPr>
        <w:t xml:space="preserve"> a</w:t>
      </w:r>
      <w:r w:rsidR="005545CD" w:rsidRPr="4F5FE749">
        <w:rPr>
          <w:rFonts w:ascii="Calibri" w:hAnsi="Calibri" w:cs="Calibri"/>
          <w:i w:val="0"/>
          <w:color w:val="auto"/>
        </w:rPr>
        <w:t>os(às) conselheiros(as)</w:t>
      </w:r>
      <w:ins w:id="142" w:author="Windows10" w:date="2024-03-07T06:21:00Z">
        <w:r w:rsidR="00980D36">
          <w:rPr>
            <w:rFonts w:ascii="Calibri" w:hAnsi="Calibri" w:cs="Calibri"/>
            <w:i w:val="0"/>
            <w:color w:val="auto"/>
          </w:rPr>
          <w:t>,</w:t>
        </w:r>
      </w:ins>
      <w:r w:rsidR="005545CD" w:rsidRPr="4F5FE749">
        <w:rPr>
          <w:rFonts w:ascii="Calibri" w:hAnsi="Calibri" w:cs="Calibri"/>
          <w:i w:val="0"/>
          <w:color w:val="auto"/>
        </w:rPr>
        <w:t xml:space="preserve"> para que possam realizar as suas observações na próxima reunião</w:t>
      </w:r>
      <w:r w:rsidR="009C6692" w:rsidRPr="4F5FE749">
        <w:rPr>
          <w:rFonts w:ascii="Calibri" w:hAnsi="Calibri" w:cs="Calibri"/>
          <w:i w:val="0"/>
          <w:color w:val="auto"/>
        </w:rPr>
        <w:t>;</w:t>
      </w:r>
      <w:r w:rsidR="00810A9D" w:rsidRPr="4F5FE749">
        <w:rPr>
          <w:rFonts w:ascii="Calibri" w:hAnsi="Calibri" w:cs="Calibri"/>
          <w:i w:val="0"/>
          <w:color w:val="auto"/>
        </w:rPr>
        <w:t xml:space="preserve"> e o </w:t>
      </w:r>
      <w:r w:rsidR="00F340D0" w:rsidRPr="4F5FE749">
        <w:rPr>
          <w:rFonts w:ascii="Calibri" w:hAnsi="Calibri" w:cs="Calibri"/>
          <w:b/>
          <w:bCs/>
          <w:i w:val="0"/>
          <w:color w:val="auto"/>
        </w:rPr>
        <w:t>Sr. Paulo Pinto</w:t>
      </w:r>
      <w:r w:rsidR="00F340D0" w:rsidRPr="4F5FE749">
        <w:rPr>
          <w:rFonts w:ascii="Calibri" w:hAnsi="Calibri" w:cs="Calibri"/>
          <w:i w:val="0"/>
          <w:color w:val="auto"/>
        </w:rPr>
        <w:t xml:space="preserve"> esclareceu que</w:t>
      </w:r>
      <w:r w:rsidR="00D409E9" w:rsidRPr="4F5FE749">
        <w:rPr>
          <w:rFonts w:ascii="Calibri" w:hAnsi="Calibri" w:cs="Calibri"/>
          <w:i w:val="0"/>
          <w:color w:val="auto"/>
        </w:rPr>
        <w:t xml:space="preserve"> estariam sem equipamentos para a realização de reuniões híbridas</w:t>
      </w:r>
      <w:r w:rsidR="00810A9D" w:rsidRPr="4F5FE749">
        <w:rPr>
          <w:rFonts w:ascii="Calibri" w:hAnsi="Calibri" w:cs="Calibri"/>
          <w:i w:val="0"/>
          <w:color w:val="auto"/>
        </w:rPr>
        <w:t>. Acatada a proposta apresentada pelo Sr. Presidente</w:t>
      </w:r>
      <w:r w:rsidR="00AA0192" w:rsidRPr="4F5FE749">
        <w:rPr>
          <w:rFonts w:ascii="Calibri" w:hAnsi="Calibri" w:cs="Calibri"/>
          <w:i w:val="0"/>
          <w:color w:val="auto"/>
        </w:rPr>
        <w:t xml:space="preserve"> referente ao calendário de reuniões</w:t>
      </w:r>
      <w:r w:rsidR="00810A9D" w:rsidRPr="4F5FE749">
        <w:rPr>
          <w:rFonts w:ascii="Calibri" w:hAnsi="Calibri" w:cs="Calibri"/>
          <w:i w:val="0"/>
          <w:color w:val="auto"/>
        </w:rPr>
        <w:t xml:space="preserve">, </w:t>
      </w:r>
      <w:r w:rsidR="003F2A5B" w:rsidRPr="4F5FE749">
        <w:rPr>
          <w:rFonts w:ascii="Calibri" w:hAnsi="Calibri" w:cs="Calibri"/>
          <w:i w:val="0"/>
          <w:color w:val="auto"/>
        </w:rPr>
        <w:t xml:space="preserve">concedeu-se a palavra à </w:t>
      </w:r>
      <w:r w:rsidR="003F2A5B" w:rsidRPr="4F5FE749">
        <w:rPr>
          <w:rFonts w:ascii="Calibri" w:hAnsi="Calibri" w:cs="Calibri"/>
          <w:b/>
          <w:bCs/>
          <w:i w:val="0"/>
          <w:color w:val="auto"/>
        </w:rPr>
        <w:t>Sra. Ana Cristina Silveira</w:t>
      </w:r>
      <w:r w:rsidR="00AA0192" w:rsidRPr="4F5FE749">
        <w:rPr>
          <w:rFonts w:ascii="Calibri" w:hAnsi="Calibri" w:cs="Calibri"/>
          <w:i w:val="0"/>
          <w:color w:val="auto"/>
        </w:rPr>
        <w:t xml:space="preserve">, que </w:t>
      </w:r>
      <w:r w:rsidR="00023FBF" w:rsidRPr="4F5FE749">
        <w:rPr>
          <w:rFonts w:ascii="Calibri" w:hAnsi="Calibri" w:cs="Calibri"/>
          <w:i w:val="0"/>
          <w:color w:val="auto"/>
        </w:rPr>
        <w:t xml:space="preserve">relatou que </w:t>
      </w:r>
      <w:r w:rsidR="00996991" w:rsidRPr="4F5FE749">
        <w:rPr>
          <w:rFonts w:ascii="Calibri" w:hAnsi="Calibri" w:cs="Calibri"/>
          <w:i w:val="0"/>
          <w:color w:val="auto"/>
        </w:rPr>
        <w:t>o CRPS</w:t>
      </w:r>
      <w:r w:rsidR="00244C36" w:rsidRPr="4F5FE749">
        <w:rPr>
          <w:rFonts w:ascii="Calibri" w:hAnsi="Calibri" w:cs="Calibri"/>
          <w:i w:val="0"/>
          <w:color w:val="auto"/>
        </w:rPr>
        <w:t xml:space="preserve"> tem o objetivo de dirimir as questões relacionadas à </w:t>
      </w:r>
      <w:r w:rsidR="00981F12" w:rsidRPr="4F5FE749">
        <w:rPr>
          <w:rFonts w:ascii="Calibri" w:hAnsi="Calibri" w:cs="Calibri"/>
          <w:i w:val="0"/>
          <w:color w:val="auto"/>
        </w:rPr>
        <w:t>Previdência</w:t>
      </w:r>
      <w:r w:rsidR="00FF4226" w:rsidRPr="4F5FE749">
        <w:rPr>
          <w:rFonts w:ascii="Calibri" w:hAnsi="Calibri" w:cs="Calibri"/>
          <w:i w:val="0"/>
          <w:color w:val="auto"/>
        </w:rPr>
        <w:t>, especi</w:t>
      </w:r>
      <w:r w:rsidR="00CF1252" w:rsidRPr="4F5FE749">
        <w:rPr>
          <w:rFonts w:ascii="Calibri" w:hAnsi="Calibri" w:cs="Calibri"/>
          <w:i w:val="0"/>
          <w:color w:val="auto"/>
        </w:rPr>
        <w:t>ficamente, os processos negados pelo INSS</w:t>
      </w:r>
      <w:r w:rsidR="00332007" w:rsidRPr="4F5FE749">
        <w:rPr>
          <w:rFonts w:ascii="Calibri" w:hAnsi="Calibri" w:cs="Calibri"/>
          <w:i w:val="0"/>
          <w:color w:val="auto"/>
        </w:rPr>
        <w:t>, evitando a judicialização</w:t>
      </w:r>
      <w:ins w:id="143" w:author="Windows10" w:date="2024-03-07T06:21:00Z">
        <w:r w:rsidR="00980D36">
          <w:rPr>
            <w:rFonts w:ascii="Calibri" w:hAnsi="Calibri" w:cs="Calibri"/>
            <w:i w:val="0"/>
            <w:color w:val="auto"/>
          </w:rPr>
          <w:t>,</w:t>
        </w:r>
      </w:ins>
      <w:r w:rsidR="00332007" w:rsidRPr="4F5FE749">
        <w:rPr>
          <w:rFonts w:ascii="Calibri" w:hAnsi="Calibri" w:cs="Calibri"/>
          <w:i w:val="0"/>
          <w:color w:val="auto"/>
        </w:rPr>
        <w:t xml:space="preserve"> que </w:t>
      </w:r>
      <w:r w:rsidR="006A30C8" w:rsidRPr="4F5FE749">
        <w:rPr>
          <w:rFonts w:ascii="Calibri" w:hAnsi="Calibri" w:cs="Calibri"/>
          <w:i w:val="0"/>
          <w:color w:val="auto"/>
        </w:rPr>
        <w:t>era</w:t>
      </w:r>
      <w:r w:rsidR="00332007" w:rsidRPr="4F5FE749">
        <w:rPr>
          <w:rFonts w:ascii="Calibri" w:hAnsi="Calibri" w:cs="Calibri"/>
          <w:i w:val="0"/>
          <w:color w:val="auto"/>
        </w:rPr>
        <w:t xml:space="preserve"> mais onerosa que o</w:t>
      </w:r>
      <w:ins w:id="144" w:author="Windows10" w:date="2024-03-07T06:22:00Z">
        <w:r w:rsidR="00980D36">
          <w:rPr>
            <w:rFonts w:ascii="Calibri" w:hAnsi="Calibri" w:cs="Calibri"/>
            <w:i w:val="0"/>
            <w:color w:val="auto"/>
          </w:rPr>
          <w:t>s</w:t>
        </w:r>
      </w:ins>
      <w:r w:rsidR="00332007" w:rsidRPr="4F5FE749">
        <w:rPr>
          <w:rFonts w:ascii="Calibri" w:hAnsi="Calibri" w:cs="Calibri"/>
          <w:i w:val="0"/>
          <w:color w:val="auto"/>
        </w:rPr>
        <w:t xml:space="preserve"> proces</w:t>
      </w:r>
      <w:r w:rsidR="00461CEE" w:rsidRPr="4F5FE749">
        <w:rPr>
          <w:rFonts w:ascii="Calibri" w:hAnsi="Calibri" w:cs="Calibri"/>
          <w:i w:val="0"/>
          <w:color w:val="auto"/>
        </w:rPr>
        <w:t>sos administrativos. Registrou que o principal gargalo</w:t>
      </w:r>
      <w:ins w:id="145" w:author="Windows10" w:date="2024-03-07T06:22:00Z">
        <w:r w:rsidR="00980D36">
          <w:rPr>
            <w:rFonts w:ascii="Calibri" w:hAnsi="Calibri" w:cs="Calibri"/>
            <w:i w:val="0"/>
            <w:color w:val="auto"/>
          </w:rPr>
          <w:t>,</w:t>
        </w:r>
      </w:ins>
      <w:r w:rsidR="00461CEE" w:rsidRPr="4F5FE749">
        <w:rPr>
          <w:rFonts w:ascii="Calibri" w:hAnsi="Calibri" w:cs="Calibri"/>
          <w:i w:val="0"/>
          <w:color w:val="auto"/>
        </w:rPr>
        <w:t xml:space="preserve"> atualmente</w:t>
      </w:r>
      <w:ins w:id="146" w:author="Windows10" w:date="2024-03-07T06:22:00Z">
        <w:r w:rsidR="00980D36">
          <w:rPr>
            <w:rFonts w:ascii="Calibri" w:hAnsi="Calibri" w:cs="Calibri"/>
            <w:i w:val="0"/>
            <w:color w:val="auto"/>
          </w:rPr>
          <w:t>,</w:t>
        </w:r>
      </w:ins>
      <w:r w:rsidR="0008636F" w:rsidRPr="4F5FE749">
        <w:rPr>
          <w:rFonts w:ascii="Calibri" w:hAnsi="Calibri" w:cs="Calibri"/>
          <w:i w:val="0"/>
          <w:color w:val="auto"/>
        </w:rPr>
        <w:t xml:space="preserve"> seria o passivo de cerca de 878.459</w:t>
      </w:r>
      <w:r w:rsidR="007974F9" w:rsidRPr="4F5FE749">
        <w:rPr>
          <w:rFonts w:ascii="Calibri" w:hAnsi="Calibri" w:cs="Calibri"/>
          <w:i w:val="0"/>
          <w:color w:val="auto"/>
        </w:rPr>
        <w:t xml:space="preserve"> processos</w:t>
      </w:r>
      <w:r w:rsidR="00E80964" w:rsidRPr="4F5FE749">
        <w:rPr>
          <w:rFonts w:ascii="Calibri" w:hAnsi="Calibri" w:cs="Calibri"/>
          <w:i w:val="0"/>
          <w:color w:val="auto"/>
        </w:rPr>
        <w:t>, visto que teriam uma média de julgamento anual de 535 mil processos</w:t>
      </w:r>
      <w:r w:rsidR="008E13D2" w:rsidRPr="4F5FE749">
        <w:rPr>
          <w:rFonts w:ascii="Calibri" w:hAnsi="Calibri" w:cs="Calibri"/>
          <w:i w:val="0"/>
          <w:color w:val="auto"/>
        </w:rPr>
        <w:t xml:space="preserve"> e</w:t>
      </w:r>
      <w:r w:rsidR="007B434C" w:rsidRPr="4F5FE749">
        <w:rPr>
          <w:rFonts w:ascii="Calibri" w:hAnsi="Calibri" w:cs="Calibri"/>
          <w:i w:val="0"/>
          <w:color w:val="auto"/>
        </w:rPr>
        <w:t>, em seguida,</w:t>
      </w:r>
      <w:r w:rsidR="008E13D2" w:rsidRPr="4F5FE749">
        <w:rPr>
          <w:rFonts w:ascii="Calibri" w:hAnsi="Calibri" w:cs="Calibri"/>
          <w:i w:val="0"/>
          <w:color w:val="auto"/>
        </w:rPr>
        <w:t xml:space="preserve"> apresentou o cenário atual de 2023, no qual havia 1.026.612 processos a serem </w:t>
      </w:r>
      <w:r w:rsidR="00C50ACB" w:rsidRPr="4F5FE749">
        <w:rPr>
          <w:rFonts w:ascii="Calibri" w:hAnsi="Calibri" w:cs="Calibri"/>
          <w:i w:val="0"/>
          <w:color w:val="auto"/>
        </w:rPr>
        <w:t>analisados, sendo</w:t>
      </w:r>
      <w:ins w:id="147" w:author="Windows10" w:date="2024-03-07T06:23:00Z">
        <w:r w:rsidR="00FD4A9B">
          <w:rPr>
            <w:rFonts w:ascii="Calibri" w:hAnsi="Calibri" w:cs="Calibri"/>
            <w:i w:val="0"/>
            <w:color w:val="auto"/>
          </w:rPr>
          <w:t xml:space="preserve"> que </w:t>
        </w:r>
      </w:ins>
      <w:r w:rsidR="00C50ACB" w:rsidRPr="4F5FE749">
        <w:rPr>
          <w:rFonts w:ascii="Calibri" w:hAnsi="Calibri" w:cs="Calibri"/>
          <w:i w:val="0"/>
          <w:color w:val="auto"/>
        </w:rPr>
        <w:t xml:space="preserve"> apenas 497.107 </w:t>
      </w:r>
      <w:r w:rsidR="007B434C" w:rsidRPr="4F5FE749">
        <w:rPr>
          <w:rFonts w:ascii="Calibri" w:hAnsi="Calibri" w:cs="Calibri"/>
          <w:i w:val="0"/>
          <w:color w:val="auto"/>
        </w:rPr>
        <w:t>foram recebidos em</w:t>
      </w:r>
      <w:r w:rsidR="00C50ACB" w:rsidRPr="4F5FE749">
        <w:rPr>
          <w:rFonts w:ascii="Calibri" w:hAnsi="Calibri" w:cs="Calibri"/>
          <w:i w:val="0"/>
          <w:color w:val="auto"/>
        </w:rPr>
        <w:t xml:space="preserve"> 2023</w:t>
      </w:r>
      <w:r w:rsidR="001A63E9" w:rsidRPr="4F5FE749">
        <w:rPr>
          <w:rFonts w:ascii="Calibri" w:hAnsi="Calibri" w:cs="Calibri"/>
          <w:i w:val="0"/>
          <w:color w:val="auto"/>
        </w:rPr>
        <w:t xml:space="preserve"> e foram julgados 241.721 processos</w:t>
      </w:r>
      <w:r w:rsidR="004349BD" w:rsidRPr="4F5FE749">
        <w:rPr>
          <w:rFonts w:ascii="Calibri" w:hAnsi="Calibri" w:cs="Calibri"/>
          <w:i w:val="0"/>
          <w:color w:val="auto"/>
        </w:rPr>
        <w:t xml:space="preserve">; e </w:t>
      </w:r>
      <w:r w:rsidR="001A63E9" w:rsidRPr="4F5FE749">
        <w:rPr>
          <w:rFonts w:ascii="Calibri" w:hAnsi="Calibri" w:cs="Calibri"/>
          <w:i w:val="0"/>
          <w:color w:val="auto"/>
        </w:rPr>
        <w:t>o cenário de 2022</w:t>
      </w:r>
      <w:r w:rsidR="004349BD" w:rsidRPr="4F5FE749">
        <w:rPr>
          <w:rFonts w:ascii="Calibri" w:hAnsi="Calibri" w:cs="Calibri"/>
          <w:i w:val="0"/>
          <w:color w:val="auto"/>
        </w:rPr>
        <w:t>, destacando que foram julgados 534.284 processos</w:t>
      </w:r>
      <w:r w:rsidR="005438EB" w:rsidRPr="4F5FE749">
        <w:rPr>
          <w:rFonts w:ascii="Calibri" w:hAnsi="Calibri" w:cs="Calibri"/>
          <w:i w:val="0"/>
          <w:color w:val="auto"/>
        </w:rPr>
        <w:t xml:space="preserve">. Informou que o CRPS era composto por 537 conselheiros, </w:t>
      </w:r>
      <w:r w:rsidR="003F5020" w:rsidRPr="4F5FE749">
        <w:rPr>
          <w:rFonts w:ascii="Calibri" w:hAnsi="Calibri" w:cs="Calibri"/>
          <w:i w:val="0"/>
          <w:color w:val="auto"/>
        </w:rPr>
        <w:t>dos quais 173 são representantes de empresas, 175 do governo e 183 de trabalhadores</w:t>
      </w:r>
      <w:r w:rsidR="00D953F5" w:rsidRPr="4F5FE749">
        <w:rPr>
          <w:rFonts w:ascii="Calibri" w:hAnsi="Calibri" w:cs="Calibri"/>
          <w:i w:val="0"/>
          <w:color w:val="auto"/>
        </w:rPr>
        <w:t xml:space="preserve"> e que havia a necessidade de contratar mais 170 representantes do governo para </w:t>
      </w:r>
      <w:r w:rsidR="004965A8" w:rsidRPr="4F5FE749">
        <w:rPr>
          <w:rFonts w:ascii="Calibri" w:hAnsi="Calibri" w:cs="Calibri"/>
          <w:i w:val="0"/>
          <w:color w:val="auto"/>
        </w:rPr>
        <w:t>formar a composição necessária. Elencou as ações internas e com outros órgãos que estavam sendo feitas, sendo elas: alteração do Regimento Interno</w:t>
      </w:r>
      <w:r w:rsidR="00981F12" w:rsidRPr="4F5FE749">
        <w:rPr>
          <w:rFonts w:ascii="Calibri" w:hAnsi="Calibri" w:cs="Calibri"/>
          <w:i w:val="0"/>
          <w:color w:val="auto"/>
        </w:rPr>
        <w:t>,</w:t>
      </w:r>
      <w:r w:rsidR="004A2DB6" w:rsidRPr="4F5FE749">
        <w:rPr>
          <w:rFonts w:ascii="Calibri" w:hAnsi="Calibri" w:cs="Calibri"/>
          <w:i w:val="0"/>
          <w:color w:val="auto"/>
        </w:rPr>
        <w:t xml:space="preserve"> com a otimização dos fluxos </w:t>
      </w:r>
      <w:r w:rsidR="00981F12" w:rsidRPr="4F5FE749">
        <w:rPr>
          <w:rFonts w:ascii="Calibri" w:hAnsi="Calibri" w:cs="Calibri"/>
          <w:i w:val="0"/>
          <w:color w:val="auto"/>
        </w:rPr>
        <w:t>para o</w:t>
      </w:r>
      <w:r w:rsidR="00B6179F" w:rsidRPr="4F5FE749">
        <w:rPr>
          <w:rFonts w:ascii="Calibri" w:hAnsi="Calibri" w:cs="Calibri"/>
          <w:i w:val="0"/>
          <w:color w:val="auto"/>
        </w:rPr>
        <w:t xml:space="preserve"> julgamento de recursos</w:t>
      </w:r>
      <w:r w:rsidR="0025455C" w:rsidRPr="4F5FE749">
        <w:rPr>
          <w:rFonts w:ascii="Calibri" w:hAnsi="Calibri" w:cs="Calibri"/>
          <w:i w:val="0"/>
          <w:color w:val="auto"/>
        </w:rPr>
        <w:t xml:space="preserve">; </w:t>
      </w:r>
      <w:r w:rsidR="00C87444" w:rsidRPr="4F5FE749">
        <w:rPr>
          <w:rFonts w:ascii="Calibri" w:hAnsi="Calibri" w:cs="Calibri"/>
          <w:i w:val="0"/>
          <w:color w:val="auto"/>
        </w:rPr>
        <w:t>atuação junto com o INSS</w:t>
      </w:r>
      <w:r w:rsidR="005C0742" w:rsidRPr="4F5FE749">
        <w:rPr>
          <w:rFonts w:ascii="Calibri" w:hAnsi="Calibri" w:cs="Calibri"/>
          <w:i w:val="0"/>
          <w:color w:val="auto"/>
        </w:rPr>
        <w:t xml:space="preserve"> e com </w:t>
      </w:r>
      <w:r w:rsidR="00D174B6" w:rsidRPr="4F5FE749">
        <w:rPr>
          <w:rFonts w:ascii="Calibri" w:hAnsi="Calibri" w:cs="Calibri"/>
          <w:i w:val="0"/>
          <w:color w:val="auto"/>
        </w:rPr>
        <w:t xml:space="preserve">a </w:t>
      </w:r>
      <w:r w:rsidR="00C87444" w:rsidRPr="4F5FE749">
        <w:rPr>
          <w:rFonts w:ascii="Calibri" w:hAnsi="Calibri" w:cs="Calibri"/>
          <w:i w:val="0"/>
          <w:color w:val="auto"/>
        </w:rPr>
        <w:t>DATAPREV</w:t>
      </w:r>
      <w:r w:rsidR="00D174B6" w:rsidRPr="4F5FE749">
        <w:rPr>
          <w:rFonts w:ascii="Calibri" w:hAnsi="Calibri" w:cs="Calibri"/>
          <w:i w:val="0"/>
          <w:color w:val="auto"/>
        </w:rPr>
        <w:t xml:space="preserve"> </w:t>
      </w:r>
      <w:r w:rsidR="00874B61" w:rsidRPr="4F5FE749">
        <w:rPr>
          <w:rFonts w:ascii="Calibri" w:hAnsi="Calibri" w:cs="Calibri"/>
          <w:i w:val="0"/>
          <w:color w:val="auto"/>
        </w:rPr>
        <w:t>para novos acessos aos seus sistemas</w:t>
      </w:r>
      <w:r w:rsidR="00EF22C1" w:rsidRPr="4F5FE749">
        <w:rPr>
          <w:rFonts w:ascii="Calibri" w:hAnsi="Calibri" w:cs="Calibri"/>
          <w:i w:val="0"/>
          <w:color w:val="auto"/>
        </w:rPr>
        <w:t>; criação do “sem dúvidas”</w:t>
      </w:r>
      <w:ins w:id="148" w:author="Windows10" w:date="2024-03-07T06:24:00Z">
        <w:r w:rsidR="00FD4A9B">
          <w:rPr>
            <w:rFonts w:ascii="Calibri" w:hAnsi="Calibri" w:cs="Calibri"/>
            <w:i w:val="0"/>
            <w:color w:val="auto"/>
          </w:rPr>
          <w:t>,</w:t>
        </w:r>
      </w:ins>
      <w:r w:rsidR="006164D4" w:rsidRPr="4F5FE749">
        <w:rPr>
          <w:rFonts w:ascii="Calibri" w:hAnsi="Calibri" w:cs="Calibri"/>
          <w:i w:val="0"/>
          <w:color w:val="auto"/>
        </w:rPr>
        <w:t xml:space="preserve"> que já estava em prática; projeto “Vitória-Régia”</w:t>
      </w:r>
      <w:r w:rsidR="005B647D" w:rsidRPr="4F5FE749">
        <w:rPr>
          <w:rFonts w:ascii="Calibri" w:hAnsi="Calibri" w:cs="Calibri"/>
          <w:i w:val="0"/>
          <w:color w:val="auto"/>
        </w:rPr>
        <w:t xml:space="preserve"> para padronização de fluxos e procedimentos das unidades julgadoras, com proposta de melhoria da </w:t>
      </w:r>
      <w:r w:rsidR="00D70A3F" w:rsidRPr="4F5FE749">
        <w:rPr>
          <w:rFonts w:ascii="Calibri" w:hAnsi="Calibri" w:cs="Calibri"/>
          <w:i w:val="0"/>
          <w:color w:val="auto"/>
        </w:rPr>
        <w:t>tramitação</w:t>
      </w:r>
      <w:r w:rsidR="005B647D" w:rsidRPr="4F5FE749">
        <w:rPr>
          <w:rFonts w:ascii="Calibri" w:hAnsi="Calibri" w:cs="Calibri"/>
          <w:i w:val="0"/>
          <w:color w:val="auto"/>
        </w:rPr>
        <w:t xml:space="preserve"> dos processos de recurso</w:t>
      </w:r>
      <w:r w:rsidR="00D70A3F" w:rsidRPr="4F5FE749">
        <w:rPr>
          <w:rFonts w:ascii="Calibri" w:hAnsi="Calibri" w:cs="Calibri"/>
          <w:i w:val="0"/>
          <w:color w:val="auto"/>
        </w:rPr>
        <w:t>s</w:t>
      </w:r>
      <w:r w:rsidR="005B647D" w:rsidRPr="4F5FE749">
        <w:rPr>
          <w:rFonts w:ascii="Calibri" w:hAnsi="Calibri" w:cs="Calibri"/>
          <w:i w:val="0"/>
          <w:color w:val="auto"/>
        </w:rPr>
        <w:t xml:space="preserve">, replicado por </w:t>
      </w:r>
      <w:r w:rsidR="005A1695" w:rsidRPr="4F5FE749">
        <w:rPr>
          <w:rFonts w:ascii="Calibri" w:hAnsi="Calibri" w:cs="Calibri"/>
          <w:i w:val="0"/>
          <w:color w:val="auto"/>
        </w:rPr>
        <w:t>Unidade Julgadora (</w:t>
      </w:r>
      <w:r w:rsidR="005B647D" w:rsidRPr="4F5FE749">
        <w:rPr>
          <w:rFonts w:ascii="Calibri" w:hAnsi="Calibri" w:cs="Calibri"/>
          <w:i w:val="0"/>
          <w:color w:val="auto"/>
        </w:rPr>
        <w:t>UJ</w:t>
      </w:r>
      <w:r w:rsidR="005A1695" w:rsidRPr="4F5FE749">
        <w:rPr>
          <w:rFonts w:ascii="Calibri" w:hAnsi="Calibri" w:cs="Calibri"/>
          <w:i w:val="0"/>
          <w:color w:val="auto"/>
        </w:rPr>
        <w:t>)</w:t>
      </w:r>
      <w:r w:rsidR="005B647D" w:rsidRPr="4F5FE749">
        <w:rPr>
          <w:rFonts w:ascii="Calibri" w:hAnsi="Calibri" w:cs="Calibri"/>
          <w:i w:val="0"/>
          <w:color w:val="auto"/>
        </w:rPr>
        <w:t xml:space="preserve"> através de capacitação local; tratamento das demandas represadas com a </w:t>
      </w:r>
      <w:r w:rsidR="00270E63" w:rsidRPr="4F5FE749">
        <w:rPr>
          <w:rFonts w:ascii="Calibri" w:hAnsi="Calibri" w:cs="Calibri"/>
          <w:i w:val="0"/>
          <w:color w:val="auto"/>
        </w:rPr>
        <w:t>Perícia Médica Federal (</w:t>
      </w:r>
      <w:r w:rsidR="005B647D" w:rsidRPr="4F5FE749">
        <w:rPr>
          <w:rFonts w:ascii="Calibri" w:hAnsi="Calibri" w:cs="Calibri"/>
          <w:i w:val="0"/>
          <w:color w:val="auto"/>
        </w:rPr>
        <w:t>PMF</w:t>
      </w:r>
      <w:r w:rsidR="00270E63" w:rsidRPr="4F5FE749">
        <w:rPr>
          <w:rFonts w:ascii="Calibri" w:hAnsi="Calibri" w:cs="Calibri"/>
          <w:i w:val="0"/>
          <w:color w:val="auto"/>
        </w:rPr>
        <w:t>)</w:t>
      </w:r>
      <w:r w:rsidR="005A1695" w:rsidRPr="4F5FE749">
        <w:rPr>
          <w:rFonts w:ascii="Calibri" w:hAnsi="Calibri" w:cs="Calibri"/>
          <w:i w:val="0"/>
          <w:color w:val="auto"/>
        </w:rPr>
        <w:t xml:space="preserve"> de 185.755 processos</w:t>
      </w:r>
      <w:r w:rsidR="00A92E28" w:rsidRPr="4F5FE749">
        <w:rPr>
          <w:rFonts w:ascii="Calibri" w:hAnsi="Calibri" w:cs="Calibri"/>
          <w:i w:val="0"/>
          <w:color w:val="auto"/>
        </w:rPr>
        <w:t xml:space="preserve">; </w:t>
      </w:r>
      <w:r w:rsidR="00874B61" w:rsidRPr="4F5FE749">
        <w:rPr>
          <w:rFonts w:ascii="Calibri" w:hAnsi="Calibri" w:cs="Calibri"/>
          <w:i w:val="0"/>
          <w:color w:val="auto"/>
        </w:rPr>
        <w:t xml:space="preserve"> p</w:t>
      </w:r>
      <w:r w:rsidR="005C0742" w:rsidRPr="4F5FE749">
        <w:rPr>
          <w:rFonts w:ascii="Calibri" w:hAnsi="Calibri" w:cs="Calibri"/>
          <w:i w:val="0"/>
          <w:color w:val="auto"/>
        </w:rPr>
        <w:t xml:space="preserve">arcerias com os órgãos judiciais e </w:t>
      </w:r>
      <w:r w:rsidR="00D70A3F" w:rsidRPr="4F5FE749">
        <w:rPr>
          <w:rFonts w:ascii="Calibri" w:hAnsi="Calibri" w:cs="Calibri"/>
          <w:i w:val="0"/>
          <w:color w:val="auto"/>
        </w:rPr>
        <w:t>Procuradoria</w:t>
      </w:r>
      <w:r w:rsidR="005C0742" w:rsidRPr="4F5FE749">
        <w:rPr>
          <w:rFonts w:ascii="Calibri" w:hAnsi="Calibri" w:cs="Calibri"/>
          <w:i w:val="0"/>
          <w:color w:val="auto"/>
        </w:rPr>
        <w:t xml:space="preserve">; </w:t>
      </w:r>
      <w:r w:rsidR="00874B61" w:rsidRPr="4F5FE749">
        <w:rPr>
          <w:rFonts w:ascii="Calibri" w:hAnsi="Calibri" w:cs="Calibri"/>
          <w:i w:val="0"/>
          <w:color w:val="auto"/>
        </w:rPr>
        <w:t>r</w:t>
      </w:r>
      <w:r w:rsidR="005C0742" w:rsidRPr="4F5FE749">
        <w:rPr>
          <w:rFonts w:ascii="Calibri" w:hAnsi="Calibri" w:cs="Calibri"/>
          <w:i w:val="0"/>
          <w:color w:val="auto"/>
        </w:rPr>
        <w:t xml:space="preserve">eunião </w:t>
      </w:r>
      <w:del w:id="149" w:author="Miriam Fernandes de Faria" w:date="2024-03-07T10:53:00Z">
        <w:r w:rsidR="005C0742" w:rsidRPr="4F5FE749" w:rsidDel="00123EEB">
          <w:rPr>
            <w:rFonts w:ascii="Calibri" w:hAnsi="Calibri" w:cs="Calibri"/>
            <w:i w:val="0"/>
            <w:color w:val="auto"/>
          </w:rPr>
          <w:delText>(</w:delText>
        </w:r>
      </w:del>
      <w:r w:rsidR="005C0742" w:rsidRPr="4F5FE749">
        <w:rPr>
          <w:rFonts w:ascii="Calibri" w:hAnsi="Calibri" w:cs="Calibri"/>
          <w:color w:val="auto"/>
        </w:rPr>
        <w:t>online</w:t>
      </w:r>
      <w:del w:id="150" w:author="Miriam Fernandes de Faria" w:date="2024-03-07T10:53:00Z">
        <w:r w:rsidR="005C0742" w:rsidRPr="4F5FE749" w:rsidDel="00123EEB">
          <w:rPr>
            <w:rFonts w:ascii="Calibri" w:hAnsi="Calibri" w:cs="Calibri"/>
            <w:i w:val="0"/>
            <w:color w:val="auto"/>
          </w:rPr>
          <w:delText>)</w:delText>
        </w:r>
      </w:del>
      <w:r w:rsidR="005C0742" w:rsidRPr="4F5FE749">
        <w:rPr>
          <w:rFonts w:ascii="Calibri" w:hAnsi="Calibri" w:cs="Calibri"/>
          <w:i w:val="0"/>
          <w:color w:val="auto"/>
        </w:rPr>
        <w:t xml:space="preserve"> da Presidência do CRPS e órgãos administrativos com todas as </w:t>
      </w:r>
      <w:r w:rsidR="00874B61" w:rsidRPr="00123EEB">
        <w:rPr>
          <w:rFonts w:ascii="Calibri" w:hAnsi="Calibri" w:cs="Calibri"/>
          <w:i w:val="0"/>
          <w:color w:val="auto"/>
        </w:rPr>
        <w:t>UJs</w:t>
      </w:r>
      <w:r w:rsidR="005C0742" w:rsidRPr="4F5FE749">
        <w:rPr>
          <w:rFonts w:ascii="Calibri" w:hAnsi="Calibri" w:cs="Calibri"/>
          <w:i w:val="0"/>
          <w:color w:val="auto"/>
        </w:rPr>
        <w:t xml:space="preserve">, de forma individual, com análise de produção, acesso a sistemas, necessidade de cursos e a dinâmica dos trabalhos; </w:t>
      </w:r>
      <w:r w:rsidR="00874B61" w:rsidRPr="00D8135C">
        <w:rPr>
          <w:rFonts w:ascii="Calibri" w:hAnsi="Calibri" w:cs="Calibri"/>
          <w:i w:val="0"/>
          <w:color w:val="auto"/>
          <w:highlight w:val="yellow"/>
        </w:rPr>
        <w:t>e a</w:t>
      </w:r>
      <w:r w:rsidR="005C0742" w:rsidRPr="00D8135C">
        <w:rPr>
          <w:rFonts w:ascii="Calibri" w:hAnsi="Calibri" w:cs="Calibri"/>
          <w:i w:val="0"/>
          <w:color w:val="auto"/>
          <w:highlight w:val="yellow"/>
        </w:rPr>
        <w:t xml:space="preserve">ções de julgamento de uma espécie de benefício, em todas as </w:t>
      </w:r>
      <w:r w:rsidR="001E1CDE" w:rsidRPr="00D8135C">
        <w:rPr>
          <w:rFonts w:ascii="Calibri" w:hAnsi="Calibri" w:cs="Calibri"/>
          <w:i w:val="0"/>
          <w:color w:val="auto"/>
          <w:highlight w:val="yellow"/>
        </w:rPr>
        <w:t>UJs</w:t>
      </w:r>
      <w:r w:rsidR="005C0742" w:rsidRPr="00D8135C">
        <w:rPr>
          <w:rFonts w:ascii="Calibri" w:hAnsi="Calibri" w:cs="Calibri"/>
          <w:i w:val="0"/>
          <w:color w:val="auto"/>
          <w:highlight w:val="yellow"/>
        </w:rPr>
        <w:t xml:space="preserve">, no mesmo </w:t>
      </w:r>
      <w:commentRangeStart w:id="151"/>
      <w:r w:rsidR="005C0742" w:rsidRPr="00D8135C">
        <w:rPr>
          <w:rFonts w:ascii="Calibri" w:hAnsi="Calibri" w:cs="Calibri"/>
          <w:i w:val="0"/>
          <w:color w:val="auto"/>
          <w:highlight w:val="yellow"/>
        </w:rPr>
        <w:t>dia</w:t>
      </w:r>
      <w:commentRangeEnd w:id="151"/>
      <w:r>
        <w:commentReference w:id="151"/>
      </w:r>
      <w:r w:rsidR="00593E52" w:rsidRPr="4F5FE749">
        <w:rPr>
          <w:rFonts w:ascii="Calibri" w:hAnsi="Calibri" w:cs="Calibri"/>
          <w:i w:val="0"/>
          <w:color w:val="auto"/>
        </w:rPr>
        <w:t>.</w:t>
      </w:r>
      <w:r w:rsidR="00C15748" w:rsidRPr="4F5FE749">
        <w:rPr>
          <w:rFonts w:ascii="Calibri" w:hAnsi="Calibri" w:cs="Calibri"/>
          <w:i w:val="0"/>
          <w:color w:val="auto"/>
        </w:rPr>
        <w:t xml:space="preserve"> Nesse aspecto, informou que foi realizada a Semana Previdenciária Nacional de M</w:t>
      </w:r>
      <w:r w:rsidR="00260F5D" w:rsidRPr="4F5FE749">
        <w:rPr>
          <w:rFonts w:ascii="Calibri" w:hAnsi="Calibri" w:cs="Calibri"/>
          <w:i w:val="0"/>
          <w:color w:val="auto"/>
        </w:rPr>
        <w:t xml:space="preserve">ães (Mobilização </w:t>
      </w:r>
      <w:r w:rsidR="00260F5D" w:rsidRPr="4F5FE749">
        <w:rPr>
          <w:rFonts w:ascii="Calibri" w:hAnsi="Calibri" w:cs="Calibri"/>
          <w:i w:val="0"/>
          <w:color w:val="auto"/>
        </w:rPr>
        <w:lastRenderedPageBreak/>
        <w:t>de Análise Especializada de Salário-maternidade)</w:t>
      </w:r>
      <w:r w:rsidR="00A304A6" w:rsidRPr="4F5FE749">
        <w:rPr>
          <w:rFonts w:ascii="Calibri" w:hAnsi="Calibri" w:cs="Calibri"/>
          <w:i w:val="0"/>
          <w:color w:val="auto"/>
        </w:rPr>
        <w:t xml:space="preserve"> e as próximas ações previstas seriam em julho e setembro</w:t>
      </w:r>
      <w:ins w:id="152" w:author="Windows10" w:date="2024-03-07T06:32:00Z">
        <w:r w:rsidR="00FD4A9B">
          <w:rPr>
            <w:rFonts w:ascii="Calibri" w:hAnsi="Calibri" w:cs="Calibri"/>
            <w:i w:val="0"/>
            <w:color w:val="auto"/>
          </w:rPr>
          <w:t>.</w:t>
        </w:r>
      </w:ins>
      <w:r w:rsidR="00A304A6" w:rsidRPr="4F5FE749">
        <w:rPr>
          <w:rFonts w:ascii="Calibri" w:hAnsi="Calibri" w:cs="Calibri"/>
          <w:i w:val="0"/>
          <w:color w:val="auto"/>
        </w:rPr>
        <w:t xml:space="preserve"> para </w:t>
      </w:r>
      <w:del w:id="153" w:author="Windows10" w:date="2024-03-07T06:32:00Z">
        <w:r w:rsidR="00A304A6" w:rsidRPr="4F5FE749" w:rsidDel="00FD4A9B">
          <w:rPr>
            <w:rFonts w:ascii="Calibri" w:hAnsi="Calibri" w:cs="Calibri"/>
            <w:i w:val="0"/>
            <w:color w:val="auto"/>
          </w:rPr>
          <w:delText>B</w:delText>
        </w:r>
      </w:del>
      <w:ins w:id="154" w:author="Windows10" w:date="2024-03-07T06:32:00Z">
        <w:r w:rsidR="00FD4A9B">
          <w:rPr>
            <w:rFonts w:ascii="Calibri" w:hAnsi="Calibri" w:cs="Calibri"/>
            <w:i w:val="0"/>
            <w:color w:val="auto"/>
          </w:rPr>
          <w:t>b</w:t>
        </w:r>
      </w:ins>
      <w:r w:rsidR="00A304A6" w:rsidRPr="4F5FE749">
        <w:rPr>
          <w:rFonts w:ascii="Calibri" w:hAnsi="Calibri" w:cs="Calibri"/>
          <w:i w:val="0"/>
          <w:color w:val="auto"/>
        </w:rPr>
        <w:t xml:space="preserve">enefício </w:t>
      </w:r>
      <w:del w:id="155" w:author="Windows10" w:date="2024-03-07T06:33:00Z">
        <w:r w:rsidR="00A304A6" w:rsidRPr="4F5FE749" w:rsidDel="00FD4A9B">
          <w:rPr>
            <w:rFonts w:ascii="Calibri" w:hAnsi="Calibri" w:cs="Calibri"/>
            <w:i w:val="0"/>
            <w:color w:val="auto"/>
          </w:rPr>
          <w:delText>A</w:delText>
        </w:r>
      </w:del>
      <w:ins w:id="156" w:author="Windows10" w:date="2024-03-07T06:33:00Z">
        <w:r w:rsidR="00FD4A9B">
          <w:rPr>
            <w:rFonts w:ascii="Calibri" w:hAnsi="Calibri" w:cs="Calibri"/>
            <w:i w:val="0"/>
            <w:color w:val="auto"/>
          </w:rPr>
          <w:t>a</w:t>
        </w:r>
      </w:ins>
      <w:r w:rsidR="00A304A6" w:rsidRPr="4F5FE749">
        <w:rPr>
          <w:rFonts w:ascii="Calibri" w:hAnsi="Calibri" w:cs="Calibri"/>
          <w:i w:val="0"/>
          <w:color w:val="auto"/>
        </w:rPr>
        <w:t xml:space="preserve">ssistencial e </w:t>
      </w:r>
      <w:del w:id="157" w:author="Windows10" w:date="2024-03-07T06:33:00Z">
        <w:r w:rsidR="00A304A6" w:rsidRPr="4F5FE749" w:rsidDel="00531A13">
          <w:rPr>
            <w:rFonts w:ascii="Calibri" w:hAnsi="Calibri" w:cs="Calibri"/>
            <w:i w:val="0"/>
            <w:color w:val="auto"/>
          </w:rPr>
          <w:delText>P</w:delText>
        </w:r>
      </w:del>
      <w:ins w:id="158" w:author="Windows10" w:date="2024-03-07T06:33:00Z">
        <w:r w:rsidR="00531A13">
          <w:rPr>
            <w:rFonts w:ascii="Calibri" w:hAnsi="Calibri" w:cs="Calibri"/>
            <w:i w:val="0"/>
            <w:color w:val="auto"/>
          </w:rPr>
          <w:t>p</w:t>
        </w:r>
      </w:ins>
      <w:r w:rsidR="00A304A6" w:rsidRPr="4F5FE749">
        <w:rPr>
          <w:rFonts w:ascii="Calibri" w:hAnsi="Calibri" w:cs="Calibri"/>
          <w:i w:val="0"/>
          <w:color w:val="auto"/>
        </w:rPr>
        <w:t xml:space="preserve">ensão por </w:t>
      </w:r>
      <w:del w:id="159" w:author="Windows10" w:date="2024-03-07T06:33:00Z">
        <w:r w:rsidR="00A304A6" w:rsidRPr="4F5FE749" w:rsidDel="00531A13">
          <w:rPr>
            <w:rFonts w:ascii="Calibri" w:hAnsi="Calibri" w:cs="Calibri"/>
            <w:i w:val="0"/>
            <w:color w:val="auto"/>
          </w:rPr>
          <w:delText>M</w:delText>
        </w:r>
      </w:del>
      <w:ins w:id="160" w:author="Windows10" w:date="2024-03-07T06:33:00Z">
        <w:r w:rsidR="00531A13">
          <w:rPr>
            <w:rFonts w:ascii="Calibri" w:hAnsi="Calibri" w:cs="Calibri"/>
            <w:i w:val="0"/>
            <w:color w:val="auto"/>
          </w:rPr>
          <w:t>m</w:t>
        </w:r>
      </w:ins>
      <w:r w:rsidR="00A304A6" w:rsidRPr="4F5FE749">
        <w:rPr>
          <w:rFonts w:ascii="Calibri" w:hAnsi="Calibri" w:cs="Calibri"/>
          <w:i w:val="0"/>
          <w:color w:val="auto"/>
        </w:rPr>
        <w:t>orte.</w:t>
      </w:r>
      <w:r w:rsidR="00D876AB" w:rsidRPr="4F5FE749">
        <w:rPr>
          <w:rFonts w:ascii="Calibri" w:hAnsi="Calibri" w:cs="Calibri"/>
          <w:i w:val="0"/>
          <w:color w:val="auto"/>
        </w:rPr>
        <w:t xml:space="preserve">  Registrou como novidades </w:t>
      </w:r>
      <w:r w:rsidR="00C643A2" w:rsidRPr="4F5FE749">
        <w:rPr>
          <w:rFonts w:ascii="Calibri" w:hAnsi="Calibri" w:cs="Calibri"/>
          <w:i w:val="0"/>
          <w:color w:val="auto"/>
        </w:rPr>
        <w:t>a implementação do Sistema Automatizado de Instrução de Recursos Administrativos</w:t>
      </w:r>
      <w:r w:rsidR="00D70A3F" w:rsidRPr="4F5FE749">
        <w:rPr>
          <w:rFonts w:ascii="Calibri" w:hAnsi="Calibri" w:cs="Calibri"/>
          <w:i w:val="0"/>
          <w:color w:val="auto"/>
        </w:rPr>
        <w:t>,</w:t>
      </w:r>
      <w:r w:rsidR="00577D5E" w:rsidRPr="4F5FE749">
        <w:rPr>
          <w:rFonts w:ascii="Calibri" w:hAnsi="Calibri" w:cs="Calibri"/>
          <w:i w:val="0"/>
          <w:color w:val="auto"/>
        </w:rPr>
        <w:t xml:space="preserve"> que já estava em execução</w:t>
      </w:r>
      <w:ins w:id="161" w:author="Windows10" w:date="2024-03-07T06:33:00Z">
        <w:r w:rsidR="00531A13">
          <w:rPr>
            <w:rFonts w:ascii="Calibri" w:hAnsi="Calibri" w:cs="Calibri"/>
            <w:i w:val="0"/>
            <w:color w:val="auto"/>
          </w:rPr>
          <w:t>.</w:t>
        </w:r>
      </w:ins>
      <w:r w:rsidR="00C643A2" w:rsidRPr="4F5FE749">
        <w:rPr>
          <w:rFonts w:ascii="Calibri" w:hAnsi="Calibri" w:cs="Calibri"/>
          <w:i w:val="0"/>
          <w:color w:val="auto"/>
        </w:rPr>
        <w:t xml:space="preserve"> e o Sistema </w:t>
      </w:r>
      <w:del w:id="162" w:author="Miriam Fernandes de Faria" w:date="2024-03-07T11:02:00Z">
        <w:r w:rsidR="00C643A2" w:rsidRPr="4F5FE749" w:rsidDel="00114773">
          <w:rPr>
            <w:rFonts w:ascii="Calibri" w:hAnsi="Calibri" w:cs="Calibri"/>
            <w:i w:val="0"/>
            <w:color w:val="auto"/>
          </w:rPr>
          <w:delText>a</w:delText>
        </w:r>
      </w:del>
      <w:ins w:id="163" w:author="Miriam Fernandes de Faria" w:date="2024-03-07T11:02:00Z">
        <w:r w:rsidR="00114773">
          <w:rPr>
            <w:rFonts w:ascii="Calibri" w:hAnsi="Calibri" w:cs="Calibri"/>
            <w:i w:val="0"/>
            <w:color w:val="auto"/>
          </w:rPr>
          <w:t>A</w:t>
        </w:r>
      </w:ins>
      <w:r w:rsidR="00C643A2" w:rsidRPr="4F5FE749">
        <w:rPr>
          <w:rFonts w:ascii="Calibri" w:hAnsi="Calibri" w:cs="Calibri"/>
          <w:i w:val="0"/>
          <w:color w:val="auto"/>
        </w:rPr>
        <w:t xml:space="preserve">uxiliar </w:t>
      </w:r>
      <w:r w:rsidR="00577D5E" w:rsidRPr="4F5FE749">
        <w:rPr>
          <w:rFonts w:ascii="Calibri" w:hAnsi="Calibri" w:cs="Calibri"/>
          <w:i w:val="0"/>
          <w:color w:val="auto"/>
        </w:rPr>
        <w:t xml:space="preserve">na </w:t>
      </w:r>
      <w:del w:id="164" w:author="Miriam Fernandes de Faria" w:date="2024-03-07T11:02:00Z">
        <w:r w:rsidR="00577D5E" w:rsidRPr="4F5FE749" w:rsidDel="00114773">
          <w:rPr>
            <w:rFonts w:ascii="Calibri" w:hAnsi="Calibri" w:cs="Calibri"/>
            <w:i w:val="0"/>
            <w:color w:val="auto"/>
          </w:rPr>
          <w:delText>e</w:delText>
        </w:r>
      </w:del>
      <w:ins w:id="165" w:author="Miriam Fernandes de Faria" w:date="2024-03-07T11:02:00Z">
        <w:r w:rsidR="00114773">
          <w:rPr>
            <w:rFonts w:ascii="Calibri" w:hAnsi="Calibri" w:cs="Calibri"/>
            <w:i w:val="0"/>
            <w:color w:val="auto"/>
          </w:rPr>
          <w:t>E</w:t>
        </w:r>
      </w:ins>
      <w:r w:rsidR="00577D5E" w:rsidRPr="4F5FE749">
        <w:rPr>
          <w:rFonts w:ascii="Calibri" w:hAnsi="Calibri" w:cs="Calibri"/>
          <w:i w:val="0"/>
          <w:color w:val="auto"/>
        </w:rPr>
        <w:t xml:space="preserve">laboração dos </w:t>
      </w:r>
      <w:del w:id="166" w:author="Miriam Fernandes de Faria" w:date="2024-03-07T11:02:00Z">
        <w:r w:rsidR="00577D5E" w:rsidRPr="4F5FE749" w:rsidDel="00114773">
          <w:rPr>
            <w:rFonts w:ascii="Calibri" w:hAnsi="Calibri" w:cs="Calibri"/>
            <w:i w:val="0"/>
            <w:color w:val="auto"/>
          </w:rPr>
          <w:delText>v</w:delText>
        </w:r>
      </w:del>
      <w:ins w:id="167" w:author="Miriam Fernandes de Faria" w:date="2024-03-07T11:02:00Z">
        <w:r w:rsidR="00114773">
          <w:rPr>
            <w:rFonts w:ascii="Calibri" w:hAnsi="Calibri" w:cs="Calibri"/>
            <w:i w:val="0"/>
            <w:color w:val="auto"/>
          </w:rPr>
          <w:t>V</w:t>
        </w:r>
      </w:ins>
      <w:r w:rsidR="00577D5E" w:rsidRPr="4F5FE749">
        <w:rPr>
          <w:rFonts w:ascii="Calibri" w:hAnsi="Calibri" w:cs="Calibri"/>
          <w:i w:val="0"/>
          <w:color w:val="auto"/>
        </w:rPr>
        <w:t>otos pelos(as) conselheiros(as) do CRPS</w:t>
      </w:r>
      <w:r w:rsidR="00D70A3F" w:rsidRPr="4F5FE749">
        <w:rPr>
          <w:rFonts w:ascii="Calibri" w:hAnsi="Calibri" w:cs="Calibri"/>
          <w:i w:val="0"/>
          <w:color w:val="auto"/>
        </w:rPr>
        <w:t>,</w:t>
      </w:r>
      <w:r w:rsidR="00577D5E" w:rsidRPr="4F5FE749">
        <w:rPr>
          <w:rFonts w:ascii="Calibri" w:hAnsi="Calibri" w:cs="Calibri"/>
          <w:i w:val="0"/>
          <w:color w:val="auto"/>
        </w:rPr>
        <w:t xml:space="preserve"> que ter</w:t>
      </w:r>
      <w:r w:rsidR="004F3B56" w:rsidRPr="4F5FE749">
        <w:rPr>
          <w:rFonts w:ascii="Calibri" w:hAnsi="Calibri" w:cs="Calibri"/>
          <w:i w:val="0"/>
          <w:color w:val="auto"/>
        </w:rPr>
        <w:t>ia</w:t>
      </w:r>
      <w:r w:rsidR="00577D5E" w:rsidRPr="4F5FE749">
        <w:rPr>
          <w:rFonts w:ascii="Calibri" w:hAnsi="Calibri" w:cs="Calibri"/>
          <w:i w:val="0"/>
          <w:color w:val="auto"/>
        </w:rPr>
        <w:t xml:space="preserve"> o seu piloto testado ainda </w:t>
      </w:r>
      <w:r w:rsidR="00FB5A2D" w:rsidRPr="4F5FE749">
        <w:rPr>
          <w:rFonts w:ascii="Calibri" w:hAnsi="Calibri" w:cs="Calibri"/>
          <w:i w:val="0"/>
          <w:color w:val="auto"/>
        </w:rPr>
        <w:t xml:space="preserve">em </w:t>
      </w:r>
      <w:r w:rsidR="00577D5E" w:rsidRPr="4F5FE749">
        <w:rPr>
          <w:rFonts w:ascii="Calibri" w:hAnsi="Calibri" w:cs="Calibri"/>
          <w:i w:val="0"/>
          <w:color w:val="auto"/>
        </w:rPr>
        <w:t>junho.</w:t>
      </w:r>
      <w:r w:rsidR="005061EA" w:rsidRPr="4F5FE749">
        <w:rPr>
          <w:rFonts w:ascii="Calibri" w:hAnsi="Calibri" w:cs="Calibri"/>
          <w:i w:val="0"/>
          <w:color w:val="auto"/>
        </w:rPr>
        <w:t xml:space="preserve"> Para que todas essas ações sejam implementadas, discorreu que seria necessário:</w:t>
      </w:r>
      <w:r w:rsidR="00FB5A2D" w:rsidRPr="4F5FE749">
        <w:rPr>
          <w:rFonts w:ascii="Calibri" w:hAnsi="Calibri" w:cs="Calibri"/>
          <w:i w:val="0"/>
          <w:color w:val="auto"/>
        </w:rPr>
        <w:t xml:space="preserve"> </w:t>
      </w:r>
      <w:r w:rsidR="00C03242" w:rsidRPr="4F5FE749">
        <w:rPr>
          <w:rFonts w:ascii="Calibri" w:hAnsi="Calibri" w:cs="Calibri"/>
          <w:i w:val="0"/>
          <w:color w:val="auto"/>
        </w:rPr>
        <w:t>reestrutura</w:t>
      </w:r>
      <w:r w:rsidR="00CE6767" w:rsidRPr="4F5FE749">
        <w:rPr>
          <w:rFonts w:ascii="Calibri" w:hAnsi="Calibri" w:cs="Calibri"/>
          <w:i w:val="0"/>
          <w:color w:val="auto"/>
        </w:rPr>
        <w:t>r</w:t>
      </w:r>
      <w:r w:rsidR="00C03242" w:rsidRPr="4F5FE749">
        <w:rPr>
          <w:rFonts w:ascii="Calibri" w:hAnsi="Calibri" w:cs="Calibri"/>
          <w:i w:val="0"/>
          <w:color w:val="auto"/>
        </w:rPr>
        <w:t xml:space="preserve"> os órgãos administrativos do CRPS; nomear novos conselheiros, observando o critério de representação e, de imediato, conselheiros do governo da ativa; </w:t>
      </w:r>
      <w:r w:rsidR="00927286" w:rsidRPr="4F5FE749">
        <w:rPr>
          <w:rFonts w:ascii="Calibri" w:hAnsi="Calibri" w:cs="Calibri"/>
          <w:i w:val="0"/>
          <w:color w:val="auto"/>
        </w:rPr>
        <w:t>a</w:t>
      </w:r>
      <w:r w:rsidR="00C03242" w:rsidRPr="4F5FE749">
        <w:rPr>
          <w:rFonts w:ascii="Calibri" w:hAnsi="Calibri" w:cs="Calibri"/>
          <w:i w:val="0"/>
          <w:color w:val="auto"/>
        </w:rPr>
        <w:t>umentar a produção dos conselheiros que já estão com mandato, com melhor instrução do recurso, novas ferramentas (acessos aos sistemas ) e fluxos de trabalho (novo fluxo GCD; “sem</w:t>
      </w:r>
      <w:r w:rsidR="00D70A3F" w:rsidRPr="4F5FE749">
        <w:rPr>
          <w:rFonts w:ascii="Calibri" w:hAnsi="Calibri" w:cs="Calibri"/>
          <w:i w:val="0"/>
          <w:color w:val="auto"/>
        </w:rPr>
        <w:t xml:space="preserve"> </w:t>
      </w:r>
      <w:r w:rsidR="00C03242" w:rsidRPr="4F5FE749">
        <w:rPr>
          <w:rFonts w:ascii="Calibri" w:hAnsi="Calibri" w:cs="Calibri"/>
          <w:i w:val="0"/>
          <w:color w:val="auto"/>
        </w:rPr>
        <w:t>d</w:t>
      </w:r>
      <w:r w:rsidR="00D70A3F" w:rsidRPr="4F5FE749">
        <w:rPr>
          <w:rFonts w:ascii="Calibri" w:hAnsi="Calibri" w:cs="Calibri"/>
          <w:i w:val="0"/>
          <w:color w:val="auto"/>
        </w:rPr>
        <w:t>ú</w:t>
      </w:r>
      <w:r w:rsidR="00C03242" w:rsidRPr="4F5FE749">
        <w:rPr>
          <w:rFonts w:ascii="Calibri" w:hAnsi="Calibri" w:cs="Calibri"/>
          <w:i w:val="0"/>
          <w:color w:val="auto"/>
        </w:rPr>
        <w:t xml:space="preserve">vida”; programa acolher; uniformização de fluxo e procedimentos com treinamento </w:t>
      </w:r>
      <w:del w:id="168" w:author="Miriam Fernandes de Faria" w:date="2024-03-07T11:03:00Z">
        <w:r w:rsidR="00C03242" w:rsidRPr="4F5FE749" w:rsidDel="00114773">
          <w:rPr>
            <w:rFonts w:ascii="Calibri" w:hAnsi="Calibri" w:cs="Calibri"/>
            <w:i w:val="0"/>
            <w:color w:val="auto"/>
          </w:rPr>
          <w:delText>“</w:delText>
        </w:r>
      </w:del>
      <w:r w:rsidR="00C03242" w:rsidRPr="00D8135C">
        <w:rPr>
          <w:rFonts w:ascii="Calibri" w:hAnsi="Calibri" w:cs="Calibri"/>
          <w:color w:val="auto"/>
        </w:rPr>
        <w:t>in loc</w:t>
      </w:r>
      <w:r w:rsidR="00D70A3F" w:rsidRPr="4F5FE749">
        <w:rPr>
          <w:rFonts w:ascii="Calibri" w:hAnsi="Calibri" w:cs="Calibri"/>
          <w:color w:val="auto"/>
        </w:rPr>
        <w:t>o</w:t>
      </w:r>
      <w:del w:id="169" w:author="Miriam Fernandes de Faria" w:date="2024-03-07T11:03:00Z">
        <w:r w:rsidR="00C03242" w:rsidRPr="4F5FE749" w:rsidDel="00114773">
          <w:rPr>
            <w:rFonts w:ascii="Calibri" w:hAnsi="Calibri" w:cs="Calibri"/>
            <w:i w:val="0"/>
            <w:color w:val="auto"/>
          </w:rPr>
          <w:delText>”</w:delText>
        </w:r>
      </w:del>
      <w:r w:rsidR="00C03242" w:rsidRPr="4F5FE749">
        <w:rPr>
          <w:rFonts w:ascii="Calibri" w:hAnsi="Calibri" w:cs="Calibri"/>
          <w:i w:val="0"/>
          <w:color w:val="auto"/>
        </w:rPr>
        <w:t xml:space="preserve">; cursos pela </w:t>
      </w:r>
      <w:r w:rsidR="00D70A3F" w:rsidRPr="4F5FE749">
        <w:rPr>
          <w:rFonts w:ascii="Calibri" w:hAnsi="Calibri" w:cs="Calibri"/>
          <w:i w:val="0"/>
          <w:color w:val="auto"/>
        </w:rPr>
        <w:t xml:space="preserve">Escola </w:t>
      </w:r>
      <w:r w:rsidR="00C03242" w:rsidRPr="4F5FE749">
        <w:rPr>
          <w:rFonts w:ascii="Calibri" w:hAnsi="Calibri" w:cs="Calibri"/>
          <w:i w:val="0"/>
          <w:color w:val="auto"/>
        </w:rPr>
        <w:t xml:space="preserve">do CRPS sobre temas específicos; palestras em parceria com o INSS); </w:t>
      </w:r>
      <w:r w:rsidR="00D27607" w:rsidRPr="4F5FE749">
        <w:rPr>
          <w:rFonts w:ascii="Calibri" w:hAnsi="Calibri" w:cs="Calibri"/>
          <w:i w:val="0"/>
          <w:color w:val="auto"/>
        </w:rPr>
        <w:t>e</w:t>
      </w:r>
      <w:r w:rsidR="00C03242" w:rsidRPr="4F5FE749">
        <w:rPr>
          <w:rFonts w:ascii="Calibri" w:hAnsi="Calibri" w:cs="Calibri"/>
          <w:i w:val="0"/>
          <w:color w:val="auto"/>
        </w:rPr>
        <w:t xml:space="preserve"> </w:t>
      </w:r>
      <w:r w:rsidR="00D27607" w:rsidRPr="4F5FE749">
        <w:rPr>
          <w:rFonts w:ascii="Calibri" w:hAnsi="Calibri" w:cs="Calibri"/>
          <w:i w:val="0"/>
          <w:color w:val="auto"/>
        </w:rPr>
        <w:t>c</w:t>
      </w:r>
      <w:r w:rsidR="00C03242" w:rsidRPr="4F5FE749">
        <w:rPr>
          <w:rFonts w:ascii="Calibri" w:hAnsi="Calibri" w:cs="Calibri"/>
          <w:i w:val="0"/>
          <w:color w:val="auto"/>
        </w:rPr>
        <w:t>ontratação ou cessão de novos servidores para os serviços administrativos.</w:t>
      </w:r>
      <w:r w:rsidR="00205380" w:rsidRPr="4F5FE749">
        <w:rPr>
          <w:rFonts w:ascii="Calibri" w:hAnsi="Calibri" w:cs="Calibri"/>
          <w:i w:val="0"/>
          <w:color w:val="auto"/>
        </w:rPr>
        <w:t xml:space="preserve"> Indicou qual seria a estrutura</w:t>
      </w:r>
      <w:r w:rsidR="003C24AA" w:rsidRPr="4F5FE749">
        <w:rPr>
          <w:rFonts w:ascii="Calibri" w:hAnsi="Calibri" w:cs="Calibri"/>
          <w:i w:val="0"/>
          <w:color w:val="auto"/>
        </w:rPr>
        <w:t xml:space="preserve"> mínima ideal</w:t>
      </w:r>
      <w:r w:rsidR="00D718D7" w:rsidRPr="4F5FE749">
        <w:rPr>
          <w:rFonts w:ascii="Calibri" w:hAnsi="Calibri" w:cs="Calibri"/>
          <w:i w:val="0"/>
          <w:color w:val="auto"/>
        </w:rPr>
        <w:t xml:space="preserve"> para o CRPS, para </w:t>
      </w:r>
      <w:ins w:id="170" w:author="Windows10" w:date="2024-03-07T06:34:00Z">
        <w:r w:rsidR="00531A13">
          <w:rPr>
            <w:rFonts w:ascii="Calibri" w:hAnsi="Calibri" w:cs="Calibri"/>
            <w:i w:val="0"/>
            <w:color w:val="auto"/>
          </w:rPr>
          <w:t xml:space="preserve">a </w:t>
        </w:r>
      </w:ins>
      <w:r w:rsidR="00D718D7" w:rsidRPr="4F5FE749">
        <w:rPr>
          <w:rFonts w:ascii="Calibri" w:hAnsi="Calibri" w:cs="Calibri"/>
          <w:i w:val="0"/>
          <w:color w:val="auto"/>
        </w:rPr>
        <w:t>qual seria</w:t>
      </w:r>
      <w:ins w:id="171" w:author="Windows10" w:date="2024-03-07T06:34:00Z">
        <w:r w:rsidR="00531A13">
          <w:rPr>
            <w:rFonts w:ascii="Calibri" w:hAnsi="Calibri" w:cs="Calibri"/>
            <w:i w:val="0"/>
            <w:color w:val="auto"/>
          </w:rPr>
          <w:t>m</w:t>
        </w:r>
      </w:ins>
      <w:r w:rsidR="00D718D7" w:rsidRPr="4F5FE749">
        <w:rPr>
          <w:rFonts w:ascii="Calibri" w:hAnsi="Calibri" w:cs="Calibri"/>
          <w:i w:val="0"/>
          <w:color w:val="auto"/>
        </w:rPr>
        <w:t xml:space="preserve"> necessário 35 novos servidores e 160 </w:t>
      </w:r>
      <w:r w:rsidR="00A21A7C" w:rsidRPr="4F5FE749">
        <w:rPr>
          <w:rFonts w:ascii="Calibri" w:hAnsi="Calibri" w:cs="Calibri"/>
          <w:i w:val="0"/>
          <w:color w:val="auto"/>
        </w:rPr>
        <w:t xml:space="preserve">novos </w:t>
      </w:r>
      <w:r w:rsidR="00D718D7" w:rsidRPr="4F5FE749">
        <w:rPr>
          <w:rFonts w:ascii="Calibri" w:hAnsi="Calibri" w:cs="Calibri"/>
          <w:i w:val="0"/>
          <w:color w:val="auto"/>
        </w:rPr>
        <w:t>conselheiros</w:t>
      </w:r>
      <w:r w:rsidR="00A21A7C" w:rsidRPr="4F5FE749">
        <w:rPr>
          <w:rFonts w:ascii="Calibri" w:hAnsi="Calibri" w:cs="Calibri"/>
          <w:i w:val="0"/>
          <w:color w:val="auto"/>
        </w:rPr>
        <w:t>, mas</w:t>
      </w:r>
      <w:ins w:id="172" w:author="Windows10" w:date="2024-03-07T06:34:00Z">
        <w:r w:rsidR="00531A13">
          <w:rPr>
            <w:rFonts w:ascii="Calibri" w:hAnsi="Calibri" w:cs="Calibri"/>
            <w:i w:val="0"/>
            <w:color w:val="auto"/>
          </w:rPr>
          <w:t>,</w:t>
        </w:r>
      </w:ins>
      <w:r w:rsidR="00A21A7C" w:rsidRPr="4F5FE749">
        <w:rPr>
          <w:rFonts w:ascii="Calibri" w:hAnsi="Calibri" w:cs="Calibri"/>
          <w:i w:val="0"/>
          <w:color w:val="auto"/>
        </w:rPr>
        <w:t xml:space="preserve"> enquanto não </w:t>
      </w:r>
      <w:r w:rsidR="00C752EC" w:rsidRPr="4F5FE749">
        <w:rPr>
          <w:rFonts w:ascii="Calibri" w:hAnsi="Calibri" w:cs="Calibri"/>
          <w:i w:val="0"/>
          <w:color w:val="auto"/>
        </w:rPr>
        <w:t>possuem essa estrutura, estava</w:t>
      </w:r>
      <w:r w:rsidR="00D70A3F" w:rsidRPr="4F5FE749">
        <w:rPr>
          <w:rFonts w:ascii="Calibri" w:hAnsi="Calibri" w:cs="Calibri"/>
          <w:i w:val="0"/>
          <w:color w:val="auto"/>
        </w:rPr>
        <w:t>m</w:t>
      </w:r>
      <w:r w:rsidR="00C752EC" w:rsidRPr="4F5FE749">
        <w:rPr>
          <w:rFonts w:ascii="Calibri" w:hAnsi="Calibri" w:cs="Calibri"/>
          <w:i w:val="0"/>
          <w:color w:val="auto"/>
        </w:rPr>
        <w:t xml:space="preserve"> implanta</w:t>
      </w:r>
      <w:ins w:id="173" w:author="Windows10" w:date="2024-03-07T06:35:00Z">
        <w:r w:rsidR="00531A13">
          <w:rPr>
            <w:rFonts w:ascii="Calibri" w:hAnsi="Calibri" w:cs="Calibri"/>
            <w:i w:val="0"/>
            <w:color w:val="auto"/>
          </w:rPr>
          <w:t>n</w:t>
        </w:r>
      </w:ins>
      <w:r w:rsidR="00C752EC" w:rsidRPr="4F5FE749">
        <w:rPr>
          <w:rFonts w:ascii="Calibri" w:hAnsi="Calibri" w:cs="Calibri"/>
          <w:i w:val="0"/>
          <w:color w:val="auto"/>
        </w:rPr>
        <w:t>do o Programa de Gestão</w:t>
      </w:r>
      <w:r w:rsidR="00D70A3F" w:rsidRPr="4F5FE749">
        <w:rPr>
          <w:rFonts w:ascii="Calibri" w:hAnsi="Calibri" w:cs="Calibri"/>
          <w:i w:val="0"/>
          <w:color w:val="auto"/>
        </w:rPr>
        <w:t>,</w:t>
      </w:r>
      <w:r w:rsidR="00C752EC" w:rsidRPr="4F5FE749">
        <w:rPr>
          <w:rFonts w:ascii="Calibri" w:hAnsi="Calibri" w:cs="Calibri"/>
          <w:i w:val="0"/>
          <w:color w:val="auto"/>
        </w:rPr>
        <w:t xml:space="preserve"> em junho</w:t>
      </w:r>
      <w:r w:rsidR="00D70A3F" w:rsidRPr="4F5FE749">
        <w:rPr>
          <w:rFonts w:ascii="Calibri" w:hAnsi="Calibri" w:cs="Calibri"/>
          <w:i w:val="0"/>
          <w:color w:val="auto"/>
        </w:rPr>
        <w:t>, para os servidores nas UJs</w:t>
      </w:r>
      <w:r w:rsidR="00C752EC" w:rsidRPr="4F5FE749">
        <w:rPr>
          <w:rFonts w:ascii="Calibri" w:hAnsi="Calibri" w:cs="Calibri"/>
          <w:i w:val="0"/>
          <w:color w:val="auto"/>
        </w:rPr>
        <w:t>.</w:t>
      </w:r>
      <w:r w:rsidR="00F37983" w:rsidRPr="4F5FE749">
        <w:rPr>
          <w:rFonts w:ascii="Calibri" w:hAnsi="Calibri" w:cs="Calibri"/>
          <w:i w:val="0"/>
          <w:color w:val="auto"/>
        </w:rPr>
        <w:t xml:space="preserve"> Informou que solicitou reestruturação </w:t>
      </w:r>
      <w:r w:rsidR="003123F6" w:rsidRPr="4F5FE749">
        <w:rPr>
          <w:rFonts w:ascii="Calibri" w:hAnsi="Calibri" w:cs="Calibri"/>
          <w:i w:val="0"/>
          <w:color w:val="auto"/>
        </w:rPr>
        <w:t xml:space="preserve">para os órgãos administrativos do </w:t>
      </w:r>
      <w:r w:rsidR="00150CE9" w:rsidRPr="4F5FE749">
        <w:rPr>
          <w:rFonts w:ascii="Calibri" w:hAnsi="Calibri" w:cs="Calibri"/>
          <w:i w:val="0"/>
          <w:color w:val="auto"/>
        </w:rPr>
        <w:t xml:space="preserve">Conselho </w:t>
      </w:r>
      <w:r w:rsidR="003123F6" w:rsidRPr="4F5FE749">
        <w:rPr>
          <w:rFonts w:ascii="Calibri" w:hAnsi="Calibri" w:cs="Calibri"/>
          <w:i w:val="0"/>
          <w:color w:val="auto"/>
        </w:rPr>
        <w:t>para 2024</w:t>
      </w:r>
      <w:r w:rsidR="00150CE9" w:rsidRPr="4F5FE749">
        <w:rPr>
          <w:rFonts w:ascii="Calibri" w:hAnsi="Calibri" w:cs="Calibri"/>
          <w:i w:val="0"/>
          <w:color w:val="auto"/>
        </w:rPr>
        <w:t>,</w:t>
      </w:r>
      <w:r w:rsidR="00B278F8" w:rsidRPr="4F5FE749">
        <w:rPr>
          <w:rFonts w:ascii="Calibri" w:hAnsi="Calibri" w:cs="Calibri"/>
          <w:i w:val="0"/>
          <w:color w:val="auto"/>
        </w:rPr>
        <w:t xml:space="preserve"> e que foram incluídas novas competência</w:t>
      </w:r>
      <w:ins w:id="174" w:author="Miriam Fernandes de Faria" w:date="2024-03-07T11:05:00Z">
        <w:r w:rsidR="00114773">
          <w:rPr>
            <w:rFonts w:ascii="Calibri" w:hAnsi="Calibri" w:cs="Calibri"/>
            <w:i w:val="0"/>
            <w:color w:val="auto"/>
          </w:rPr>
          <w:t>s</w:t>
        </w:r>
      </w:ins>
      <w:r w:rsidR="00B278F8" w:rsidRPr="4F5FE749">
        <w:rPr>
          <w:rFonts w:ascii="Calibri" w:hAnsi="Calibri" w:cs="Calibri"/>
          <w:i w:val="0"/>
          <w:color w:val="auto"/>
        </w:rPr>
        <w:t xml:space="preserve">, </w:t>
      </w:r>
      <w:r w:rsidR="00780889" w:rsidRPr="4F5FE749">
        <w:rPr>
          <w:rFonts w:ascii="Calibri" w:hAnsi="Calibri" w:cs="Calibri"/>
          <w:i w:val="0"/>
          <w:color w:val="auto"/>
        </w:rPr>
        <w:t>sendo elas:</w:t>
      </w:r>
      <w:r w:rsidR="00815480" w:rsidRPr="4F5FE749">
        <w:rPr>
          <w:rFonts w:ascii="Calibri" w:hAnsi="Calibri" w:cs="Calibri"/>
          <w:i w:val="0"/>
          <w:color w:val="auto"/>
        </w:rPr>
        <w:t xml:space="preserve"> (i) contestações e recursos relativos à atribuição, pelo Ministério da Economia, do </w:t>
      </w:r>
      <w:r w:rsidR="00815480" w:rsidRPr="00BC6CE5">
        <w:rPr>
          <w:rFonts w:ascii="Calibri" w:hAnsi="Calibri" w:cs="Calibri"/>
          <w:i w:val="0"/>
          <w:color w:val="auto"/>
        </w:rPr>
        <w:t xml:space="preserve">Fator Acidentário de Prevenção </w:t>
      </w:r>
      <w:r w:rsidR="00150CE9" w:rsidRPr="00BC6CE5">
        <w:rPr>
          <w:rFonts w:ascii="Calibri" w:hAnsi="Calibri" w:cs="Calibri"/>
          <w:i w:val="0"/>
          <w:color w:val="auto"/>
        </w:rPr>
        <w:t xml:space="preserve">(FAP) </w:t>
      </w:r>
      <w:r w:rsidR="00815480" w:rsidRPr="00BC6CE5">
        <w:rPr>
          <w:rFonts w:ascii="Calibri" w:hAnsi="Calibri" w:cs="Calibri"/>
          <w:i w:val="0"/>
          <w:color w:val="auto"/>
        </w:rPr>
        <w:t>aos estabelecimentos das empresas (incluído</w:t>
      </w:r>
      <w:r w:rsidR="00815480" w:rsidRPr="4F5FE749">
        <w:rPr>
          <w:rFonts w:ascii="Calibri" w:hAnsi="Calibri" w:cs="Calibri"/>
          <w:i w:val="0"/>
          <w:color w:val="auto"/>
        </w:rPr>
        <w:t xml:space="preserve"> pela Lei nº 13.846, de 2019</w:t>
      </w:r>
      <w:r w:rsidR="00FB5A2D" w:rsidRPr="4F5FE749">
        <w:rPr>
          <w:rFonts w:ascii="Calibri" w:hAnsi="Calibri" w:cs="Calibri"/>
          <w:i w:val="0"/>
          <w:color w:val="auto"/>
        </w:rPr>
        <w:t>)</w:t>
      </w:r>
      <w:r w:rsidR="00815480" w:rsidRPr="4F5FE749">
        <w:rPr>
          <w:rFonts w:ascii="Calibri" w:hAnsi="Calibri" w:cs="Calibri"/>
          <w:i w:val="0"/>
          <w:color w:val="auto"/>
        </w:rPr>
        <w:t xml:space="preserve">; (ii) - recursos de processos relacionados à compensação financeira de que trata a Lei nº 9.796, de 5 de maio de 1999, e à supervisão e à fiscalização dos </w:t>
      </w:r>
      <w:del w:id="175" w:author="Windows10" w:date="2024-03-07T06:37:00Z">
        <w:r w:rsidR="00815480" w:rsidRPr="4F5FE749" w:rsidDel="00531A13">
          <w:rPr>
            <w:rFonts w:ascii="Calibri" w:hAnsi="Calibri" w:cs="Calibri"/>
            <w:i w:val="0"/>
            <w:color w:val="auto"/>
          </w:rPr>
          <w:delText>r</w:delText>
        </w:r>
      </w:del>
      <w:ins w:id="176" w:author="Windows10" w:date="2024-03-07T06:37:00Z">
        <w:r w:rsidR="00531A13">
          <w:rPr>
            <w:rFonts w:ascii="Calibri" w:hAnsi="Calibri" w:cs="Calibri"/>
            <w:i w:val="0"/>
            <w:color w:val="auto"/>
          </w:rPr>
          <w:t>R</w:t>
        </w:r>
      </w:ins>
      <w:r w:rsidR="00815480" w:rsidRPr="4F5FE749">
        <w:rPr>
          <w:rFonts w:ascii="Calibri" w:hAnsi="Calibri" w:cs="Calibri"/>
          <w:i w:val="0"/>
          <w:color w:val="auto"/>
        </w:rPr>
        <w:t xml:space="preserve">egimes </w:t>
      </w:r>
      <w:del w:id="177" w:author="Windows10" w:date="2024-03-07T06:37:00Z">
        <w:r w:rsidR="00815480" w:rsidRPr="4F5FE749" w:rsidDel="00531A13">
          <w:rPr>
            <w:rFonts w:ascii="Calibri" w:hAnsi="Calibri" w:cs="Calibri"/>
            <w:i w:val="0"/>
            <w:color w:val="auto"/>
          </w:rPr>
          <w:delText>p</w:delText>
        </w:r>
      </w:del>
      <w:ins w:id="178" w:author="Windows10" w:date="2024-03-07T06:37:00Z">
        <w:r w:rsidR="00531A13">
          <w:rPr>
            <w:rFonts w:ascii="Calibri" w:hAnsi="Calibri" w:cs="Calibri"/>
            <w:i w:val="0"/>
            <w:color w:val="auto"/>
          </w:rPr>
          <w:t>P</w:t>
        </w:r>
      </w:ins>
      <w:r w:rsidR="00815480" w:rsidRPr="4F5FE749">
        <w:rPr>
          <w:rFonts w:ascii="Calibri" w:hAnsi="Calibri" w:cs="Calibri"/>
          <w:i w:val="0"/>
          <w:color w:val="auto"/>
        </w:rPr>
        <w:t xml:space="preserve">róprios de </w:t>
      </w:r>
      <w:del w:id="179" w:author="Windows10" w:date="2024-03-07T06:37:00Z">
        <w:r w:rsidR="00815480" w:rsidRPr="4F5FE749" w:rsidDel="00531A13">
          <w:rPr>
            <w:rFonts w:ascii="Calibri" w:hAnsi="Calibri" w:cs="Calibri"/>
            <w:i w:val="0"/>
            <w:color w:val="auto"/>
          </w:rPr>
          <w:delText>p</w:delText>
        </w:r>
      </w:del>
      <w:ins w:id="180" w:author="Windows10" w:date="2024-03-07T06:37:00Z">
        <w:r w:rsidR="00531A13">
          <w:rPr>
            <w:rFonts w:ascii="Calibri" w:hAnsi="Calibri" w:cs="Calibri"/>
            <w:i w:val="0"/>
            <w:color w:val="auto"/>
          </w:rPr>
          <w:t>P</w:t>
        </w:r>
      </w:ins>
      <w:r w:rsidR="00815480" w:rsidRPr="4F5FE749">
        <w:rPr>
          <w:rFonts w:ascii="Calibri" w:hAnsi="Calibri" w:cs="Calibri"/>
          <w:i w:val="0"/>
          <w:color w:val="auto"/>
        </w:rPr>
        <w:t xml:space="preserve">revidência </w:t>
      </w:r>
      <w:del w:id="181" w:author="Windows10" w:date="2024-03-07T06:37:00Z">
        <w:r w:rsidR="00815480" w:rsidRPr="4F5FE749" w:rsidDel="00531A13">
          <w:rPr>
            <w:rFonts w:ascii="Calibri" w:hAnsi="Calibri" w:cs="Calibri"/>
            <w:i w:val="0"/>
            <w:color w:val="auto"/>
          </w:rPr>
          <w:delText>s</w:delText>
        </w:r>
      </w:del>
      <w:ins w:id="182" w:author="Windows10" w:date="2024-03-07T06:37:00Z">
        <w:r w:rsidR="00531A13">
          <w:rPr>
            <w:rFonts w:ascii="Calibri" w:hAnsi="Calibri" w:cs="Calibri"/>
            <w:i w:val="0"/>
            <w:color w:val="auto"/>
          </w:rPr>
          <w:t>S</w:t>
        </w:r>
      </w:ins>
      <w:r w:rsidR="00815480" w:rsidRPr="4F5FE749">
        <w:rPr>
          <w:rFonts w:ascii="Calibri" w:hAnsi="Calibri" w:cs="Calibri"/>
          <w:i w:val="0"/>
          <w:color w:val="auto"/>
        </w:rPr>
        <w:t>ocial</w:t>
      </w:r>
      <w:ins w:id="183" w:author="Windows10" w:date="2024-03-07T06:37:00Z">
        <w:r w:rsidR="00531A13">
          <w:rPr>
            <w:rFonts w:ascii="Calibri" w:hAnsi="Calibri" w:cs="Calibri"/>
            <w:i w:val="0"/>
            <w:color w:val="auto"/>
          </w:rPr>
          <w:t>,</w:t>
        </w:r>
      </w:ins>
      <w:r w:rsidR="00815480" w:rsidRPr="4F5FE749">
        <w:rPr>
          <w:rFonts w:ascii="Calibri" w:hAnsi="Calibri" w:cs="Calibri"/>
          <w:i w:val="0"/>
          <w:color w:val="auto"/>
        </w:rPr>
        <w:t xml:space="preserve"> de que trata a Lei nº 9.717, de 27 de novembro de 1998 (incluído pela Lei nº 13.876, de 2019). Comentou que o orçamento previsto para 2023 era de R$ 31.367.938,00</w:t>
      </w:r>
      <w:r w:rsidR="00BB2E0B" w:rsidRPr="4F5FE749">
        <w:rPr>
          <w:rFonts w:ascii="Calibri" w:hAnsi="Calibri" w:cs="Calibri"/>
          <w:i w:val="0"/>
          <w:color w:val="auto"/>
        </w:rPr>
        <w:t>, o qual conseguir</w:t>
      </w:r>
      <w:r w:rsidR="004F3B56" w:rsidRPr="4F5FE749">
        <w:rPr>
          <w:rFonts w:ascii="Calibri" w:hAnsi="Calibri" w:cs="Calibri"/>
          <w:i w:val="0"/>
          <w:color w:val="auto"/>
        </w:rPr>
        <w:t>ia</w:t>
      </w:r>
      <w:r w:rsidR="00BB2E0B" w:rsidRPr="4F5FE749">
        <w:rPr>
          <w:rFonts w:ascii="Calibri" w:hAnsi="Calibri" w:cs="Calibri"/>
          <w:i w:val="0"/>
          <w:color w:val="auto"/>
        </w:rPr>
        <w:t xml:space="preserve"> pagar a folha até setembro</w:t>
      </w:r>
      <w:r w:rsidR="00150CE9" w:rsidRPr="4F5FE749">
        <w:rPr>
          <w:rFonts w:ascii="Calibri" w:hAnsi="Calibri" w:cs="Calibri"/>
          <w:i w:val="0"/>
          <w:color w:val="auto"/>
        </w:rPr>
        <w:t>,</w:t>
      </w:r>
      <w:r w:rsidR="00BB2E0B" w:rsidRPr="4F5FE749">
        <w:rPr>
          <w:rFonts w:ascii="Calibri" w:hAnsi="Calibri" w:cs="Calibri"/>
          <w:i w:val="0"/>
          <w:color w:val="auto"/>
        </w:rPr>
        <w:t xml:space="preserve"> sem </w:t>
      </w:r>
      <w:r w:rsidR="00612DF1" w:rsidRPr="4F5FE749">
        <w:rPr>
          <w:rFonts w:ascii="Calibri" w:hAnsi="Calibri" w:cs="Calibri"/>
          <w:i w:val="0"/>
          <w:color w:val="auto"/>
        </w:rPr>
        <w:t>aumento da quantidade de processos julgados, visto que seria necessário um a</w:t>
      </w:r>
      <w:r w:rsidR="00150CE9" w:rsidRPr="4F5FE749">
        <w:rPr>
          <w:rFonts w:ascii="Calibri" w:hAnsi="Calibri" w:cs="Calibri"/>
          <w:i w:val="0"/>
          <w:color w:val="auto"/>
        </w:rPr>
        <w:t>p</w:t>
      </w:r>
      <w:r w:rsidR="00612DF1" w:rsidRPr="4F5FE749">
        <w:rPr>
          <w:rFonts w:ascii="Calibri" w:hAnsi="Calibri" w:cs="Calibri"/>
          <w:i w:val="0"/>
          <w:color w:val="auto"/>
        </w:rPr>
        <w:t xml:space="preserve">orte de </w:t>
      </w:r>
      <w:r w:rsidR="00AF1356" w:rsidRPr="4F5FE749">
        <w:rPr>
          <w:rFonts w:ascii="Calibri" w:hAnsi="Calibri" w:cs="Calibri"/>
          <w:i w:val="0"/>
          <w:color w:val="auto"/>
        </w:rPr>
        <w:t xml:space="preserve">R$ 9.230.546,85 </w:t>
      </w:r>
      <w:r w:rsidR="00733CD7" w:rsidRPr="4F5FE749">
        <w:rPr>
          <w:rFonts w:ascii="Calibri" w:hAnsi="Calibri" w:cs="Calibri"/>
          <w:i w:val="0"/>
          <w:color w:val="auto"/>
        </w:rPr>
        <w:t xml:space="preserve">e de R$ </w:t>
      </w:r>
      <w:r w:rsidR="00926A4F" w:rsidRPr="4F5FE749">
        <w:rPr>
          <w:rFonts w:ascii="Calibri" w:hAnsi="Calibri" w:cs="Calibri"/>
          <w:i w:val="0"/>
          <w:color w:val="auto"/>
        </w:rPr>
        <w:t xml:space="preserve">24.779.455,63 </w:t>
      </w:r>
      <w:r w:rsidR="00E94FB0" w:rsidRPr="4F5FE749">
        <w:rPr>
          <w:rFonts w:ascii="Calibri" w:hAnsi="Calibri" w:cs="Calibri"/>
          <w:i w:val="0"/>
          <w:color w:val="auto"/>
        </w:rPr>
        <w:t>para</w:t>
      </w:r>
      <w:r w:rsidR="00926A4F" w:rsidRPr="4F5FE749">
        <w:rPr>
          <w:rFonts w:ascii="Calibri" w:hAnsi="Calibri" w:cs="Calibri"/>
          <w:i w:val="0"/>
          <w:color w:val="auto"/>
        </w:rPr>
        <w:t xml:space="preserve"> </w:t>
      </w:r>
      <w:r w:rsidR="00A43AA0" w:rsidRPr="4F5FE749">
        <w:rPr>
          <w:rFonts w:ascii="Calibri" w:hAnsi="Calibri" w:cs="Calibri"/>
          <w:i w:val="0"/>
          <w:color w:val="auto"/>
        </w:rPr>
        <w:t>julgamento de 200 mil processo a mais que 2022.</w:t>
      </w:r>
      <w:r w:rsidR="000315C3" w:rsidRPr="4F5FE749">
        <w:rPr>
          <w:rFonts w:ascii="Calibri" w:hAnsi="Calibri" w:cs="Calibri"/>
          <w:i w:val="0"/>
          <w:color w:val="auto"/>
        </w:rPr>
        <w:t xml:space="preserve"> Registrou que a meta</w:t>
      </w:r>
      <w:r w:rsidR="00AD57A2" w:rsidRPr="4F5FE749">
        <w:rPr>
          <w:rFonts w:ascii="Calibri" w:hAnsi="Calibri" w:cs="Calibri"/>
          <w:i w:val="0"/>
          <w:color w:val="auto"/>
        </w:rPr>
        <w:t xml:space="preserve"> </w:t>
      </w:r>
      <w:r w:rsidR="000B7DEA" w:rsidRPr="4F5FE749">
        <w:rPr>
          <w:rFonts w:ascii="Calibri" w:hAnsi="Calibri" w:cs="Calibri"/>
          <w:i w:val="0"/>
          <w:color w:val="auto"/>
        </w:rPr>
        <w:t>seria julgar um milhão de processos em 2024, o que requer</w:t>
      </w:r>
      <w:r w:rsidR="005D5E28" w:rsidRPr="4F5FE749">
        <w:rPr>
          <w:rFonts w:ascii="Calibri" w:hAnsi="Calibri" w:cs="Calibri"/>
          <w:i w:val="0"/>
          <w:color w:val="auto"/>
        </w:rPr>
        <w:t xml:space="preserve"> um orçamento de R$ 79.879.466,80</w:t>
      </w:r>
      <w:r w:rsidR="005E6463" w:rsidRPr="4F5FE749">
        <w:rPr>
          <w:rFonts w:ascii="Calibri" w:hAnsi="Calibri" w:cs="Calibri"/>
          <w:i w:val="0"/>
          <w:color w:val="auto"/>
        </w:rPr>
        <w:t xml:space="preserve">. Com a palavra, o </w:t>
      </w:r>
      <w:r w:rsidR="005E6463" w:rsidRPr="4F5FE749">
        <w:rPr>
          <w:rFonts w:ascii="Calibri" w:hAnsi="Calibri" w:cs="Calibri"/>
          <w:b/>
          <w:bCs/>
          <w:i w:val="0"/>
          <w:color w:val="auto"/>
        </w:rPr>
        <w:t>Sr. Benedito Adalberto Brunca</w:t>
      </w:r>
      <w:r w:rsidR="005E6463" w:rsidRPr="4F5FE749">
        <w:rPr>
          <w:rFonts w:ascii="Calibri" w:hAnsi="Calibri" w:cs="Calibri"/>
          <w:i w:val="0"/>
          <w:color w:val="auto"/>
        </w:rPr>
        <w:t xml:space="preserve"> </w:t>
      </w:r>
      <w:r w:rsidR="00F64E14" w:rsidRPr="4F5FE749">
        <w:rPr>
          <w:rFonts w:ascii="Calibri" w:hAnsi="Calibri" w:cs="Calibri"/>
          <w:i w:val="0"/>
          <w:color w:val="auto"/>
        </w:rPr>
        <w:t>discorreu que a questão apresentada era parte do debate que ter</w:t>
      </w:r>
      <w:r w:rsidR="00FB5A2D" w:rsidRPr="4F5FE749">
        <w:rPr>
          <w:rFonts w:ascii="Calibri" w:hAnsi="Calibri" w:cs="Calibri"/>
          <w:i w:val="0"/>
          <w:color w:val="auto"/>
        </w:rPr>
        <w:t>iam</w:t>
      </w:r>
      <w:r w:rsidR="00F64E14" w:rsidRPr="4F5FE749">
        <w:rPr>
          <w:rFonts w:ascii="Calibri" w:hAnsi="Calibri" w:cs="Calibri"/>
          <w:i w:val="0"/>
          <w:color w:val="auto"/>
        </w:rPr>
        <w:t xml:space="preserve"> que realizar sobre o Projeto de Lei</w:t>
      </w:r>
      <w:r w:rsidR="00CA1771" w:rsidRPr="4F5FE749">
        <w:rPr>
          <w:rFonts w:ascii="Calibri" w:hAnsi="Calibri" w:cs="Calibri"/>
          <w:i w:val="0"/>
          <w:color w:val="auto"/>
        </w:rPr>
        <w:t xml:space="preserve"> Orçamentária Anual (PLOA) 2024</w:t>
      </w:r>
      <w:r w:rsidR="00637077" w:rsidRPr="4F5FE749">
        <w:rPr>
          <w:rFonts w:ascii="Calibri" w:hAnsi="Calibri" w:cs="Calibri"/>
          <w:i w:val="0"/>
          <w:color w:val="auto"/>
        </w:rPr>
        <w:t>,</w:t>
      </w:r>
      <w:r w:rsidR="00CA1771" w:rsidRPr="4F5FE749">
        <w:rPr>
          <w:rFonts w:ascii="Calibri" w:hAnsi="Calibri" w:cs="Calibri"/>
          <w:i w:val="0"/>
          <w:color w:val="auto"/>
        </w:rPr>
        <w:t xml:space="preserve"> em julho/2023. Retomando a palavra, </w:t>
      </w:r>
      <w:r w:rsidR="00BA3319" w:rsidRPr="4F5FE749">
        <w:rPr>
          <w:rFonts w:ascii="Calibri" w:hAnsi="Calibri" w:cs="Calibri"/>
          <w:i w:val="0"/>
          <w:color w:val="auto"/>
        </w:rPr>
        <w:t xml:space="preserve">a </w:t>
      </w:r>
      <w:r w:rsidR="00BA3319" w:rsidRPr="4F5FE749">
        <w:rPr>
          <w:rFonts w:ascii="Calibri" w:hAnsi="Calibri" w:cs="Calibri"/>
          <w:b/>
          <w:bCs/>
          <w:i w:val="0"/>
          <w:color w:val="auto"/>
        </w:rPr>
        <w:t>Sra. Ana Cristina Silveira</w:t>
      </w:r>
      <w:r w:rsidR="00807FED" w:rsidRPr="4F5FE749">
        <w:rPr>
          <w:rFonts w:ascii="Calibri" w:hAnsi="Calibri" w:cs="Calibri"/>
          <w:i w:val="0"/>
          <w:color w:val="auto"/>
        </w:rPr>
        <w:t xml:space="preserve"> explanou que o seu objetivo era sensibilizar o CNPS</w:t>
      </w:r>
      <w:r w:rsidR="003D70D2" w:rsidRPr="4F5FE749">
        <w:rPr>
          <w:rFonts w:ascii="Calibri" w:hAnsi="Calibri" w:cs="Calibri"/>
          <w:i w:val="0"/>
          <w:color w:val="auto"/>
        </w:rPr>
        <w:t xml:space="preserve"> sobre o CRPS</w:t>
      </w:r>
      <w:r w:rsidR="0086054E" w:rsidRPr="4F5FE749">
        <w:rPr>
          <w:rFonts w:ascii="Calibri" w:hAnsi="Calibri" w:cs="Calibri"/>
          <w:i w:val="0"/>
          <w:color w:val="auto"/>
        </w:rPr>
        <w:t xml:space="preserve"> e sua necessidade orçament</w:t>
      </w:r>
      <w:r w:rsidR="00AF2D16" w:rsidRPr="4F5FE749">
        <w:rPr>
          <w:rFonts w:ascii="Calibri" w:hAnsi="Calibri" w:cs="Calibri"/>
          <w:i w:val="0"/>
          <w:color w:val="auto"/>
        </w:rPr>
        <w:t>ária</w:t>
      </w:r>
      <w:r w:rsidR="00637077" w:rsidRPr="4F5FE749">
        <w:rPr>
          <w:rFonts w:ascii="Calibri" w:hAnsi="Calibri" w:cs="Calibri"/>
          <w:i w:val="0"/>
          <w:color w:val="auto"/>
        </w:rPr>
        <w:t>,</w:t>
      </w:r>
      <w:r w:rsidR="00AF2D16" w:rsidRPr="4F5FE749">
        <w:rPr>
          <w:rFonts w:ascii="Calibri" w:hAnsi="Calibri" w:cs="Calibri"/>
          <w:i w:val="0"/>
          <w:color w:val="auto"/>
        </w:rPr>
        <w:t xml:space="preserve"> para atender as suas demandas</w:t>
      </w:r>
      <w:del w:id="184" w:author="Windows10" w:date="2024-03-07T06:38:00Z">
        <w:r w:rsidR="00637077" w:rsidRPr="4F5FE749" w:rsidDel="00531A13">
          <w:rPr>
            <w:rFonts w:ascii="Calibri" w:hAnsi="Calibri" w:cs="Calibri"/>
            <w:i w:val="0"/>
            <w:color w:val="auto"/>
          </w:rPr>
          <w:delText>;</w:delText>
        </w:r>
      </w:del>
      <w:r w:rsidR="00AF2D16" w:rsidRPr="4F5FE749">
        <w:rPr>
          <w:rFonts w:ascii="Calibri" w:hAnsi="Calibri" w:cs="Calibri"/>
          <w:i w:val="0"/>
          <w:color w:val="auto"/>
        </w:rPr>
        <w:t xml:space="preserve"> e</w:t>
      </w:r>
      <w:r w:rsidR="00F4749D" w:rsidRPr="4F5FE749">
        <w:rPr>
          <w:rFonts w:ascii="Calibri" w:hAnsi="Calibri" w:cs="Calibri"/>
          <w:i w:val="0"/>
          <w:color w:val="auto"/>
        </w:rPr>
        <w:t>, por fim, salientou</w:t>
      </w:r>
      <w:r w:rsidR="00AF2D16" w:rsidRPr="4F5FE749">
        <w:rPr>
          <w:rFonts w:ascii="Calibri" w:hAnsi="Calibri" w:cs="Calibri"/>
          <w:i w:val="0"/>
          <w:color w:val="auto"/>
        </w:rPr>
        <w:t xml:space="preserve"> que todas as melhorias apresentadas </w:t>
      </w:r>
      <w:r w:rsidR="005D367D" w:rsidRPr="4F5FE749">
        <w:rPr>
          <w:rFonts w:ascii="Calibri" w:hAnsi="Calibri" w:cs="Calibri"/>
          <w:i w:val="0"/>
          <w:color w:val="auto"/>
        </w:rPr>
        <w:t xml:space="preserve">iriam ao encontro das recomendações </w:t>
      </w:r>
      <w:r w:rsidR="00637077" w:rsidRPr="4F5FE749">
        <w:rPr>
          <w:rFonts w:ascii="Calibri" w:hAnsi="Calibri" w:cs="Calibri"/>
          <w:i w:val="0"/>
          <w:color w:val="auto"/>
        </w:rPr>
        <w:t xml:space="preserve">da </w:t>
      </w:r>
      <w:ins w:id="185" w:author="Windows10" w:date="2024-03-07T06:39:00Z">
        <w:r w:rsidR="00531A13">
          <w:rPr>
            <w:rFonts w:ascii="Calibri" w:hAnsi="Calibri" w:cs="Calibri"/>
            <w:i w:val="0"/>
            <w:color w:val="auto"/>
          </w:rPr>
          <w:t>Controladoria Geral da União (</w:t>
        </w:r>
      </w:ins>
      <w:r w:rsidR="00637077" w:rsidRPr="4F5FE749">
        <w:rPr>
          <w:rFonts w:ascii="Calibri" w:hAnsi="Calibri" w:cs="Calibri"/>
          <w:i w:val="0"/>
          <w:color w:val="auto"/>
        </w:rPr>
        <w:t>CGU</w:t>
      </w:r>
      <w:ins w:id="186" w:author="Windows10" w:date="2024-03-07T06:39:00Z">
        <w:r w:rsidR="00531A13">
          <w:rPr>
            <w:rFonts w:ascii="Calibri" w:hAnsi="Calibri" w:cs="Calibri"/>
            <w:i w:val="0"/>
            <w:color w:val="auto"/>
          </w:rPr>
          <w:t>)</w:t>
        </w:r>
      </w:ins>
      <w:r w:rsidR="00637077" w:rsidRPr="4F5FE749">
        <w:rPr>
          <w:rFonts w:ascii="Calibri" w:hAnsi="Calibri" w:cs="Calibri"/>
          <w:i w:val="0"/>
          <w:color w:val="auto"/>
        </w:rPr>
        <w:t xml:space="preserve"> e </w:t>
      </w:r>
      <w:r w:rsidR="005D367D" w:rsidRPr="4F5FE749">
        <w:rPr>
          <w:rFonts w:ascii="Calibri" w:hAnsi="Calibri" w:cs="Calibri"/>
          <w:i w:val="0"/>
          <w:color w:val="auto"/>
        </w:rPr>
        <w:t>do</w:t>
      </w:r>
      <w:r w:rsidR="00F4749D" w:rsidRPr="4F5FE749">
        <w:rPr>
          <w:rFonts w:ascii="Calibri" w:hAnsi="Calibri" w:cs="Calibri"/>
          <w:i w:val="0"/>
          <w:color w:val="auto"/>
        </w:rPr>
        <w:t xml:space="preserve"> Tribunal de Contas da União (TCU).</w:t>
      </w:r>
      <w:r w:rsidR="00FC5946" w:rsidRPr="4F5FE749">
        <w:rPr>
          <w:rFonts w:ascii="Calibri" w:hAnsi="Calibri" w:cs="Calibri"/>
          <w:i w:val="0"/>
          <w:color w:val="auto"/>
        </w:rPr>
        <w:t xml:space="preserve"> Abrindo </w:t>
      </w:r>
      <w:del w:id="187" w:author="Windows10" w:date="2024-03-07T06:39:00Z">
        <w:r w:rsidR="00FC5946" w:rsidRPr="4F5FE749" w:rsidDel="00531A13">
          <w:rPr>
            <w:rFonts w:ascii="Calibri" w:hAnsi="Calibri" w:cs="Calibri"/>
            <w:i w:val="0"/>
            <w:color w:val="auto"/>
          </w:rPr>
          <w:delText xml:space="preserve">às </w:delText>
        </w:r>
      </w:del>
      <w:ins w:id="188" w:author="Windows10" w:date="2024-03-07T06:39:00Z">
        <w:r w:rsidR="00531A13">
          <w:rPr>
            <w:rFonts w:ascii="Calibri" w:hAnsi="Calibri" w:cs="Calibri"/>
            <w:i w:val="0"/>
            <w:color w:val="auto"/>
          </w:rPr>
          <w:t>as</w:t>
        </w:r>
        <w:r w:rsidR="00531A13" w:rsidRPr="4F5FE749">
          <w:rPr>
            <w:rFonts w:ascii="Calibri" w:hAnsi="Calibri" w:cs="Calibri"/>
            <w:i w:val="0"/>
            <w:color w:val="auto"/>
          </w:rPr>
          <w:t xml:space="preserve"> </w:t>
        </w:r>
      </w:ins>
      <w:r w:rsidR="00FC5946" w:rsidRPr="4F5FE749">
        <w:rPr>
          <w:rFonts w:ascii="Calibri" w:hAnsi="Calibri" w:cs="Calibri"/>
          <w:i w:val="0"/>
          <w:color w:val="auto"/>
        </w:rPr>
        <w:t xml:space="preserve">manifestações, </w:t>
      </w:r>
      <w:r w:rsidR="003F626E" w:rsidRPr="4F5FE749">
        <w:rPr>
          <w:rFonts w:ascii="Calibri" w:hAnsi="Calibri" w:cs="Calibri"/>
          <w:i w:val="0"/>
          <w:color w:val="auto"/>
        </w:rPr>
        <w:t xml:space="preserve">o </w:t>
      </w:r>
      <w:r w:rsidR="00610715" w:rsidRPr="4F5FE749">
        <w:rPr>
          <w:rFonts w:ascii="Calibri" w:hAnsi="Calibri" w:cs="Calibri"/>
          <w:b/>
          <w:bCs/>
          <w:i w:val="0"/>
          <w:color w:val="auto"/>
        </w:rPr>
        <w:t>Sr.</w:t>
      </w:r>
      <w:r w:rsidR="00625D10" w:rsidRPr="4F5FE749">
        <w:rPr>
          <w:rFonts w:ascii="Calibri" w:hAnsi="Calibri" w:cs="Calibri"/>
          <w:b/>
          <w:bCs/>
          <w:i w:val="0"/>
          <w:color w:val="auto"/>
        </w:rPr>
        <w:t xml:space="preserve"> José Tadeu Costa</w:t>
      </w:r>
      <w:r w:rsidR="00625D10" w:rsidRPr="4F5FE749">
        <w:rPr>
          <w:rFonts w:ascii="Calibri" w:hAnsi="Calibri" w:cs="Calibri"/>
          <w:i w:val="0"/>
          <w:color w:val="auto"/>
        </w:rPr>
        <w:t xml:space="preserve"> d</w:t>
      </w:r>
      <w:r w:rsidR="003F626E" w:rsidRPr="4F5FE749">
        <w:rPr>
          <w:rFonts w:ascii="Calibri" w:hAnsi="Calibri" w:cs="Calibri"/>
          <w:i w:val="0"/>
          <w:color w:val="auto"/>
        </w:rPr>
        <w:t>estacou que o recurso administrativo era uma ferramenta excelente para</w:t>
      </w:r>
      <w:r w:rsidR="00F47483" w:rsidRPr="4F5FE749">
        <w:rPr>
          <w:rFonts w:ascii="Calibri" w:hAnsi="Calibri" w:cs="Calibri"/>
          <w:i w:val="0"/>
          <w:color w:val="auto"/>
        </w:rPr>
        <w:t xml:space="preserve"> atender muitas demandas</w:t>
      </w:r>
      <w:r w:rsidR="001C36D5" w:rsidRPr="4F5FE749">
        <w:rPr>
          <w:rFonts w:ascii="Calibri" w:hAnsi="Calibri" w:cs="Calibri"/>
          <w:i w:val="0"/>
          <w:color w:val="auto"/>
        </w:rPr>
        <w:t xml:space="preserve"> </w:t>
      </w:r>
      <w:r w:rsidR="0062351C" w:rsidRPr="4F5FE749">
        <w:rPr>
          <w:rFonts w:ascii="Calibri" w:hAnsi="Calibri" w:cs="Calibri"/>
          <w:i w:val="0"/>
          <w:color w:val="auto"/>
        </w:rPr>
        <w:t>e diminuir os gastos</w:t>
      </w:r>
      <w:r w:rsidR="008B1A83" w:rsidRPr="4F5FE749">
        <w:rPr>
          <w:rFonts w:ascii="Calibri" w:hAnsi="Calibri" w:cs="Calibri"/>
          <w:i w:val="0"/>
          <w:color w:val="auto"/>
        </w:rPr>
        <w:t xml:space="preserve"> </w:t>
      </w:r>
      <w:r w:rsidR="006C1CC7" w:rsidRPr="4F5FE749">
        <w:rPr>
          <w:rFonts w:ascii="Calibri" w:hAnsi="Calibri" w:cs="Calibri"/>
          <w:i w:val="0"/>
          <w:color w:val="auto"/>
        </w:rPr>
        <w:t xml:space="preserve">e </w:t>
      </w:r>
      <w:r w:rsidR="003A1FA7" w:rsidRPr="4F5FE749">
        <w:rPr>
          <w:rFonts w:ascii="Calibri" w:hAnsi="Calibri" w:cs="Calibri"/>
          <w:i w:val="0"/>
          <w:color w:val="auto"/>
        </w:rPr>
        <w:t>que a qualidade do(a) conselheiro(as) seria um ponto importante a ser considerado.</w:t>
      </w:r>
      <w:r w:rsidR="00A37F5C" w:rsidRPr="4F5FE749">
        <w:rPr>
          <w:rFonts w:ascii="Calibri" w:hAnsi="Calibri" w:cs="Calibri"/>
          <w:i w:val="0"/>
          <w:color w:val="auto"/>
        </w:rPr>
        <w:t xml:space="preserve"> Pontuou que </w:t>
      </w:r>
      <w:r w:rsidR="00E84CA7" w:rsidRPr="4F5FE749">
        <w:rPr>
          <w:rFonts w:ascii="Calibri" w:hAnsi="Calibri" w:cs="Calibri"/>
          <w:i w:val="0"/>
          <w:color w:val="auto"/>
        </w:rPr>
        <w:t>seria necessário avançar e solicitou que fosse verificada a questão dos pré-julgados</w:t>
      </w:r>
      <w:r w:rsidR="00365F3A" w:rsidRPr="4F5FE749">
        <w:rPr>
          <w:rFonts w:ascii="Calibri" w:hAnsi="Calibri" w:cs="Calibri"/>
          <w:i w:val="0"/>
          <w:color w:val="auto"/>
        </w:rPr>
        <w:t xml:space="preserve"> e coisa julgada</w:t>
      </w:r>
      <w:r w:rsidR="00211E37" w:rsidRPr="4F5FE749">
        <w:rPr>
          <w:rFonts w:ascii="Calibri" w:hAnsi="Calibri" w:cs="Calibri"/>
          <w:i w:val="0"/>
          <w:color w:val="auto"/>
        </w:rPr>
        <w:t>,</w:t>
      </w:r>
      <w:r w:rsidR="00365F3A" w:rsidRPr="4F5FE749">
        <w:rPr>
          <w:rFonts w:ascii="Calibri" w:hAnsi="Calibri" w:cs="Calibri"/>
          <w:i w:val="0"/>
          <w:color w:val="auto"/>
        </w:rPr>
        <w:t xml:space="preserve"> para </w:t>
      </w:r>
      <w:r w:rsidR="00637077" w:rsidRPr="4F5FE749">
        <w:rPr>
          <w:rFonts w:ascii="Calibri" w:hAnsi="Calibri" w:cs="Calibri"/>
          <w:i w:val="0"/>
          <w:color w:val="auto"/>
        </w:rPr>
        <w:t>cumprimento dos</w:t>
      </w:r>
      <w:r w:rsidR="00365F3A" w:rsidRPr="4F5FE749">
        <w:rPr>
          <w:rFonts w:ascii="Calibri" w:hAnsi="Calibri" w:cs="Calibri"/>
          <w:i w:val="0"/>
          <w:color w:val="auto"/>
        </w:rPr>
        <w:t xml:space="preserve"> prazos.</w:t>
      </w:r>
      <w:r w:rsidR="002601C0" w:rsidRPr="4F5FE749">
        <w:rPr>
          <w:rFonts w:ascii="Calibri" w:hAnsi="Calibri" w:cs="Calibri"/>
          <w:i w:val="0"/>
          <w:color w:val="auto"/>
        </w:rPr>
        <w:t xml:space="preserve"> O </w:t>
      </w:r>
      <w:r w:rsidR="00610715" w:rsidRPr="4F5FE749">
        <w:rPr>
          <w:rFonts w:ascii="Calibri" w:hAnsi="Calibri" w:cs="Calibri"/>
          <w:b/>
          <w:bCs/>
          <w:i w:val="0"/>
          <w:color w:val="auto"/>
        </w:rPr>
        <w:t>Sr. Evandro Morello</w:t>
      </w:r>
      <w:r w:rsidR="00610715" w:rsidRPr="4F5FE749">
        <w:rPr>
          <w:rFonts w:ascii="Calibri" w:hAnsi="Calibri" w:cs="Calibri"/>
          <w:i w:val="0"/>
          <w:color w:val="auto"/>
        </w:rPr>
        <w:t xml:space="preserve"> </w:t>
      </w:r>
      <w:r w:rsidR="002601C0" w:rsidRPr="4F5FE749">
        <w:rPr>
          <w:rFonts w:ascii="Calibri" w:hAnsi="Calibri" w:cs="Calibri"/>
          <w:i w:val="0"/>
          <w:color w:val="auto"/>
        </w:rPr>
        <w:t xml:space="preserve">ponderou que o processo administrativo deve ser </w:t>
      </w:r>
      <w:r w:rsidR="00C84936" w:rsidRPr="4F5FE749">
        <w:rPr>
          <w:rFonts w:ascii="Calibri" w:hAnsi="Calibri" w:cs="Calibri"/>
          <w:i w:val="0"/>
          <w:color w:val="auto"/>
        </w:rPr>
        <w:t xml:space="preserve">uma alternativa viável e célere para responder </w:t>
      </w:r>
      <w:r w:rsidR="00211E37" w:rsidRPr="4F5FE749">
        <w:rPr>
          <w:rFonts w:ascii="Calibri" w:hAnsi="Calibri" w:cs="Calibri"/>
          <w:i w:val="0"/>
          <w:color w:val="auto"/>
        </w:rPr>
        <w:t>à</w:t>
      </w:r>
      <w:r w:rsidR="00C84936" w:rsidRPr="4F5FE749">
        <w:rPr>
          <w:rFonts w:ascii="Calibri" w:hAnsi="Calibri" w:cs="Calibri"/>
          <w:i w:val="0"/>
          <w:color w:val="auto"/>
        </w:rPr>
        <w:t>s necessidades dos segurados</w:t>
      </w:r>
      <w:r w:rsidR="00211E37" w:rsidRPr="4F5FE749">
        <w:rPr>
          <w:rFonts w:ascii="Calibri" w:hAnsi="Calibri" w:cs="Calibri"/>
          <w:i w:val="0"/>
          <w:color w:val="auto"/>
        </w:rPr>
        <w:t xml:space="preserve"> -</w:t>
      </w:r>
      <w:r w:rsidR="00C84936" w:rsidRPr="4F5FE749">
        <w:rPr>
          <w:rFonts w:ascii="Calibri" w:hAnsi="Calibri" w:cs="Calibri"/>
          <w:i w:val="0"/>
          <w:color w:val="auto"/>
        </w:rPr>
        <w:t xml:space="preserve"> e do próprio sistema</w:t>
      </w:r>
      <w:r w:rsidR="00211E37" w:rsidRPr="4F5FE749">
        <w:rPr>
          <w:rFonts w:ascii="Calibri" w:hAnsi="Calibri" w:cs="Calibri"/>
          <w:i w:val="0"/>
          <w:color w:val="auto"/>
        </w:rPr>
        <w:t>; reconheceu o</w:t>
      </w:r>
      <w:r w:rsidR="00937368" w:rsidRPr="4F5FE749">
        <w:rPr>
          <w:rFonts w:ascii="Calibri" w:hAnsi="Calibri" w:cs="Calibri"/>
          <w:i w:val="0"/>
          <w:color w:val="auto"/>
        </w:rPr>
        <w:t xml:space="preserve"> problema</w:t>
      </w:r>
      <w:r w:rsidR="00266C0D" w:rsidRPr="4F5FE749">
        <w:rPr>
          <w:rFonts w:ascii="Calibri" w:hAnsi="Calibri" w:cs="Calibri"/>
          <w:i w:val="0"/>
          <w:color w:val="auto"/>
        </w:rPr>
        <w:t xml:space="preserve"> em relação </w:t>
      </w:r>
      <w:r w:rsidR="00211E37" w:rsidRPr="4F5FE749">
        <w:rPr>
          <w:rFonts w:ascii="Calibri" w:hAnsi="Calibri" w:cs="Calibri"/>
          <w:i w:val="0"/>
          <w:color w:val="auto"/>
        </w:rPr>
        <w:t>à</w:t>
      </w:r>
      <w:r w:rsidR="00266C0D" w:rsidRPr="4F5FE749">
        <w:rPr>
          <w:rFonts w:ascii="Calibri" w:hAnsi="Calibri" w:cs="Calibri"/>
          <w:i w:val="0"/>
          <w:color w:val="auto"/>
        </w:rPr>
        <w:t xml:space="preserve"> realização de análise adequada de </w:t>
      </w:r>
      <w:ins w:id="189" w:author="Windows10" w:date="2024-03-07T06:40:00Z">
        <w:r w:rsidR="00531A13">
          <w:rPr>
            <w:rFonts w:ascii="Calibri" w:hAnsi="Calibri" w:cs="Calibri"/>
            <w:i w:val="0"/>
            <w:color w:val="auto"/>
          </w:rPr>
          <w:t>de</w:t>
        </w:r>
      </w:ins>
      <w:r w:rsidR="00266C0D" w:rsidRPr="4F5FE749">
        <w:rPr>
          <w:rFonts w:ascii="Calibri" w:hAnsi="Calibri" w:cs="Calibri"/>
          <w:i w:val="0"/>
          <w:color w:val="auto"/>
        </w:rPr>
        <w:t xml:space="preserve">terminadas </w:t>
      </w:r>
      <w:r w:rsidR="00211E37" w:rsidRPr="4F5FE749">
        <w:rPr>
          <w:rFonts w:ascii="Calibri" w:hAnsi="Calibri" w:cs="Calibri"/>
          <w:i w:val="0"/>
          <w:color w:val="auto"/>
        </w:rPr>
        <w:t>demandas em processo administrativo previdenciário</w:t>
      </w:r>
      <w:r w:rsidR="00266C0D" w:rsidRPr="4F5FE749">
        <w:rPr>
          <w:rFonts w:ascii="Calibri" w:hAnsi="Calibri" w:cs="Calibri"/>
          <w:i w:val="0"/>
          <w:color w:val="auto"/>
        </w:rPr>
        <w:t>, exemplificando</w:t>
      </w:r>
      <w:r w:rsidR="00211E37" w:rsidRPr="4F5FE749">
        <w:rPr>
          <w:rFonts w:ascii="Calibri" w:hAnsi="Calibri" w:cs="Calibri"/>
          <w:i w:val="0"/>
          <w:color w:val="auto"/>
        </w:rPr>
        <w:t xml:space="preserve"> situações</w:t>
      </w:r>
      <w:r w:rsidR="00266C0D" w:rsidRPr="4F5FE749">
        <w:rPr>
          <w:rFonts w:ascii="Calibri" w:hAnsi="Calibri" w:cs="Calibri"/>
          <w:i w:val="0"/>
          <w:color w:val="auto"/>
        </w:rPr>
        <w:t>. Sugeriu que fosse dada oportunidade</w:t>
      </w:r>
      <w:r w:rsidR="0063412E" w:rsidRPr="4F5FE749">
        <w:rPr>
          <w:rFonts w:ascii="Calibri" w:hAnsi="Calibri" w:cs="Calibri"/>
          <w:i w:val="0"/>
          <w:color w:val="auto"/>
        </w:rPr>
        <w:t xml:space="preserve"> às entidades da sociedade civil para que </w:t>
      </w:r>
      <w:r w:rsidR="001D278C" w:rsidRPr="4F5FE749">
        <w:rPr>
          <w:rFonts w:ascii="Calibri" w:hAnsi="Calibri" w:cs="Calibri"/>
          <w:i w:val="0"/>
          <w:color w:val="auto"/>
        </w:rPr>
        <w:t>promovam</w:t>
      </w:r>
      <w:r w:rsidR="0063412E" w:rsidRPr="4F5FE749">
        <w:rPr>
          <w:rFonts w:ascii="Calibri" w:hAnsi="Calibri" w:cs="Calibri"/>
          <w:i w:val="0"/>
          <w:color w:val="auto"/>
        </w:rPr>
        <w:t xml:space="preserve"> a uniformização de entendimentos com o INSS</w:t>
      </w:r>
      <w:r w:rsidR="001D278C" w:rsidRPr="4F5FE749">
        <w:rPr>
          <w:rFonts w:ascii="Calibri" w:hAnsi="Calibri" w:cs="Calibri"/>
          <w:i w:val="0"/>
          <w:color w:val="auto"/>
        </w:rPr>
        <w:t>,</w:t>
      </w:r>
      <w:r w:rsidR="00DC03D2" w:rsidRPr="4F5FE749">
        <w:rPr>
          <w:rFonts w:ascii="Calibri" w:hAnsi="Calibri" w:cs="Calibri"/>
          <w:i w:val="0"/>
          <w:color w:val="auto"/>
        </w:rPr>
        <w:t xml:space="preserve"> e colocou-se à disposição para</w:t>
      </w:r>
      <w:r w:rsidR="0007281B" w:rsidRPr="4F5FE749">
        <w:rPr>
          <w:rFonts w:ascii="Calibri" w:hAnsi="Calibri" w:cs="Calibri"/>
          <w:i w:val="0"/>
          <w:color w:val="auto"/>
        </w:rPr>
        <w:t xml:space="preserve"> auxiliar.</w:t>
      </w:r>
      <w:r w:rsidR="00610715" w:rsidRPr="4F5FE749">
        <w:rPr>
          <w:rFonts w:ascii="Calibri" w:hAnsi="Calibri" w:cs="Calibri"/>
          <w:i w:val="0"/>
          <w:color w:val="auto"/>
        </w:rPr>
        <w:t xml:space="preserve"> </w:t>
      </w:r>
      <w:r w:rsidR="0046081C" w:rsidRPr="4F5FE749">
        <w:rPr>
          <w:rFonts w:ascii="Calibri" w:hAnsi="Calibri" w:cs="Calibri"/>
          <w:i w:val="0"/>
          <w:color w:val="auto"/>
        </w:rPr>
        <w:t xml:space="preserve">Com a palavra, a </w:t>
      </w:r>
      <w:r w:rsidR="0046081C" w:rsidRPr="4F5FE749">
        <w:rPr>
          <w:rFonts w:ascii="Calibri" w:hAnsi="Calibri" w:cs="Calibri"/>
          <w:b/>
          <w:bCs/>
          <w:i w:val="0"/>
          <w:color w:val="auto"/>
        </w:rPr>
        <w:t>Sra. Ana Cristina Silveira</w:t>
      </w:r>
      <w:r w:rsidR="0046081C" w:rsidRPr="4F5FE749">
        <w:rPr>
          <w:rFonts w:ascii="Calibri" w:hAnsi="Calibri" w:cs="Calibri"/>
          <w:i w:val="0"/>
          <w:color w:val="auto"/>
        </w:rPr>
        <w:t xml:space="preserve"> explanou que a uniformização e a internalização das decisões judiciais</w:t>
      </w:r>
      <w:r w:rsidR="00935668" w:rsidRPr="4F5FE749">
        <w:rPr>
          <w:rFonts w:ascii="Calibri" w:hAnsi="Calibri" w:cs="Calibri"/>
          <w:i w:val="0"/>
          <w:color w:val="auto"/>
        </w:rPr>
        <w:t xml:space="preserve"> já estavam sendo trabalhadas junto à CONJUR/MPS</w:t>
      </w:r>
      <w:r w:rsidR="0099551E" w:rsidRPr="4F5FE749">
        <w:rPr>
          <w:rFonts w:ascii="Calibri" w:hAnsi="Calibri" w:cs="Calibri"/>
          <w:i w:val="0"/>
          <w:color w:val="auto"/>
        </w:rPr>
        <w:t>,</w:t>
      </w:r>
      <w:r w:rsidR="00935668" w:rsidRPr="4F5FE749">
        <w:rPr>
          <w:rFonts w:ascii="Calibri" w:hAnsi="Calibri" w:cs="Calibri"/>
          <w:i w:val="0"/>
          <w:color w:val="auto"/>
        </w:rPr>
        <w:t xml:space="preserve"> e que a próxima etapa seria </w:t>
      </w:r>
      <w:r w:rsidR="006B5389" w:rsidRPr="4F5FE749">
        <w:rPr>
          <w:rFonts w:ascii="Calibri" w:hAnsi="Calibri" w:cs="Calibri"/>
          <w:i w:val="0"/>
          <w:color w:val="auto"/>
        </w:rPr>
        <w:t>verificar as decisões judiciais recorrentes.</w:t>
      </w:r>
      <w:r w:rsidR="00EA0A75" w:rsidRPr="4F5FE749">
        <w:rPr>
          <w:rFonts w:ascii="Calibri" w:hAnsi="Calibri" w:cs="Calibri"/>
          <w:i w:val="0"/>
          <w:color w:val="auto"/>
        </w:rPr>
        <w:t xml:space="preserve"> </w:t>
      </w:r>
      <w:r w:rsidR="00EA0A75" w:rsidRPr="4F5FE749">
        <w:rPr>
          <w:rFonts w:ascii="Calibri" w:hAnsi="Calibri" w:cs="Calibri"/>
          <w:i w:val="0"/>
          <w:color w:val="auto"/>
        </w:rPr>
        <w:lastRenderedPageBreak/>
        <w:t>Informou que o</w:t>
      </w:r>
      <w:r w:rsidR="00426563" w:rsidRPr="4F5FE749">
        <w:rPr>
          <w:rFonts w:ascii="Calibri" w:hAnsi="Calibri" w:cs="Calibri"/>
          <w:i w:val="0"/>
          <w:color w:val="auto"/>
        </w:rPr>
        <w:t xml:space="preserve"> Decreto nº 3</w:t>
      </w:r>
      <w:r w:rsidR="0099551E" w:rsidRPr="4F5FE749">
        <w:rPr>
          <w:rFonts w:ascii="Calibri" w:hAnsi="Calibri" w:cs="Calibri"/>
          <w:i w:val="0"/>
          <w:color w:val="auto"/>
        </w:rPr>
        <w:t>.</w:t>
      </w:r>
      <w:r w:rsidR="00426563" w:rsidRPr="4F5FE749">
        <w:rPr>
          <w:rFonts w:ascii="Calibri" w:hAnsi="Calibri" w:cs="Calibri"/>
          <w:i w:val="0"/>
          <w:color w:val="auto"/>
        </w:rPr>
        <w:t>048</w:t>
      </w:r>
      <w:r w:rsidR="0099551E" w:rsidRPr="4F5FE749">
        <w:rPr>
          <w:rFonts w:ascii="Calibri" w:hAnsi="Calibri" w:cs="Calibri"/>
          <w:i w:val="0"/>
          <w:color w:val="auto"/>
        </w:rPr>
        <w:t>/99</w:t>
      </w:r>
      <w:r w:rsidR="00426563" w:rsidRPr="4F5FE749">
        <w:rPr>
          <w:rFonts w:ascii="Calibri" w:hAnsi="Calibri" w:cs="Calibri"/>
          <w:i w:val="0"/>
          <w:color w:val="auto"/>
        </w:rPr>
        <w:t xml:space="preserve"> retirou a competência do INSS de elaborar as contrarrazões</w:t>
      </w:r>
      <w:r w:rsidR="0099551E" w:rsidRPr="4F5FE749">
        <w:rPr>
          <w:rFonts w:ascii="Calibri" w:hAnsi="Calibri" w:cs="Calibri"/>
          <w:i w:val="0"/>
          <w:color w:val="auto"/>
        </w:rPr>
        <w:t>,</w:t>
      </w:r>
      <w:r w:rsidR="0075739C" w:rsidRPr="4F5FE749">
        <w:rPr>
          <w:rFonts w:ascii="Calibri" w:hAnsi="Calibri" w:cs="Calibri"/>
          <w:i w:val="0"/>
          <w:color w:val="auto"/>
        </w:rPr>
        <w:t xml:space="preserve"> e que o próprio indeferimento servir</w:t>
      </w:r>
      <w:r w:rsidR="004F3B56" w:rsidRPr="4F5FE749">
        <w:rPr>
          <w:rFonts w:ascii="Calibri" w:hAnsi="Calibri" w:cs="Calibri"/>
          <w:i w:val="0"/>
          <w:color w:val="auto"/>
        </w:rPr>
        <w:t>ia</w:t>
      </w:r>
      <w:r w:rsidR="0075739C" w:rsidRPr="4F5FE749">
        <w:rPr>
          <w:rFonts w:ascii="Calibri" w:hAnsi="Calibri" w:cs="Calibri"/>
          <w:i w:val="0"/>
          <w:color w:val="auto"/>
        </w:rPr>
        <w:t xml:space="preserve"> </w:t>
      </w:r>
      <w:r w:rsidR="0099551E" w:rsidRPr="4F5FE749">
        <w:rPr>
          <w:rFonts w:ascii="Calibri" w:hAnsi="Calibri" w:cs="Calibri"/>
          <w:i w:val="0"/>
          <w:color w:val="auto"/>
        </w:rPr>
        <w:t>a tal finalidade</w:t>
      </w:r>
      <w:r w:rsidR="00776971" w:rsidRPr="4F5FE749">
        <w:rPr>
          <w:rFonts w:ascii="Calibri" w:hAnsi="Calibri" w:cs="Calibri"/>
          <w:i w:val="0"/>
          <w:color w:val="auto"/>
        </w:rPr>
        <w:t>. Comentou que</w:t>
      </w:r>
      <w:r w:rsidR="00426563" w:rsidRPr="4F5FE749">
        <w:rPr>
          <w:rFonts w:ascii="Calibri" w:hAnsi="Calibri" w:cs="Calibri"/>
          <w:i w:val="0"/>
          <w:color w:val="auto"/>
        </w:rPr>
        <w:t xml:space="preserve"> </w:t>
      </w:r>
      <w:r w:rsidR="00776971" w:rsidRPr="4F5FE749">
        <w:rPr>
          <w:rFonts w:ascii="Calibri" w:hAnsi="Calibri" w:cs="Calibri"/>
          <w:i w:val="0"/>
          <w:color w:val="auto"/>
        </w:rPr>
        <w:t xml:space="preserve">o CRPS não </w:t>
      </w:r>
      <w:r w:rsidR="003B5962" w:rsidRPr="4F5FE749">
        <w:rPr>
          <w:rFonts w:ascii="Calibri" w:hAnsi="Calibri" w:cs="Calibri"/>
          <w:i w:val="0"/>
          <w:color w:val="auto"/>
        </w:rPr>
        <w:t>baixava</w:t>
      </w:r>
      <w:r w:rsidR="00776971" w:rsidRPr="4F5FE749">
        <w:rPr>
          <w:rFonts w:ascii="Calibri" w:hAnsi="Calibri" w:cs="Calibri"/>
          <w:i w:val="0"/>
          <w:color w:val="auto"/>
        </w:rPr>
        <w:t xml:space="preserve"> </w:t>
      </w:r>
      <w:r w:rsidR="00371AF1" w:rsidRPr="4F5FE749">
        <w:rPr>
          <w:rFonts w:ascii="Calibri" w:hAnsi="Calibri" w:cs="Calibri"/>
          <w:i w:val="0"/>
          <w:color w:val="auto"/>
        </w:rPr>
        <w:t>mais diligências para o INSS</w:t>
      </w:r>
      <w:r w:rsidR="00EA421C" w:rsidRPr="4F5FE749">
        <w:rPr>
          <w:rFonts w:ascii="Calibri" w:hAnsi="Calibri" w:cs="Calibri"/>
          <w:i w:val="0"/>
          <w:color w:val="auto"/>
        </w:rPr>
        <w:t xml:space="preserve">, </w:t>
      </w:r>
      <w:r w:rsidR="0099551E" w:rsidRPr="4F5FE749">
        <w:rPr>
          <w:rFonts w:ascii="Calibri" w:hAnsi="Calibri" w:cs="Calibri"/>
          <w:i w:val="0"/>
          <w:color w:val="auto"/>
        </w:rPr>
        <w:t>e</w:t>
      </w:r>
      <w:r w:rsidR="00EA421C" w:rsidRPr="4F5FE749">
        <w:rPr>
          <w:rFonts w:ascii="Calibri" w:hAnsi="Calibri" w:cs="Calibri"/>
          <w:i w:val="0"/>
          <w:color w:val="auto"/>
        </w:rPr>
        <w:t xml:space="preserve"> que foi criado um </w:t>
      </w:r>
      <w:r w:rsidR="0099551E" w:rsidRPr="4F5FE749">
        <w:rPr>
          <w:rFonts w:ascii="Calibri" w:hAnsi="Calibri" w:cs="Calibri"/>
          <w:i w:val="0"/>
          <w:color w:val="auto"/>
        </w:rPr>
        <w:t>Gabinete de Crises de Diligências</w:t>
      </w:r>
      <w:r w:rsidR="00EA421C" w:rsidRPr="4F5FE749">
        <w:rPr>
          <w:rFonts w:ascii="Calibri" w:hAnsi="Calibri" w:cs="Calibri"/>
          <w:i w:val="0"/>
          <w:color w:val="auto"/>
        </w:rPr>
        <w:t xml:space="preserve"> desde 2020</w:t>
      </w:r>
      <w:r w:rsidR="0099551E" w:rsidRPr="4F5FE749">
        <w:rPr>
          <w:rFonts w:ascii="Calibri" w:hAnsi="Calibri" w:cs="Calibri"/>
          <w:i w:val="0"/>
          <w:color w:val="auto"/>
        </w:rPr>
        <w:t>,</w:t>
      </w:r>
      <w:r w:rsidR="003D39E7" w:rsidRPr="4F5FE749">
        <w:rPr>
          <w:rFonts w:ascii="Calibri" w:hAnsi="Calibri" w:cs="Calibri"/>
          <w:i w:val="0"/>
          <w:color w:val="auto"/>
        </w:rPr>
        <w:t xml:space="preserve"> para instrução </w:t>
      </w:r>
      <w:r w:rsidR="0099551E" w:rsidRPr="4F5FE749">
        <w:rPr>
          <w:rFonts w:ascii="Calibri" w:hAnsi="Calibri" w:cs="Calibri"/>
          <w:i w:val="0"/>
          <w:color w:val="auto"/>
        </w:rPr>
        <w:t>processual de processos represados no INSS</w:t>
      </w:r>
      <w:r w:rsidR="00183BDF" w:rsidRPr="4F5FE749">
        <w:rPr>
          <w:rFonts w:ascii="Calibri" w:hAnsi="Calibri" w:cs="Calibri"/>
          <w:i w:val="0"/>
          <w:color w:val="auto"/>
        </w:rPr>
        <w:t>.</w:t>
      </w:r>
      <w:r w:rsidR="00094F4A" w:rsidRPr="4F5FE749">
        <w:rPr>
          <w:rFonts w:ascii="Calibri" w:hAnsi="Calibri" w:cs="Calibri"/>
          <w:i w:val="0"/>
          <w:color w:val="auto"/>
        </w:rPr>
        <w:t xml:space="preserve"> O </w:t>
      </w:r>
      <w:r w:rsidR="00094F4A" w:rsidRPr="4F5FE749">
        <w:rPr>
          <w:rFonts w:ascii="Calibri" w:hAnsi="Calibri" w:cs="Calibri"/>
          <w:b/>
          <w:bCs/>
          <w:i w:val="0"/>
          <w:color w:val="auto"/>
        </w:rPr>
        <w:t>Sr. Evandro Morello</w:t>
      </w:r>
      <w:r w:rsidR="00094F4A" w:rsidRPr="4F5FE749">
        <w:rPr>
          <w:rFonts w:ascii="Calibri" w:hAnsi="Calibri" w:cs="Calibri"/>
          <w:i w:val="0"/>
          <w:color w:val="auto"/>
        </w:rPr>
        <w:t xml:space="preserve"> </w:t>
      </w:r>
      <w:r w:rsidR="00FA2521" w:rsidRPr="4F5FE749">
        <w:rPr>
          <w:rFonts w:ascii="Calibri" w:hAnsi="Calibri" w:cs="Calibri"/>
          <w:i w:val="0"/>
          <w:color w:val="auto"/>
        </w:rPr>
        <w:t>comunicou que participou do processo de transição</w:t>
      </w:r>
      <w:ins w:id="190" w:author="Windows10" w:date="2024-03-07T06:42:00Z">
        <w:r w:rsidR="00531A13">
          <w:rPr>
            <w:rFonts w:ascii="Calibri" w:hAnsi="Calibri" w:cs="Calibri"/>
            <w:i w:val="0"/>
            <w:color w:val="auto"/>
          </w:rPr>
          <w:t>,</w:t>
        </w:r>
      </w:ins>
      <w:r w:rsidR="00FA2521" w:rsidRPr="4F5FE749">
        <w:rPr>
          <w:rFonts w:ascii="Calibri" w:hAnsi="Calibri" w:cs="Calibri"/>
          <w:i w:val="0"/>
          <w:color w:val="auto"/>
        </w:rPr>
        <w:t xml:space="preserve"> em que havia uma grande preocupação</w:t>
      </w:r>
      <w:r w:rsidR="001C7BD3" w:rsidRPr="4F5FE749">
        <w:rPr>
          <w:rFonts w:ascii="Calibri" w:hAnsi="Calibri" w:cs="Calibri"/>
          <w:i w:val="0"/>
          <w:color w:val="auto"/>
        </w:rPr>
        <w:t xml:space="preserve"> com a </w:t>
      </w:r>
      <w:r w:rsidR="0099551E" w:rsidRPr="4F5FE749">
        <w:rPr>
          <w:rFonts w:ascii="Calibri" w:hAnsi="Calibri" w:cs="Calibri"/>
          <w:i w:val="0"/>
          <w:color w:val="auto"/>
        </w:rPr>
        <w:t xml:space="preserve">Previdência </w:t>
      </w:r>
      <w:r w:rsidR="001C7BD3" w:rsidRPr="4F5FE749">
        <w:rPr>
          <w:rFonts w:ascii="Calibri" w:hAnsi="Calibri" w:cs="Calibri"/>
          <w:i w:val="0"/>
          <w:color w:val="auto"/>
        </w:rPr>
        <w:t>e sugeriu que</w:t>
      </w:r>
      <w:r w:rsidR="0084560B" w:rsidRPr="4F5FE749">
        <w:rPr>
          <w:rFonts w:ascii="Calibri" w:hAnsi="Calibri" w:cs="Calibri"/>
          <w:i w:val="0"/>
          <w:color w:val="auto"/>
        </w:rPr>
        <w:t xml:space="preserve"> fosse trazida uma análise mais apurada da situação do INSS, inclusive por espécie de benefícios</w:t>
      </w:r>
      <w:r w:rsidR="0099551E" w:rsidRPr="4F5FE749">
        <w:rPr>
          <w:rFonts w:ascii="Calibri" w:hAnsi="Calibri" w:cs="Calibri"/>
          <w:i w:val="0"/>
          <w:color w:val="auto"/>
        </w:rPr>
        <w:t>,</w:t>
      </w:r>
      <w:r w:rsidR="0084560B" w:rsidRPr="4F5FE749">
        <w:rPr>
          <w:rFonts w:ascii="Calibri" w:hAnsi="Calibri" w:cs="Calibri"/>
          <w:i w:val="0"/>
          <w:color w:val="auto"/>
        </w:rPr>
        <w:t xml:space="preserve"> </w:t>
      </w:r>
      <w:r w:rsidR="00773308" w:rsidRPr="4F5FE749">
        <w:rPr>
          <w:rFonts w:ascii="Calibri" w:hAnsi="Calibri" w:cs="Calibri"/>
          <w:i w:val="0"/>
          <w:color w:val="auto"/>
        </w:rPr>
        <w:t>na reunião que tratar</w:t>
      </w:r>
      <w:r w:rsidR="004F3B56" w:rsidRPr="4F5FE749">
        <w:rPr>
          <w:rFonts w:ascii="Calibri" w:hAnsi="Calibri" w:cs="Calibri"/>
          <w:i w:val="0"/>
          <w:color w:val="auto"/>
        </w:rPr>
        <w:t>ia</w:t>
      </w:r>
      <w:r w:rsidR="00773308" w:rsidRPr="4F5FE749">
        <w:rPr>
          <w:rFonts w:ascii="Calibri" w:hAnsi="Calibri" w:cs="Calibri"/>
          <w:i w:val="0"/>
          <w:color w:val="auto"/>
        </w:rPr>
        <w:t xml:space="preserve"> sobre a radiografia da Previdência Social.</w:t>
      </w:r>
      <w:r w:rsidR="005F160A" w:rsidRPr="4F5FE749">
        <w:rPr>
          <w:rFonts w:ascii="Calibri" w:hAnsi="Calibri" w:cs="Calibri"/>
          <w:i w:val="0"/>
          <w:color w:val="auto"/>
        </w:rPr>
        <w:t xml:space="preserve"> O </w:t>
      </w:r>
      <w:r w:rsidR="005F160A" w:rsidRPr="4F5FE749">
        <w:rPr>
          <w:rFonts w:ascii="Calibri" w:hAnsi="Calibri" w:cs="Calibri"/>
          <w:b/>
          <w:bCs/>
          <w:i w:val="0"/>
          <w:color w:val="auto"/>
        </w:rPr>
        <w:t>Sr. José Tadeu Costa</w:t>
      </w:r>
      <w:r w:rsidR="005F160A" w:rsidRPr="4F5FE749">
        <w:rPr>
          <w:rFonts w:ascii="Calibri" w:hAnsi="Calibri" w:cs="Calibri"/>
          <w:i w:val="0"/>
          <w:color w:val="auto"/>
        </w:rPr>
        <w:t xml:space="preserve"> observou que o INSS tinha um setor de recursos administrativos</w:t>
      </w:r>
      <w:r w:rsidR="00D24B94" w:rsidRPr="4F5FE749">
        <w:rPr>
          <w:rFonts w:ascii="Calibri" w:hAnsi="Calibri" w:cs="Calibri"/>
          <w:i w:val="0"/>
          <w:color w:val="auto"/>
        </w:rPr>
        <w:t xml:space="preserve"> na sua estrutura anterior, em que os processos das agências passavam por esse setor para posterior encaminhamento </w:t>
      </w:r>
      <w:r w:rsidR="00D616AD" w:rsidRPr="4F5FE749">
        <w:rPr>
          <w:rFonts w:ascii="Calibri" w:hAnsi="Calibri" w:cs="Calibri"/>
          <w:i w:val="0"/>
          <w:color w:val="auto"/>
        </w:rPr>
        <w:t>à Junta de Recurso ou ao CRPS</w:t>
      </w:r>
      <w:r w:rsidR="008712E3" w:rsidRPr="4F5FE749">
        <w:rPr>
          <w:rFonts w:ascii="Calibri" w:hAnsi="Calibri" w:cs="Calibri"/>
          <w:i w:val="0"/>
          <w:color w:val="auto"/>
        </w:rPr>
        <w:t>.</w:t>
      </w:r>
    </w:p>
    <w:p w14:paraId="54D5C8B9" w14:textId="32A84146" w:rsidR="00504C7F" w:rsidRPr="002154B3" w:rsidRDefault="001E3DED" w:rsidP="00C240C0">
      <w:pPr>
        <w:tabs>
          <w:tab w:val="left" w:pos="1845"/>
        </w:tabs>
        <w:spacing w:before="240" w:after="0"/>
        <w:ind w:left="5" w:right="0" w:hanging="11"/>
        <w:rPr>
          <w:rFonts w:ascii="Calibri" w:hAnsi="Calibri" w:cs="Calibri"/>
          <w:b/>
          <w:i w:val="0"/>
          <w:iCs/>
          <w:color w:val="auto"/>
        </w:rPr>
      </w:pPr>
      <w:r>
        <w:rPr>
          <w:rFonts w:ascii="Calibri" w:hAnsi="Calibri" w:cs="Calibri"/>
          <w:b/>
          <w:i w:val="0"/>
          <w:color w:val="auto"/>
        </w:rPr>
        <w:t xml:space="preserve"> </w:t>
      </w:r>
      <w:r w:rsidR="0025331A" w:rsidRPr="002154B3">
        <w:rPr>
          <w:rFonts w:ascii="Calibri" w:hAnsi="Calibri" w:cs="Calibri"/>
          <w:b/>
          <w:i w:val="0"/>
          <w:color w:val="auto"/>
        </w:rPr>
        <w:t>I</w:t>
      </w:r>
      <w:r w:rsidR="008A0712" w:rsidRPr="002154B3">
        <w:rPr>
          <w:rFonts w:ascii="Calibri" w:hAnsi="Calibri" w:cs="Calibri"/>
          <w:b/>
          <w:i w:val="0"/>
          <w:iCs/>
          <w:color w:val="auto"/>
        </w:rPr>
        <w:t>II</w:t>
      </w:r>
      <w:r w:rsidR="0070012C" w:rsidRPr="002154B3">
        <w:rPr>
          <w:rFonts w:ascii="Calibri" w:hAnsi="Calibri" w:cs="Calibri"/>
          <w:b/>
          <w:i w:val="0"/>
          <w:iCs/>
          <w:color w:val="auto"/>
        </w:rPr>
        <w:t xml:space="preserve"> – ENCERRAMENTO</w:t>
      </w:r>
    </w:p>
    <w:p w14:paraId="142C4FF9" w14:textId="573FF6C1" w:rsidR="00B40D1F" w:rsidRPr="00552007" w:rsidRDefault="00504C7F" w:rsidP="003B7FEA">
      <w:pPr>
        <w:spacing w:after="0"/>
        <w:ind w:left="-6" w:right="0"/>
        <w:rPr>
          <w:rFonts w:ascii="Calibri" w:hAnsi="Calibri" w:cs="Calibri"/>
          <w:i w:val="0"/>
          <w:color w:val="FF0000"/>
        </w:rPr>
      </w:pPr>
      <w:r w:rsidRPr="002154B3">
        <w:rPr>
          <w:rFonts w:ascii="Calibri" w:hAnsi="Calibri" w:cs="Calibri"/>
          <w:i w:val="0"/>
          <w:color w:val="auto"/>
        </w:rPr>
        <w:t>Finalizados os itens da pauta</w:t>
      </w:r>
      <w:r w:rsidR="00511153" w:rsidRPr="002154B3">
        <w:rPr>
          <w:rFonts w:ascii="Calibri" w:hAnsi="Calibri" w:cs="Calibri"/>
          <w:i w:val="0"/>
          <w:color w:val="auto"/>
        </w:rPr>
        <w:t xml:space="preserve"> e </w:t>
      </w:r>
      <w:r w:rsidR="00280461" w:rsidRPr="002154B3">
        <w:rPr>
          <w:rFonts w:ascii="Calibri" w:hAnsi="Calibri" w:cs="Calibri"/>
          <w:i w:val="0"/>
          <w:color w:val="auto"/>
        </w:rPr>
        <w:t>nada mais havendo a tratar</w:t>
      </w:r>
      <w:r w:rsidR="0088128D" w:rsidRPr="002154B3">
        <w:rPr>
          <w:rFonts w:ascii="Calibri" w:hAnsi="Calibri" w:cs="Calibri"/>
          <w:i w:val="0"/>
          <w:color w:val="auto"/>
        </w:rPr>
        <w:t>,</w:t>
      </w:r>
      <w:r w:rsidR="006B3CE1" w:rsidRPr="002154B3">
        <w:rPr>
          <w:rFonts w:ascii="Calibri" w:hAnsi="Calibri" w:cs="Calibri"/>
          <w:i w:val="0"/>
          <w:color w:val="auto"/>
        </w:rPr>
        <w:t xml:space="preserve"> o </w:t>
      </w:r>
      <w:r w:rsidR="006B3CE1" w:rsidRPr="002154B3">
        <w:rPr>
          <w:rFonts w:ascii="Calibri" w:hAnsi="Calibri" w:cs="Calibri"/>
          <w:b/>
          <w:i w:val="0"/>
          <w:color w:val="auto"/>
        </w:rPr>
        <w:t xml:space="preserve">Sr. </w:t>
      </w:r>
      <w:r w:rsidR="00587DA9" w:rsidRPr="002154B3">
        <w:rPr>
          <w:rFonts w:ascii="Calibri" w:hAnsi="Calibri" w:cs="Calibri"/>
          <w:b/>
          <w:i w:val="0"/>
          <w:color w:val="auto"/>
        </w:rPr>
        <w:t>Presidente Substituto</w:t>
      </w:r>
      <w:r w:rsidRPr="002154B3">
        <w:rPr>
          <w:rFonts w:ascii="Calibri" w:hAnsi="Calibri" w:cs="Calibri"/>
          <w:i w:val="0"/>
          <w:color w:val="auto"/>
        </w:rPr>
        <w:t xml:space="preserve"> </w:t>
      </w:r>
      <w:r w:rsidR="006B3CE1" w:rsidRPr="002154B3">
        <w:rPr>
          <w:rFonts w:ascii="Calibri" w:hAnsi="Calibri" w:cs="Calibri"/>
          <w:i w:val="0"/>
          <w:color w:val="auto"/>
        </w:rPr>
        <w:t xml:space="preserve">deu </w:t>
      </w:r>
      <w:r w:rsidRPr="002154B3">
        <w:rPr>
          <w:rFonts w:ascii="Calibri" w:hAnsi="Calibri" w:cs="Calibri"/>
          <w:i w:val="0"/>
          <w:color w:val="auto"/>
        </w:rPr>
        <w:t>por encerrada a 2</w:t>
      </w:r>
      <w:r w:rsidR="004861C4" w:rsidRPr="002154B3">
        <w:rPr>
          <w:rFonts w:ascii="Calibri" w:hAnsi="Calibri" w:cs="Calibri"/>
          <w:i w:val="0"/>
          <w:color w:val="auto"/>
        </w:rPr>
        <w:t>9</w:t>
      </w:r>
      <w:r w:rsidR="00DC2055" w:rsidRPr="002154B3">
        <w:rPr>
          <w:rFonts w:ascii="Calibri" w:hAnsi="Calibri" w:cs="Calibri"/>
          <w:i w:val="0"/>
          <w:color w:val="auto"/>
        </w:rPr>
        <w:t>6</w:t>
      </w:r>
      <w:r w:rsidRPr="002154B3">
        <w:rPr>
          <w:rFonts w:ascii="Calibri" w:hAnsi="Calibri" w:cs="Calibri"/>
          <w:i w:val="0"/>
          <w:color w:val="auto"/>
        </w:rPr>
        <w:t>ª Reunião Ordinária do Conselho Nacional de Previdência Social – CNPS</w:t>
      </w:r>
      <w:r w:rsidR="00D86C7B" w:rsidRPr="002154B3">
        <w:rPr>
          <w:rFonts w:ascii="Calibri" w:hAnsi="Calibri" w:cs="Calibri"/>
          <w:i w:val="0"/>
          <w:color w:val="auto"/>
        </w:rPr>
        <w:t xml:space="preserve">, lembrando que </w:t>
      </w:r>
      <w:r w:rsidR="00D616AD" w:rsidRPr="002154B3">
        <w:rPr>
          <w:rFonts w:ascii="Calibri" w:hAnsi="Calibri" w:cs="Calibri"/>
          <w:i w:val="0"/>
          <w:color w:val="auto"/>
        </w:rPr>
        <w:t>a convocação para a</w:t>
      </w:r>
      <w:r w:rsidR="00D86C7B" w:rsidRPr="002154B3">
        <w:rPr>
          <w:rFonts w:ascii="Calibri" w:hAnsi="Calibri" w:cs="Calibri"/>
          <w:i w:val="0"/>
          <w:color w:val="auto"/>
        </w:rPr>
        <w:t xml:space="preserve"> próxima reunião</w:t>
      </w:r>
      <w:r w:rsidR="00D616AD" w:rsidRPr="002154B3">
        <w:rPr>
          <w:rFonts w:ascii="Calibri" w:hAnsi="Calibri" w:cs="Calibri"/>
          <w:i w:val="0"/>
          <w:color w:val="auto"/>
        </w:rPr>
        <w:t xml:space="preserve"> será comunicada aos(às) conselheiros(as)</w:t>
      </w:r>
      <w:r w:rsidRPr="002154B3">
        <w:rPr>
          <w:rFonts w:ascii="Calibri" w:hAnsi="Calibri" w:cs="Calibri"/>
          <w:i w:val="0"/>
          <w:color w:val="auto"/>
        </w:rPr>
        <w:t>.</w:t>
      </w:r>
      <w:r w:rsidR="00B40D1F" w:rsidRPr="002154B3">
        <w:rPr>
          <w:rFonts w:ascii="Calibri" w:hAnsi="Calibri" w:cs="Calibri"/>
          <w:i w:val="0"/>
          <w:color w:val="auto"/>
        </w:rPr>
        <w:t xml:space="preserve"> E, para que tudo fique devidamente documentado, eu, </w:t>
      </w:r>
      <w:r w:rsidR="00F45495" w:rsidRPr="002154B3">
        <w:rPr>
          <w:rFonts w:ascii="Calibri" w:hAnsi="Calibri" w:cs="Calibri"/>
          <w:i w:val="0"/>
          <w:color w:val="auto"/>
        </w:rPr>
        <w:t>Heloysa Ramos</w:t>
      </w:r>
      <w:r w:rsidR="00B40D1F" w:rsidRPr="002154B3">
        <w:rPr>
          <w:rFonts w:ascii="Calibri" w:hAnsi="Calibri" w:cs="Calibri"/>
          <w:i w:val="0"/>
          <w:color w:val="auto"/>
        </w:rPr>
        <w:t>, Secretária</w:t>
      </w:r>
      <w:r w:rsidR="00F45495" w:rsidRPr="002154B3">
        <w:rPr>
          <w:rFonts w:ascii="Calibri" w:hAnsi="Calibri" w:cs="Calibri"/>
          <w:i w:val="0"/>
          <w:color w:val="auto"/>
        </w:rPr>
        <w:t>-</w:t>
      </w:r>
      <w:r w:rsidR="00B40D1F" w:rsidRPr="002154B3">
        <w:rPr>
          <w:rFonts w:ascii="Calibri" w:hAnsi="Calibri" w:cs="Calibri"/>
          <w:i w:val="0"/>
          <w:color w:val="auto"/>
        </w:rPr>
        <w:t xml:space="preserve">Executiva do </w:t>
      </w:r>
      <w:r w:rsidR="00BF163E" w:rsidRPr="002154B3">
        <w:rPr>
          <w:rFonts w:ascii="Calibri" w:hAnsi="Calibri" w:cs="Calibri"/>
          <w:i w:val="0"/>
          <w:color w:val="auto"/>
        </w:rPr>
        <w:t>CNPS</w:t>
      </w:r>
      <w:r w:rsidR="00B40D1F" w:rsidRPr="002154B3">
        <w:rPr>
          <w:rFonts w:ascii="Calibri" w:hAnsi="Calibri" w:cs="Calibri"/>
          <w:i w:val="0"/>
          <w:color w:val="auto"/>
        </w:rPr>
        <w:t xml:space="preserve">, </w:t>
      </w:r>
      <w:r w:rsidR="00B40D1F" w:rsidRPr="00531A13">
        <w:rPr>
          <w:rFonts w:ascii="Calibri" w:hAnsi="Calibri" w:cs="Calibri"/>
          <w:i w:val="0"/>
          <w:strike/>
          <w:color w:val="auto"/>
          <w:rPrChange w:id="191" w:author="Windows10" w:date="2024-03-07T06:43:00Z">
            <w:rPr>
              <w:rFonts w:ascii="Calibri" w:hAnsi="Calibri" w:cs="Calibri"/>
              <w:i w:val="0"/>
              <w:color w:val="auto"/>
            </w:rPr>
          </w:rPrChange>
        </w:rPr>
        <w:t>lavrou</w:t>
      </w:r>
      <w:r w:rsidR="00B40D1F" w:rsidRPr="002154B3">
        <w:rPr>
          <w:rFonts w:ascii="Calibri" w:hAnsi="Calibri" w:cs="Calibri"/>
          <w:i w:val="0"/>
          <w:color w:val="auto"/>
        </w:rPr>
        <w:t xml:space="preserve"> </w:t>
      </w:r>
      <w:ins w:id="192" w:author="Windows10" w:date="2024-03-07T06:43:00Z">
        <w:r w:rsidR="00531A13">
          <w:rPr>
            <w:rFonts w:ascii="Calibri" w:hAnsi="Calibri" w:cs="Calibri"/>
            <w:i w:val="0"/>
            <w:color w:val="auto"/>
          </w:rPr>
          <w:t xml:space="preserve">lavro </w:t>
        </w:r>
      </w:ins>
      <w:r w:rsidR="00B40D1F" w:rsidRPr="002154B3">
        <w:rPr>
          <w:rFonts w:ascii="Calibri" w:hAnsi="Calibri" w:cs="Calibri"/>
          <w:i w:val="0"/>
          <w:color w:val="auto"/>
        </w:rPr>
        <w:t xml:space="preserve">a presente </w:t>
      </w:r>
      <w:del w:id="193" w:author="Windows10" w:date="2024-03-07T06:43:00Z">
        <w:r w:rsidR="00B40D1F" w:rsidRPr="002154B3" w:rsidDel="009177A1">
          <w:rPr>
            <w:rFonts w:ascii="Calibri" w:hAnsi="Calibri" w:cs="Calibri"/>
            <w:i w:val="0"/>
            <w:color w:val="auto"/>
          </w:rPr>
          <w:delText>ata</w:delText>
        </w:r>
      </w:del>
      <w:ins w:id="194" w:author="Windows10" w:date="2024-03-07T06:43:00Z">
        <w:r w:rsidR="009177A1">
          <w:rPr>
            <w:rFonts w:ascii="Calibri" w:hAnsi="Calibri" w:cs="Calibri"/>
            <w:i w:val="0"/>
            <w:color w:val="auto"/>
          </w:rPr>
          <w:t>A</w:t>
        </w:r>
        <w:r w:rsidR="009177A1" w:rsidRPr="002154B3">
          <w:rPr>
            <w:rFonts w:ascii="Calibri" w:hAnsi="Calibri" w:cs="Calibri"/>
            <w:i w:val="0"/>
            <w:color w:val="auto"/>
          </w:rPr>
          <w:t>ta</w:t>
        </w:r>
      </w:ins>
      <w:r w:rsidR="00B40D1F" w:rsidRPr="002154B3">
        <w:rPr>
          <w:rFonts w:ascii="Calibri" w:hAnsi="Calibri" w:cs="Calibri"/>
          <w:i w:val="0"/>
          <w:color w:val="auto"/>
        </w:rPr>
        <w:t xml:space="preserve">, </w:t>
      </w:r>
      <w:r w:rsidR="00BF163E" w:rsidRPr="002154B3">
        <w:rPr>
          <w:rFonts w:ascii="Calibri" w:hAnsi="Calibri" w:cs="Calibri"/>
          <w:i w:val="0"/>
          <w:color w:val="auto"/>
        </w:rPr>
        <w:t xml:space="preserve">que após lida e achada conforme, será </w:t>
      </w:r>
      <w:r w:rsidR="00B40D1F" w:rsidRPr="002154B3">
        <w:rPr>
          <w:rFonts w:ascii="Calibri" w:hAnsi="Calibri" w:cs="Calibri"/>
          <w:i w:val="0"/>
          <w:color w:val="auto"/>
        </w:rPr>
        <w:t>aprov</w:t>
      </w:r>
      <w:r w:rsidR="00C65630" w:rsidRPr="002154B3">
        <w:rPr>
          <w:rFonts w:ascii="Calibri" w:hAnsi="Calibri" w:cs="Calibri"/>
          <w:i w:val="0"/>
          <w:color w:val="auto"/>
        </w:rPr>
        <w:t>ada pelo</w:t>
      </w:r>
      <w:r w:rsidR="004861C4" w:rsidRPr="002154B3">
        <w:rPr>
          <w:rFonts w:ascii="Calibri" w:hAnsi="Calibri" w:cs="Calibri"/>
          <w:i w:val="0"/>
          <w:color w:val="auto"/>
        </w:rPr>
        <w:t xml:space="preserve"> Colegiado. Brasília, </w:t>
      </w:r>
      <w:r w:rsidR="006D4773" w:rsidRPr="002154B3">
        <w:rPr>
          <w:rFonts w:ascii="Calibri" w:hAnsi="Calibri" w:cs="Calibri"/>
          <w:i w:val="0"/>
          <w:color w:val="auto"/>
        </w:rPr>
        <w:t>12</w:t>
      </w:r>
      <w:r w:rsidR="004861C4" w:rsidRPr="002154B3">
        <w:rPr>
          <w:rFonts w:ascii="Calibri" w:hAnsi="Calibri" w:cs="Calibri"/>
          <w:i w:val="0"/>
          <w:color w:val="auto"/>
        </w:rPr>
        <w:t xml:space="preserve"> de </w:t>
      </w:r>
      <w:r w:rsidR="006D4773" w:rsidRPr="002154B3">
        <w:rPr>
          <w:rFonts w:ascii="Calibri" w:hAnsi="Calibri" w:cs="Calibri"/>
          <w:i w:val="0"/>
          <w:color w:val="auto"/>
        </w:rPr>
        <w:t>junho</w:t>
      </w:r>
      <w:r w:rsidR="00B40D1F" w:rsidRPr="002154B3">
        <w:rPr>
          <w:rFonts w:ascii="Calibri" w:hAnsi="Calibri" w:cs="Calibri"/>
          <w:i w:val="0"/>
          <w:color w:val="auto"/>
        </w:rPr>
        <w:t xml:space="preserve"> de 202</w:t>
      </w:r>
      <w:r w:rsidR="00F45495" w:rsidRPr="002154B3">
        <w:rPr>
          <w:rFonts w:ascii="Calibri" w:hAnsi="Calibri" w:cs="Calibri"/>
          <w:i w:val="0"/>
          <w:color w:val="auto"/>
        </w:rPr>
        <w:t>3</w:t>
      </w:r>
      <w:r w:rsidR="00B40D1F" w:rsidRPr="002154B3">
        <w:rPr>
          <w:rFonts w:ascii="Calibri" w:hAnsi="Calibri" w:cs="Calibri"/>
          <w:i w:val="0"/>
          <w:color w:val="auto"/>
        </w:rPr>
        <w:t>.</w:t>
      </w:r>
    </w:p>
    <w:sectPr w:rsidR="00B40D1F" w:rsidRPr="00552007" w:rsidSect="00C240C0">
      <w:footerReference w:type="even" r:id="rId13"/>
      <w:footerReference w:type="default" r:id="rId14"/>
      <w:footerReference w:type="first" r:id="rId15"/>
      <w:pgSz w:w="12240" w:h="15840"/>
      <w:pgMar w:top="964" w:right="567" w:bottom="624" w:left="851" w:header="720" w:footer="57" w:gutter="0"/>
      <w:lnNumType w:countBy="1" w:restart="continuous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64" w:author="Anna Lidia de Araujo Tavares Borges - CRPS" w:date="2023-07-03T18:42:00Z" w:initials="ALdATBC">
    <w:p w14:paraId="19F8EC5A" w14:textId="77777777" w:rsidR="0006372A" w:rsidRDefault="0006372A" w:rsidP="00F906AB">
      <w:pPr>
        <w:pStyle w:val="Textodecomentrio"/>
        <w:ind w:left="0" w:firstLine="0"/>
        <w:jc w:val="left"/>
      </w:pPr>
      <w:r>
        <w:rPr>
          <w:rStyle w:val="Refdecomentrio"/>
        </w:rPr>
        <w:annotationRef/>
      </w:r>
      <w:r>
        <w:t>Sinceramente, não entendi essa argumentação, apenas reproduzi.</w:t>
      </w:r>
    </w:p>
  </w:comment>
  <w:comment w:id="72" w:author="Anna Lidia de Araujo Tavares Borges - CRPS" w:date="2023-07-03T18:58:00Z" w:initials="ALdATBC">
    <w:p w14:paraId="650F3AA4" w14:textId="77777777" w:rsidR="00B635B0" w:rsidRDefault="00B635B0" w:rsidP="005D3906">
      <w:pPr>
        <w:pStyle w:val="Textodecomentrio"/>
        <w:ind w:left="0" w:firstLine="0"/>
        <w:jc w:val="left"/>
      </w:pPr>
      <w:r>
        <w:rPr>
          <w:rStyle w:val="Refdecomentrio"/>
        </w:rPr>
        <w:annotationRef/>
      </w:r>
      <w:r>
        <w:t>Não vejo paralelo desta informação com a degravação.</w:t>
      </w:r>
    </w:p>
  </w:comment>
  <w:comment w:id="71" w:author="Miriam Fernandes de Faria" w:date="2024-03-07T09:33:00Z" w:initials="MF">
    <w:p w14:paraId="6F27E4F0" w14:textId="77777777" w:rsidR="007B4D90" w:rsidRDefault="00650367" w:rsidP="007B54A0">
      <w:pPr>
        <w:pStyle w:val="Textodecomentrio"/>
        <w:ind w:left="0" w:firstLine="0"/>
        <w:jc w:val="left"/>
      </w:pPr>
      <w:r>
        <w:rPr>
          <w:rStyle w:val="Refdecomentrio"/>
        </w:rPr>
        <w:annotationRef/>
      </w:r>
      <w:r w:rsidR="007B4D90">
        <w:rPr>
          <w:iCs/>
        </w:rPr>
        <w:t>Esta informação se encontra na apresentação</w:t>
      </w:r>
    </w:p>
  </w:comment>
  <w:comment w:id="151" w:author="Anna Lidia de Araujo Tavares Borges - CRPS" w:date="2023-07-04T14:55:00Z" w:initials="ALdATBC">
    <w:p w14:paraId="68822A68" w14:textId="0B9C3417" w:rsidR="00D70A3F" w:rsidRDefault="00D70A3F" w:rsidP="00E26222">
      <w:pPr>
        <w:pStyle w:val="Textodecomentrio"/>
        <w:ind w:left="0" w:firstLine="0"/>
        <w:jc w:val="left"/>
      </w:pPr>
      <w:r>
        <w:rPr>
          <w:rStyle w:val="Refdecomentrio"/>
        </w:rPr>
        <w:annotationRef/>
      </w:r>
      <w:r>
        <w:t>Não compreendi o sentido desta frase, nem guarda relação com a fala original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9F8EC5A" w15:done="0"/>
  <w15:commentEx w15:paraId="650F3AA4" w15:done="0"/>
  <w15:commentEx w15:paraId="6F27E4F0" w15:done="0"/>
  <w15:commentEx w15:paraId="68822A6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4D9533" w16cex:dateUtc="2023-07-03T21:42:00Z"/>
  <w16cex:commentExtensible w16cex:durableId="284D98CB" w16cex:dateUtc="2023-07-03T21:58:00Z"/>
  <w16cex:commentExtensible w16cex:durableId="177E71C3" w16cex:dateUtc="2024-03-07T12:33:00Z"/>
  <w16cex:commentExtensible w16cex:durableId="284EB169" w16cex:dateUtc="2023-07-04T17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9F8EC5A" w16cid:durableId="284D9533"/>
  <w16cid:commentId w16cid:paraId="650F3AA4" w16cid:durableId="284D98CB"/>
  <w16cid:commentId w16cid:paraId="6F27E4F0" w16cid:durableId="177E71C3"/>
  <w16cid:commentId w16cid:paraId="68822A68" w16cid:durableId="284EB1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AB727" w14:textId="77777777" w:rsidR="009712DA" w:rsidRDefault="009712DA">
      <w:pPr>
        <w:spacing w:after="0" w:line="240" w:lineRule="auto"/>
      </w:pPr>
      <w:r>
        <w:separator/>
      </w:r>
    </w:p>
    <w:p w14:paraId="67C119C0" w14:textId="77777777" w:rsidR="009712DA" w:rsidRDefault="009712DA"/>
  </w:endnote>
  <w:endnote w:type="continuationSeparator" w:id="0">
    <w:p w14:paraId="54890F8B" w14:textId="77777777" w:rsidR="009712DA" w:rsidRDefault="009712DA">
      <w:pPr>
        <w:spacing w:after="0" w:line="240" w:lineRule="auto"/>
      </w:pPr>
      <w:r>
        <w:continuationSeparator/>
      </w:r>
    </w:p>
    <w:p w14:paraId="29262888" w14:textId="77777777" w:rsidR="009712DA" w:rsidRDefault="009712DA"/>
  </w:endnote>
  <w:endnote w:type="continuationNotice" w:id="1">
    <w:p w14:paraId="32F2ECE7" w14:textId="77777777" w:rsidR="009712DA" w:rsidRDefault="009712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FC0BA" w14:textId="77777777" w:rsidR="00216824" w:rsidRDefault="00216824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</w:rPr>
      <w:t>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14:paraId="736166C0" w14:textId="77777777" w:rsidR="00216824" w:rsidRDefault="00216824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  <w:p w14:paraId="3ADB61C1" w14:textId="77777777" w:rsidR="00216824" w:rsidRDefault="0021682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4789E" w14:textId="77777777" w:rsidR="00216824" w:rsidRDefault="00216824">
    <w:pPr>
      <w:pStyle w:val="Rodap"/>
      <w:jc w:val="center"/>
      <w:rPr>
        <w:rFonts w:ascii="Arial" w:hAnsi="Arial" w:cs="Arial"/>
        <w:color w:val="D9D9D9" w:themeColor="background1" w:themeShade="D9"/>
        <w:sz w:val="10"/>
        <w:szCs w:val="10"/>
      </w:rPr>
    </w:pPr>
  </w:p>
  <w:p w14:paraId="2B720EB9" w14:textId="79B19686" w:rsidR="00216824" w:rsidRPr="00C240C0" w:rsidRDefault="00216824">
    <w:pPr>
      <w:pStyle w:val="Rodap"/>
      <w:jc w:val="center"/>
      <w:rPr>
        <w:rFonts w:cstheme="minorHAnsi"/>
        <w:color w:val="D9D9D9" w:themeColor="background1" w:themeShade="D9"/>
        <w:sz w:val="18"/>
        <w:szCs w:val="18"/>
      </w:rPr>
    </w:pPr>
    <w:r w:rsidRPr="00C240C0">
      <w:rPr>
        <w:rFonts w:cstheme="minorHAnsi"/>
        <w:color w:val="D9D9D9" w:themeColor="background1" w:themeShade="D9"/>
        <w:sz w:val="18"/>
        <w:szCs w:val="18"/>
      </w:rPr>
      <w:t>Ata da 29</w:t>
    </w:r>
    <w:r w:rsidR="00B441F3">
      <w:rPr>
        <w:rFonts w:cstheme="minorHAnsi"/>
        <w:color w:val="D9D9D9" w:themeColor="background1" w:themeShade="D9"/>
        <w:sz w:val="18"/>
        <w:szCs w:val="18"/>
      </w:rPr>
      <w:t>6</w:t>
    </w:r>
    <w:r w:rsidRPr="00C240C0">
      <w:rPr>
        <w:rFonts w:cstheme="minorHAnsi"/>
        <w:color w:val="D9D9D9" w:themeColor="background1" w:themeShade="D9"/>
        <w:sz w:val="18"/>
        <w:szCs w:val="18"/>
      </w:rPr>
      <w:t xml:space="preserve">ª Reunião Ordinária do CNPS – Pág. </w:t>
    </w:r>
    <w:sdt>
      <w:sdtPr>
        <w:rPr>
          <w:rFonts w:cstheme="minorHAnsi"/>
          <w:color w:val="D9D9D9" w:themeColor="background1" w:themeShade="D9"/>
          <w:sz w:val="18"/>
          <w:szCs w:val="18"/>
        </w:rPr>
        <w:id w:val="-1198232965"/>
        <w:docPartObj>
          <w:docPartGallery w:val="Page Numbers (Bottom of Page)"/>
          <w:docPartUnique/>
        </w:docPartObj>
      </w:sdtPr>
      <w:sdtContent>
        <w:r w:rsidRPr="00C240C0">
          <w:rPr>
            <w:rFonts w:cstheme="minorHAnsi"/>
            <w:color w:val="D9D9D9" w:themeColor="background1" w:themeShade="D9"/>
            <w:sz w:val="18"/>
            <w:szCs w:val="18"/>
          </w:rPr>
          <w:fldChar w:fldCharType="begin"/>
        </w:r>
        <w:r w:rsidRPr="00C240C0">
          <w:rPr>
            <w:rFonts w:cstheme="minorHAnsi"/>
            <w:color w:val="D9D9D9" w:themeColor="background1" w:themeShade="D9"/>
            <w:sz w:val="18"/>
            <w:szCs w:val="18"/>
          </w:rPr>
          <w:instrText>PAGE   \* MERGEFORMAT</w:instrText>
        </w:r>
        <w:r w:rsidRPr="00C240C0">
          <w:rPr>
            <w:rFonts w:cstheme="minorHAnsi"/>
            <w:color w:val="D9D9D9" w:themeColor="background1" w:themeShade="D9"/>
            <w:sz w:val="18"/>
            <w:szCs w:val="18"/>
          </w:rPr>
          <w:fldChar w:fldCharType="separate"/>
        </w:r>
        <w:r w:rsidR="009177A1">
          <w:rPr>
            <w:rFonts w:cstheme="minorHAnsi"/>
            <w:noProof/>
            <w:color w:val="D9D9D9" w:themeColor="background1" w:themeShade="D9"/>
            <w:sz w:val="18"/>
            <w:szCs w:val="18"/>
          </w:rPr>
          <w:t>12</w:t>
        </w:r>
        <w:r w:rsidRPr="00C240C0">
          <w:rPr>
            <w:rFonts w:cstheme="minorHAnsi"/>
            <w:color w:val="D9D9D9" w:themeColor="background1" w:themeShade="D9"/>
            <w:sz w:val="18"/>
            <w:szCs w:val="18"/>
          </w:rPr>
          <w:fldChar w:fldCharType="end"/>
        </w:r>
      </w:sdtContent>
    </w:sdt>
  </w:p>
  <w:p w14:paraId="7E16186F" w14:textId="77777777" w:rsidR="00216824" w:rsidRDefault="0021682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C1D99" w14:textId="77777777" w:rsidR="00216824" w:rsidRDefault="00216824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</w:rPr>
      <w:t>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14:paraId="3548749D" w14:textId="77777777" w:rsidR="00216824" w:rsidRDefault="00216824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  <w:p w14:paraId="6429A846" w14:textId="77777777" w:rsidR="00216824" w:rsidRDefault="0021682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3D6A4" w14:textId="77777777" w:rsidR="009712DA" w:rsidRDefault="009712DA">
      <w:pPr>
        <w:spacing w:after="0" w:line="240" w:lineRule="auto"/>
      </w:pPr>
      <w:r>
        <w:separator/>
      </w:r>
    </w:p>
    <w:p w14:paraId="48CE2A5E" w14:textId="77777777" w:rsidR="009712DA" w:rsidRDefault="009712DA"/>
  </w:footnote>
  <w:footnote w:type="continuationSeparator" w:id="0">
    <w:p w14:paraId="29BDD86B" w14:textId="77777777" w:rsidR="009712DA" w:rsidRDefault="009712DA">
      <w:pPr>
        <w:spacing w:after="0" w:line="240" w:lineRule="auto"/>
      </w:pPr>
      <w:r>
        <w:continuationSeparator/>
      </w:r>
    </w:p>
    <w:p w14:paraId="732449D9" w14:textId="77777777" w:rsidR="009712DA" w:rsidRDefault="009712DA"/>
  </w:footnote>
  <w:footnote w:type="continuationNotice" w:id="1">
    <w:p w14:paraId="643F1272" w14:textId="77777777" w:rsidR="009712DA" w:rsidRDefault="009712D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947DA"/>
    <w:multiLevelType w:val="hybridMultilevel"/>
    <w:tmpl w:val="19EA6E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74198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Windows10">
    <w15:presenceInfo w15:providerId="Windows Live" w15:userId="e0a3696aed427a60"/>
  </w15:person>
  <w15:person w15:author="Miriam Fernandes de Faria">
    <w15:presenceInfo w15:providerId="AD" w15:userId="S::miriam.faria@previdencia.gov.br::7fb99929-1b08-4ebe-8409-1c301631f511"/>
  </w15:person>
  <w15:person w15:author="Anna Lidia de Araujo Tavares Borges - CRPS">
    <w15:presenceInfo w15:providerId="AD" w15:userId="S::anna.tavares@mte.gov.br::1845ab78-9a61-4d5b-9061-ab5bd2501d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pt-BR" w:vendorID="64" w:dllVersion="4096" w:nlCheck="1" w:checkStyle="0"/>
  <w:activeWritingStyle w:appName="MSWord" w:lang="pt-BR" w:vendorID="64" w:dllVersion="0" w:nlCheck="1" w:checkStyle="0"/>
  <w:activeWritingStyle w:appName="MSWord" w:lang="pt-BR" w:vendorID="64" w:dllVersion="6" w:nlCheck="1" w:checkStyle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4D3"/>
    <w:rsid w:val="00000993"/>
    <w:rsid w:val="00001132"/>
    <w:rsid w:val="0000136F"/>
    <w:rsid w:val="00002045"/>
    <w:rsid w:val="000021FA"/>
    <w:rsid w:val="0000283A"/>
    <w:rsid w:val="00002F11"/>
    <w:rsid w:val="000031B0"/>
    <w:rsid w:val="000032AC"/>
    <w:rsid w:val="000033FA"/>
    <w:rsid w:val="00003900"/>
    <w:rsid w:val="0000401F"/>
    <w:rsid w:val="00004586"/>
    <w:rsid w:val="0000556B"/>
    <w:rsid w:val="00005ECB"/>
    <w:rsid w:val="00005FED"/>
    <w:rsid w:val="00006105"/>
    <w:rsid w:val="00006C1D"/>
    <w:rsid w:val="00006F91"/>
    <w:rsid w:val="0000739F"/>
    <w:rsid w:val="0000776E"/>
    <w:rsid w:val="0001198A"/>
    <w:rsid w:val="000133A7"/>
    <w:rsid w:val="00013C67"/>
    <w:rsid w:val="00013DCC"/>
    <w:rsid w:val="00014FE5"/>
    <w:rsid w:val="00015CCB"/>
    <w:rsid w:val="00016983"/>
    <w:rsid w:val="00016A7C"/>
    <w:rsid w:val="00016B09"/>
    <w:rsid w:val="00017068"/>
    <w:rsid w:val="00017BB9"/>
    <w:rsid w:val="00017F58"/>
    <w:rsid w:val="00017FE7"/>
    <w:rsid w:val="000200D1"/>
    <w:rsid w:val="000208EE"/>
    <w:rsid w:val="000218E8"/>
    <w:rsid w:val="000223EC"/>
    <w:rsid w:val="000226A0"/>
    <w:rsid w:val="0002390D"/>
    <w:rsid w:val="00023EE5"/>
    <w:rsid w:val="00023FBF"/>
    <w:rsid w:val="00024440"/>
    <w:rsid w:val="00024496"/>
    <w:rsid w:val="000249BD"/>
    <w:rsid w:val="00024B1A"/>
    <w:rsid w:val="00024C61"/>
    <w:rsid w:val="00025359"/>
    <w:rsid w:val="000272D4"/>
    <w:rsid w:val="00027528"/>
    <w:rsid w:val="000303DD"/>
    <w:rsid w:val="00030D75"/>
    <w:rsid w:val="000315C3"/>
    <w:rsid w:val="0003162A"/>
    <w:rsid w:val="00031A1A"/>
    <w:rsid w:val="00031F45"/>
    <w:rsid w:val="000341E0"/>
    <w:rsid w:val="00034687"/>
    <w:rsid w:val="0003498C"/>
    <w:rsid w:val="000350CC"/>
    <w:rsid w:val="00035AD8"/>
    <w:rsid w:val="0003604B"/>
    <w:rsid w:val="00036FA6"/>
    <w:rsid w:val="00037C95"/>
    <w:rsid w:val="0004039F"/>
    <w:rsid w:val="0004070B"/>
    <w:rsid w:val="0004098D"/>
    <w:rsid w:val="00040B0E"/>
    <w:rsid w:val="000418EA"/>
    <w:rsid w:val="00041FDB"/>
    <w:rsid w:val="000431CF"/>
    <w:rsid w:val="00044604"/>
    <w:rsid w:val="00044A9D"/>
    <w:rsid w:val="00044C60"/>
    <w:rsid w:val="00045123"/>
    <w:rsid w:val="00045BEC"/>
    <w:rsid w:val="00046D33"/>
    <w:rsid w:val="00047348"/>
    <w:rsid w:val="0004789C"/>
    <w:rsid w:val="000509C9"/>
    <w:rsid w:val="00050BC2"/>
    <w:rsid w:val="00050CE9"/>
    <w:rsid w:val="0005125F"/>
    <w:rsid w:val="00051F2B"/>
    <w:rsid w:val="000524FD"/>
    <w:rsid w:val="00053C34"/>
    <w:rsid w:val="00053F43"/>
    <w:rsid w:val="000540B4"/>
    <w:rsid w:val="000545DC"/>
    <w:rsid w:val="0005478F"/>
    <w:rsid w:val="000551E0"/>
    <w:rsid w:val="00055917"/>
    <w:rsid w:val="0005592D"/>
    <w:rsid w:val="00055C15"/>
    <w:rsid w:val="00056247"/>
    <w:rsid w:val="000566E0"/>
    <w:rsid w:val="00057AE7"/>
    <w:rsid w:val="00060D52"/>
    <w:rsid w:val="00061341"/>
    <w:rsid w:val="000615B5"/>
    <w:rsid w:val="00061DF1"/>
    <w:rsid w:val="00061F55"/>
    <w:rsid w:val="0006232E"/>
    <w:rsid w:val="00062656"/>
    <w:rsid w:val="00062EC7"/>
    <w:rsid w:val="000632FA"/>
    <w:rsid w:val="0006372A"/>
    <w:rsid w:val="00064022"/>
    <w:rsid w:val="000641A4"/>
    <w:rsid w:val="000642FB"/>
    <w:rsid w:val="000646E1"/>
    <w:rsid w:val="000648E3"/>
    <w:rsid w:val="00064AA5"/>
    <w:rsid w:val="00064C9E"/>
    <w:rsid w:val="00064D87"/>
    <w:rsid w:val="00064E4E"/>
    <w:rsid w:val="0006561A"/>
    <w:rsid w:val="00065A07"/>
    <w:rsid w:val="00065FE8"/>
    <w:rsid w:val="000661E3"/>
    <w:rsid w:val="00066F9C"/>
    <w:rsid w:val="00067438"/>
    <w:rsid w:val="00067707"/>
    <w:rsid w:val="00067E97"/>
    <w:rsid w:val="00070C57"/>
    <w:rsid w:val="00070FE7"/>
    <w:rsid w:val="000713A0"/>
    <w:rsid w:val="00072754"/>
    <w:rsid w:val="0007281B"/>
    <w:rsid w:val="00072BF4"/>
    <w:rsid w:val="00072FBC"/>
    <w:rsid w:val="000733B4"/>
    <w:rsid w:val="00073F62"/>
    <w:rsid w:val="00075C20"/>
    <w:rsid w:val="00076291"/>
    <w:rsid w:val="000762D9"/>
    <w:rsid w:val="00076401"/>
    <w:rsid w:val="00076DFE"/>
    <w:rsid w:val="00076FB9"/>
    <w:rsid w:val="00081084"/>
    <w:rsid w:val="00081E95"/>
    <w:rsid w:val="000836D5"/>
    <w:rsid w:val="00083DDA"/>
    <w:rsid w:val="00085908"/>
    <w:rsid w:val="00085C69"/>
    <w:rsid w:val="0008623B"/>
    <w:rsid w:val="000862E5"/>
    <w:rsid w:val="0008636F"/>
    <w:rsid w:val="00086FCC"/>
    <w:rsid w:val="00087767"/>
    <w:rsid w:val="00087E74"/>
    <w:rsid w:val="00090B31"/>
    <w:rsid w:val="00093290"/>
    <w:rsid w:val="00093895"/>
    <w:rsid w:val="0009399D"/>
    <w:rsid w:val="00094F4A"/>
    <w:rsid w:val="000960E5"/>
    <w:rsid w:val="00096558"/>
    <w:rsid w:val="0009672C"/>
    <w:rsid w:val="000A0142"/>
    <w:rsid w:val="000A017B"/>
    <w:rsid w:val="000A0523"/>
    <w:rsid w:val="000A08F3"/>
    <w:rsid w:val="000A143F"/>
    <w:rsid w:val="000A1576"/>
    <w:rsid w:val="000A176A"/>
    <w:rsid w:val="000A2864"/>
    <w:rsid w:val="000A2CBD"/>
    <w:rsid w:val="000A2CD9"/>
    <w:rsid w:val="000A35E2"/>
    <w:rsid w:val="000A3BEE"/>
    <w:rsid w:val="000A3CAF"/>
    <w:rsid w:val="000A4A50"/>
    <w:rsid w:val="000A51FE"/>
    <w:rsid w:val="000A5489"/>
    <w:rsid w:val="000A56AF"/>
    <w:rsid w:val="000A5A98"/>
    <w:rsid w:val="000A5D88"/>
    <w:rsid w:val="000A5E8A"/>
    <w:rsid w:val="000A732E"/>
    <w:rsid w:val="000B0071"/>
    <w:rsid w:val="000B0D4A"/>
    <w:rsid w:val="000B1950"/>
    <w:rsid w:val="000B24C4"/>
    <w:rsid w:val="000B2962"/>
    <w:rsid w:val="000B2F5D"/>
    <w:rsid w:val="000B3A8B"/>
    <w:rsid w:val="000B3AAF"/>
    <w:rsid w:val="000B3F0A"/>
    <w:rsid w:val="000B41FE"/>
    <w:rsid w:val="000B46D4"/>
    <w:rsid w:val="000B4C04"/>
    <w:rsid w:val="000B58AE"/>
    <w:rsid w:val="000B59FC"/>
    <w:rsid w:val="000B62C3"/>
    <w:rsid w:val="000B69EE"/>
    <w:rsid w:val="000B7DEA"/>
    <w:rsid w:val="000B7DF7"/>
    <w:rsid w:val="000C0186"/>
    <w:rsid w:val="000C0396"/>
    <w:rsid w:val="000C04F8"/>
    <w:rsid w:val="000C0C3E"/>
    <w:rsid w:val="000C0E81"/>
    <w:rsid w:val="000C0EF1"/>
    <w:rsid w:val="000C18CE"/>
    <w:rsid w:val="000C213D"/>
    <w:rsid w:val="000C2C9A"/>
    <w:rsid w:val="000C3291"/>
    <w:rsid w:val="000C35F0"/>
    <w:rsid w:val="000C3A1C"/>
    <w:rsid w:val="000C3A6A"/>
    <w:rsid w:val="000C5A6F"/>
    <w:rsid w:val="000C6785"/>
    <w:rsid w:val="000C7984"/>
    <w:rsid w:val="000D07C1"/>
    <w:rsid w:val="000D0AC7"/>
    <w:rsid w:val="000D0CA4"/>
    <w:rsid w:val="000D0E4A"/>
    <w:rsid w:val="000D1072"/>
    <w:rsid w:val="000D1731"/>
    <w:rsid w:val="000D20EA"/>
    <w:rsid w:val="000D21CF"/>
    <w:rsid w:val="000D23CD"/>
    <w:rsid w:val="000D300F"/>
    <w:rsid w:val="000D31B5"/>
    <w:rsid w:val="000D3B7E"/>
    <w:rsid w:val="000D4034"/>
    <w:rsid w:val="000D4903"/>
    <w:rsid w:val="000D57E9"/>
    <w:rsid w:val="000D5C08"/>
    <w:rsid w:val="000D5E35"/>
    <w:rsid w:val="000D61FE"/>
    <w:rsid w:val="000D625E"/>
    <w:rsid w:val="000D6583"/>
    <w:rsid w:val="000D65F6"/>
    <w:rsid w:val="000D661F"/>
    <w:rsid w:val="000D687A"/>
    <w:rsid w:val="000D6EE4"/>
    <w:rsid w:val="000D7D2C"/>
    <w:rsid w:val="000E04FA"/>
    <w:rsid w:val="000E0954"/>
    <w:rsid w:val="000E0C5C"/>
    <w:rsid w:val="000E0E81"/>
    <w:rsid w:val="000E121B"/>
    <w:rsid w:val="000E1640"/>
    <w:rsid w:val="000E1D5A"/>
    <w:rsid w:val="000E20E3"/>
    <w:rsid w:val="000E256C"/>
    <w:rsid w:val="000E2FAE"/>
    <w:rsid w:val="000E3A6A"/>
    <w:rsid w:val="000E4A80"/>
    <w:rsid w:val="000E4C50"/>
    <w:rsid w:val="000E5555"/>
    <w:rsid w:val="000E5E2E"/>
    <w:rsid w:val="000E6DB3"/>
    <w:rsid w:val="000E75BD"/>
    <w:rsid w:val="000E7BC5"/>
    <w:rsid w:val="000F063E"/>
    <w:rsid w:val="000F0AEE"/>
    <w:rsid w:val="000F1F10"/>
    <w:rsid w:val="000F2CDE"/>
    <w:rsid w:val="000F421D"/>
    <w:rsid w:val="000F4A22"/>
    <w:rsid w:val="000F4D21"/>
    <w:rsid w:val="000F5BAD"/>
    <w:rsid w:val="000F731E"/>
    <w:rsid w:val="000F7CE6"/>
    <w:rsid w:val="001006D8"/>
    <w:rsid w:val="0010115C"/>
    <w:rsid w:val="0010122A"/>
    <w:rsid w:val="001015DC"/>
    <w:rsid w:val="00101FCF"/>
    <w:rsid w:val="001020BB"/>
    <w:rsid w:val="001025A7"/>
    <w:rsid w:val="00102A52"/>
    <w:rsid w:val="00102E0C"/>
    <w:rsid w:val="00103348"/>
    <w:rsid w:val="00103984"/>
    <w:rsid w:val="00103F7D"/>
    <w:rsid w:val="00103F95"/>
    <w:rsid w:val="0010402D"/>
    <w:rsid w:val="0010482A"/>
    <w:rsid w:val="00104A05"/>
    <w:rsid w:val="001052F5"/>
    <w:rsid w:val="0010531E"/>
    <w:rsid w:val="00105FE9"/>
    <w:rsid w:val="00106237"/>
    <w:rsid w:val="00106538"/>
    <w:rsid w:val="001067FC"/>
    <w:rsid w:val="0010686B"/>
    <w:rsid w:val="00106AC5"/>
    <w:rsid w:val="00106AE5"/>
    <w:rsid w:val="00106D62"/>
    <w:rsid w:val="00107769"/>
    <w:rsid w:val="00107AD8"/>
    <w:rsid w:val="00107CD6"/>
    <w:rsid w:val="00110458"/>
    <w:rsid w:val="00110849"/>
    <w:rsid w:val="0011170B"/>
    <w:rsid w:val="00111896"/>
    <w:rsid w:val="0011281F"/>
    <w:rsid w:val="00112C0D"/>
    <w:rsid w:val="00113692"/>
    <w:rsid w:val="00113FB6"/>
    <w:rsid w:val="0011460C"/>
    <w:rsid w:val="00114773"/>
    <w:rsid w:val="00115806"/>
    <w:rsid w:val="00115F1C"/>
    <w:rsid w:val="001161B0"/>
    <w:rsid w:val="00116348"/>
    <w:rsid w:val="001167EC"/>
    <w:rsid w:val="001172F1"/>
    <w:rsid w:val="00117544"/>
    <w:rsid w:val="00117FA0"/>
    <w:rsid w:val="00122282"/>
    <w:rsid w:val="00122CC8"/>
    <w:rsid w:val="00123BF3"/>
    <w:rsid w:val="00123EEB"/>
    <w:rsid w:val="00125495"/>
    <w:rsid w:val="001254E5"/>
    <w:rsid w:val="001258A7"/>
    <w:rsid w:val="00126D18"/>
    <w:rsid w:val="00127254"/>
    <w:rsid w:val="0013002A"/>
    <w:rsid w:val="0013035E"/>
    <w:rsid w:val="00130F80"/>
    <w:rsid w:val="0013157D"/>
    <w:rsid w:val="001318C2"/>
    <w:rsid w:val="00132609"/>
    <w:rsid w:val="00132CC9"/>
    <w:rsid w:val="0013318B"/>
    <w:rsid w:val="001332D3"/>
    <w:rsid w:val="00133589"/>
    <w:rsid w:val="001346A1"/>
    <w:rsid w:val="001352FD"/>
    <w:rsid w:val="001353AC"/>
    <w:rsid w:val="00135613"/>
    <w:rsid w:val="00135CD1"/>
    <w:rsid w:val="00136126"/>
    <w:rsid w:val="001362F6"/>
    <w:rsid w:val="00136B45"/>
    <w:rsid w:val="00136B7F"/>
    <w:rsid w:val="00136EA7"/>
    <w:rsid w:val="0014010E"/>
    <w:rsid w:val="00140164"/>
    <w:rsid w:val="0014020E"/>
    <w:rsid w:val="00141708"/>
    <w:rsid w:val="00141B44"/>
    <w:rsid w:val="001420B4"/>
    <w:rsid w:val="00142439"/>
    <w:rsid w:val="00142A55"/>
    <w:rsid w:val="001433FA"/>
    <w:rsid w:val="001434FB"/>
    <w:rsid w:val="0014388C"/>
    <w:rsid w:val="00143E35"/>
    <w:rsid w:val="001446C4"/>
    <w:rsid w:val="0014480C"/>
    <w:rsid w:val="00144DFC"/>
    <w:rsid w:val="0014528C"/>
    <w:rsid w:val="001452A6"/>
    <w:rsid w:val="00145CB1"/>
    <w:rsid w:val="00145E39"/>
    <w:rsid w:val="0014602A"/>
    <w:rsid w:val="00146E3D"/>
    <w:rsid w:val="00147176"/>
    <w:rsid w:val="00150CE9"/>
    <w:rsid w:val="00151A5D"/>
    <w:rsid w:val="00151F25"/>
    <w:rsid w:val="0015246D"/>
    <w:rsid w:val="00152C0A"/>
    <w:rsid w:val="0015389C"/>
    <w:rsid w:val="00153BAB"/>
    <w:rsid w:val="00153F67"/>
    <w:rsid w:val="0015446D"/>
    <w:rsid w:val="00154598"/>
    <w:rsid w:val="00154683"/>
    <w:rsid w:val="00154BD5"/>
    <w:rsid w:val="00154D2C"/>
    <w:rsid w:val="0015533D"/>
    <w:rsid w:val="001553BD"/>
    <w:rsid w:val="00155CF1"/>
    <w:rsid w:val="001562A4"/>
    <w:rsid w:val="0015660A"/>
    <w:rsid w:val="0015738D"/>
    <w:rsid w:val="0015797C"/>
    <w:rsid w:val="00157986"/>
    <w:rsid w:val="00160523"/>
    <w:rsid w:val="00161395"/>
    <w:rsid w:val="00161957"/>
    <w:rsid w:val="00161AA9"/>
    <w:rsid w:val="00161CBD"/>
    <w:rsid w:val="00162573"/>
    <w:rsid w:val="001626BA"/>
    <w:rsid w:val="00162839"/>
    <w:rsid w:val="001637F8"/>
    <w:rsid w:val="001638BA"/>
    <w:rsid w:val="00163FCB"/>
    <w:rsid w:val="00164354"/>
    <w:rsid w:val="0016478F"/>
    <w:rsid w:val="00164A1C"/>
    <w:rsid w:val="00164A36"/>
    <w:rsid w:val="00164B16"/>
    <w:rsid w:val="00164D63"/>
    <w:rsid w:val="001656E8"/>
    <w:rsid w:val="001661AD"/>
    <w:rsid w:val="00166411"/>
    <w:rsid w:val="001667B4"/>
    <w:rsid w:val="00166E8E"/>
    <w:rsid w:val="00167185"/>
    <w:rsid w:val="0016730B"/>
    <w:rsid w:val="0016745A"/>
    <w:rsid w:val="0016774D"/>
    <w:rsid w:val="00167BA7"/>
    <w:rsid w:val="00167C2B"/>
    <w:rsid w:val="00170A49"/>
    <w:rsid w:val="001711E4"/>
    <w:rsid w:val="001712AD"/>
    <w:rsid w:val="0017156D"/>
    <w:rsid w:val="00171995"/>
    <w:rsid w:val="00171F04"/>
    <w:rsid w:val="001726BF"/>
    <w:rsid w:val="001731C2"/>
    <w:rsid w:val="00173B59"/>
    <w:rsid w:val="001741E8"/>
    <w:rsid w:val="00174525"/>
    <w:rsid w:val="001746A3"/>
    <w:rsid w:val="00174890"/>
    <w:rsid w:val="0017597B"/>
    <w:rsid w:val="00175C6B"/>
    <w:rsid w:val="00175C84"/>
    <w:rsid w:val="00175FA0"/>
    <w:rsid w:val="001760E4"/>
    <w:rsid w:val="001778FA"/>
    <w:rsid w:val="00177C62"/>
    <w:rsid w:val="00177D91"/>
    <w:rsid w:val="00180FCA"/>
    <w:rsid w:val="00181637"/>
    <w:rsid w:val="00182061"/>
    <w:rsid w:val="00182CCB"/>
    <w:rsid w:val="0018326A"/>
    <w:rsid w:val="00183BDF"/>
    <w:rsid w:val="00184814"/>
    <w:rsid w:val="0018491F"/>
    <w:rsid w:val="00184EA6"/>
    <w:rsid w:val="00184F67"/>
    <w:rsid w:val="001907B8"/>
    <w:rsid w:val="001907C8"/>
    <w:rsid w:val="00191374"/>
    <w:rsid w:val="001916A1"/>
    <w:rsid w:val="00193E1B"/>
    <w:rsid w:val="00194053"/>
    <w:rsid w:val="001948A4"/>
    <w:rsid w:val="00195828"/>
    <w:rsid w:val="0019624E"/>
    <w:rsid w:val="00196325"/>
    <w:rsid w:val="00196741"/>
    <w:rsid w:val="00196761"/>
    <w:rsid w:val="00197281"/>
    <w:rsid w:val="001A012E"/>
    <w:rsid w:val="001A03DE"/>
    <w:rsid w:val="001A081C"/>
    <w:rsid w:val="001A24B9"/>
    <w:rsid w:val="001A3A48"/>
    <w:rsid w:val="001A3EBB"/>
    <w:rsid w:val="001A411F"/>
    <w:rsid w:val="001A4244"/>
    <w:rsid w:val="001A4262"/>
    <w:rsid w:val="001A42A5"/>
    <w:rsid w:val="001A4FA0"/>
    <w:rsid w:val="001A5030"/>
    <w:rsid w:val="001A53A4"/>
    <w:rsid w:val="001A5428"/>
    <w:rsid w:val="001A55AB"/>
    <w:rsid w:val="001A58D1"/>
    <w:rsid w:val="001A5C90"/>
    <w:rsid w:val="001A5C91"/>
    <w:rsid w:val="001A63E9"/>
    <w:rsid w:val="001A6807"/>
    <w:rsid w:val="001A6D97"/>
    <w:rsid w:val="001A6EF1"/>
    <w:rsid w:val="001A7B7A"/>
    <w:rsid w:val="001B0353"/>
    <w:rsid w:val="001B03EA"/>
    <w:rsid w:val="001B091A"/>
    <w:rsid w:val="001B09F0"/>
    <w:rsid w:val="001B10A8"/>
    <w:rsid w:val="001B2A8C"/>
    <w:rsid w:val="001B392C"/>
    <w:rsid w:val="001B39B4"/>
    <w:rsid w:val="001B4055"/>
    <w:rsid w:val="001B4072"/>
    <w:rsid w:val="001B47A8"/>
    <w:rsid w:val="001B4879"/>
    <w:rsid w:val="001B5557"/>
    <w:rsid w:val="001B61D8"/>
    <w:rsid w:val="001B667D"/>
    <w:rsid w:val="001B74C0"/>
    <w:rsid w:val="001B74C5"/>
    <w:rsid w:val="001C0CD7"/>
    <w:rsid w:val="001C11E6"/>
    <w:rsid w:val="001C16A5"/>
    <w:rsid w:val="001C2184"/>
    <w:rsid w:val="001C2475"/>
    <w:rsid w:val="001C24B6"/>
    <w:rsid w:val="001C2616"/>
    <w:rsid w:val="001C2791"/>
    <w:rsid w:val="001C2AFF"/>
    <w:rsid w:val="001C2C32"/>
    <w:rsid w:val="001C2C66"/>
    <w:rsid w:val="001C2CB9"/>
    <w:rsid w:val="001C2DDC"/>
    <w:rsid w:val="001C3009"/>
    <w:rsid w:val="001C3085"/>
    <w:rsid w:val="001C36D5"/>
    <w:rsid w:val="001C3C85"/>
    <w:rsid w:val="001C4B86"/>
    <w:rsid w:val="001C4DDD"/>
    <w:rsid w:val="001C640F"/>
    <w:rsid w:val="001C6B02"/>
    <w:rsid w:val="001C6B06"/>
    <w:rsid w:val="001C6D10"/>
    <w:rsid w:val="001C7BD3"/>
    <w:rsid w:val="001C7D89"/>
    <w:rsid w:val="001D0614"/>
    <w:rsid w:val="001D0ABE"/>
    <w:rsid w:val="001D205C"/>
    <w:rsid w:val="001D222C"/>
    <w:rsid w:val="001D237E"/>
    <w:rsid w:val="001D278C"/>
    <w:rsid w:val="001D27ED"/>
    <w:rsid w:val="001D2E97"/>
    <w:rsid w:val="001D39C3"/>
    <w:rsid w:val="001D3CD7"/>
    <w:rsid w:val="001D3CFC"/>
    <w:rsid w:val="001D3E44"/>
    <w:rsid w:val="001D3F61"/>
    <w:rsid w:val="001D404F"/>
    <w:rsid w:val="001D448E"/>
    <w:rsid w:val="001D46F7"/>
    <w:rsid w:val="001D49B7"/>
    <w:rsid w:val="001D4A8F"/>
    <w:rsid w:val="001D530B"/>
    <w:rsid w:val="001D555E"/>
    <w:rsid w:val="001D585A"/>
    <w:rsid w:val="001D5A59"/>
    <w:rsid w:val="001D67ED"/>
    <w:rsid w:val="001D6B46"/>
    <w:rsid w:val="001D6FF9"/>
    <w:rsid w:val="001E0456"/>
    <w:rsid w:val="001E0577"/>
    <w:rsid w:val="001E0DB8"/>
    <w:rsid w:val="001E1CDE"/>
    <w:rsid w:val="001E24E2"/>
    <w:rsid w:val="001E2586"/>
    <w:rsid w:val="001E2E6B"/>
    <w:rsid w:val="001E352E"/>
    <w:rsid w:val="001E3ADF"/>
    <w:rsid w:val="001E3C78"/>
    <w:rsid w:val="001E3DED"/>
    <w:rsid w:val="001E3F7C"/>
    <w:rsid w:val="001E41C3"/>
    <w:rsid w:val="001E4A45"/>
    <w:rsid w:val="001E570F"/>
    <w:rsid w:val="001E7223"/>
    <w:rsid w:val="001F093C"/>
    <w:rsid w:val="001F0DCB"/>
    <w:rsid w:val="001F145F"/>
    <w:rsid w:val="001F167C"/>
    <w:rsid w:val="001F1CF9"/>
    <w:rsid w:val="001F2A0E"/>
    <w:rsid w:val="001F2DFB"/>
    <w:rsid w:val="001F3BA4"/>
    <w:rsid w:val="001F3CCF"/>
    <w:rsid w:val="001F3FE1"/>
    <w:rsid w:val="001F407A"/>
    <w:rsid w:val="001F5592"/>
    <w:rsid w:val="001F5724"/>
    <w:rsid w:val="001F5783"/>
    <w:rsid w:val="001F5AFF"/>
    <w:rsid w:val="001F5D3C"/>
    <w:rsid w:val="001F62C6"/>
    <w:rsid w:val="001F6FBC"/>
    <w:rsid w:val="001F7B2C"/>
    <w:rsid w:val="00201126"/>
    <w:rsid w:val="00201911"/>
    <w:rsid w:val="00201A96"/>
    <w:rsid w:val="00203AF5"/>
    <w:rsid w:val="00204099"/>
    <w:rsid w:val="002043DF"/>
    <w:rsid w:val="0020504A"/>
    <w:rsid w:val="00205380"/>
    <w:rsid w:val="00206315"/>
    <w:rsid w:val="00206F14"/>
    <w:rsid w:val="002070DC"/>
    <w:rsid w:val="00207221"/>
    <w:rsid w:val="00207422"/>
    <w:rsid w:val="002078F1"/>
    <w:rsid w:val="00207924"/>
    <w:rsid w:val="0021097D"/>
    <w:rsid w:val="00210AE3"/>
    <w:rsid w:val="0021138A"/>
    <w:rsid w:val="00211E37"/>
    <w:rsid w:val="002123DD"/>
    <w:rsid w:val="00212461"/>
    <w:rsid w:val="00213022"/>
    <w:rsid w:val="00213BB6"/>
    <w:rsid w:val="00213D9A"/>
    <w:rsid w:val="00214C94"/>
    <w:rsid w:val="00214D34"/>
    <w:rsid w:val="002154B3"/>
    <w:rsid w:val="00215F5D"/>
    <w:rsid w:val="00216445"/>
    <w:rsid w:val="00216484"/>
    <w:rsid w:val="002167F3"/>
    <w:rsid w:val="00216824"/>
    <w:rsid w:val="002178E5"/>
    <w:rsid w:val="0022072D"/>
    <w:rsid w:val="00220D6C"/>
    <w:rsid w:val="00221305"/>
    <w:rsid w:val="002218B2"/>
    <w:rsid w:val="00222578"/>
    <w:rsid w:val="002231CB"/>
    <w:rsid w:val="00223A6D"/>
    <w:rsid w:val="00223E97"/>
    <w:rsid w:val="00223FD1"/>
    <w:rsid w:val="002244E5"/>
    <w:rsid w:val="0022458B"/>
    <w:rsid w:val="00224D48"/>
    <w:rsid w:val="00224D76"/>
    <w:rsid w:val="00224DE8"/>
    <w:rsid w:val="00224F1A"/>
    <w:rsid w:val="002254A1"/>
    <w:rsid w:val="002254BB"/>
    <w:rsid w:val="0022617F"/>
    <w:rsid w:val="00226CD3"/>
    <w:rsid w:val="002270B0"/>
    <w:rsid w:val="00227131"/>
    <w:rsid w:val="00227285"/>
    <w:rsid w:val="00227B65"/>
    <w:rsid w:val="00227C4F"/>
    <w:rsid w:val="00227DCB"/>
    <w:rsid w:val="0023045A"/>
    <w:rsid w:val="002304E7"/>
    <w:rsid w:val="00230C5E"/>
    <w:rsid w:val="00230FB6"/>
    <w:rsid w:val="0023153D"/>
    <w:rsid w:val="00231FC8"/>
    <w:rsid w:val="002323FE"/>
    <w:rsid w:val="002324A1"/>
    <w:rsid w:val="00232DA6"/>
    <w:rsid w:val="00234005"/>
    <w:rsid w:val="0023467C"/>
    <w:rsid w:val="00234806"/>
    <w:rsid w:val="00234BCB"/>
    <w:rsid w:val="00235922"/>
    <w:rsid w:val="0023666F"/>
    <w:rsid w:val="002366E3"/>
    <w:rsid w:val="00236FC4"/>
    <w:rsid w:val="0023718A"/>
    <w:rsid w:val="00237200"/>
    <w:rsid w:val="00237291"/>
    <w:rsid w:val="00237333"/>
    <w:rsid w:val="002379DE"/>
    <w:rsid w:val="00237C52"/>
    <w:rsid w:val="00237CD7"/>
    <w:rsid w:val="002404DB"/>
    <w:rsid w:val="0024189D"/>
    <w:rsid w:val="00242667"/>
    <w:rsid w:val="00243F00"/>
    <w:rsid w:val="00244576"/>
    <w:rsid w:val="00244C36"/>
    <w:rsid w:val="0024536A"/>
    <w:rsid w:val="00246109"/>
    <w:rsid w:val="002462CE"/>
    <w:rsid w:val="00246964"/>
    <w:rsid w:val="002474B1"/>
    <w:rsid w:val="00247C33"/>
    <w:rsid w:val="002503F5"/>
    <w:rsid w:val="00250BEC"/>
    <w:rsid w:val="00250BFC"/>
    <w:rsid w:val="00250FAC"/>
    <w:rsid w:val="00250FB5"/>
    <w:rsid w:val="00251F2A"/>
    <w:rsid w:val="00251F56"/>
    <w:rsid w:val="00252378"/>
    <w:rsid w:val="00252606"/>
    <w:rsid w:val="00252682"/>
    <w:rsid w:val="0025331A"/>
    <w:rsid w:val="00253630"/>
    <w:rsid w:val="00253AE0"/>
    <w:rsid w:val="0025423F"/>
    <w:rsid w:val="0025455C"/>
    <w:rsid w:val="00254D09"/>
    <w:rsid w:val="002555F8"/>
    <w:rsid w:val="002561F3"/>
    <w:rsid w:val="00257391"/>
    <w:rsid w:val="002601C0"/>
    <w:rsid w:val="002602AC"/>
    <w:rsid w:val="00260BE7"/>
    <w:rsid w:val="00260F5D"/>
    <w:rsid w:val="00261832"/>
    <w:rsid w:val="00261E94"/>
    <w:rsid w:val="00261FF6"/>
    <w:rsid w:val="002621B0"/>
    <w:rsid w:val="00262236"/>
    <w:rsid w:val="002628D5"/>
    <w:rsid w:val="00262F2A"/>
    <w:rsid w:val="00263246"/>
    <w:rsid w:val="00263AD2"/>
    <w:rsid w:val="00263E4F"/>
    <w:rsid w:val="0026447E"/>
    <w:rsid w:val="00265189"/>
    <w:rsid w:val="002659DD"/>
    <w:rsid w:val="00266C0D"/>
    <w:rsid w:val="00267253"/>
    <w:rsid w:val="002673E5"/>
    <w:rsid w:val="00267798"/>
    <w:rsid w:val="002677D8"/>
    <w:rsid w:val="00267A7F"/>
    <w:rsid w:val="00267B86"/>
    <w:rsid w:val="00267CF6"/>
    <w:rsid w:val="002703CF"/>
    <w:rsid w:val="00270B34"/>
    <w:rsid w:val="00270E63"/>
    <w:rsid w:val="002712C0"/>
    <w:rsid w:val="002726EB"/>
    <w:rsid w:val="00272FE9"/>
    <w:rsid w:val="00273433"/>
    <w:rsid w:val="00273F41"/>
    <w:rsid w:val="00274279"/>
    <w:rsid w:val="00274A48"/>
    <w:rsid w:val="0027728A"/>
    <w:rsid w:val="002777E2"/>
    <w:rsid w:val="0028003D"/>
    <w:rsid w:val="00280461"/>
    <w:rsid w:val="002804BA"/>
    <w:rsid w:val="002805D8"/>
    <w:rsid w:val="00280E38"/>
    <w:rsid w:val="00282E71"/>
    <w:rsid w:val="00283047"/>
    <w:rsid w:val="00283B6F"/>
    <w:rsid w:val="00283FA8"/>
    <w:rsid w:val="002841C1"/>
    <w:rsid w:val="00284DB4"/>
    <w:rsid w:val="00285A7A"/>
    <w:rsid w:val="002865FB"/>
    <w:rsid w:val="0028685F"/>
    <w:rsid w:val="00286F27"/>
    <w:rsid w:val="002871E3"/>
    <w:rsid w:val="00287498"/>
    <w:rsid w:val="002874A5"/>
    <w:rsid w:val="002874ED"/>
    <w:rsid w:val="00290107"/>
    <w:rsid w:val="00290573"/>
    <w:rsid w:val="00290E1A"/>
    <w:rsid w:val="00290E39"/>
    <w:rsid w:val="00290FE4"/>
    <w:rsid w:val="0029105F"/>
    <w:rsid w:val="0029271E"/>
    <w:rsid w:val="00292829"/>
    <w:rsid w:val="00292F88"/>
    <w:rsid w:val="00293F6D"/>
    <w:rsid w:val="00294144"/>
    <w:rsid w:val="0029436A"/>
    <w:rsid w:val="002944AA"/>
    <w:rsid w:val="0029485A"/>
    <w:rsid w:val="00294DB9"/>
    <w:rsid w:val="00294FC8"/>
    <w:rsid w:val="00295185"/>
    <w:rsid w:val="002953B7"/>
    <w:rsid w:val="0029610B"/>
    <w:rsid w:val="0029610D"/>
    <w:rsid w:val="002963FA"/>
    <w:rsid w:val="0029686A"/>
    <w:rsid w:val="00296B68"/>
    <w:rsid w:val="00297ECC"/>
    <w:rsid w:val="00297FEF"/>
    <w:rsid w:val="002A0CA4"/>
    <w:rsid w:val="002A0D9F"/>
    <w:rsid w:val="002A2D1A"/>
    <w:rsid w:val="002A30E0"/>
    <w:rsid w:val="002A3150"/>
    <w:rsid w:val="002A403B"/>
    <w:rsid w:val="002A4BD0"/>
    <w:rsid w:val="002A4FE1"/>
    <w:rsid w:val="002A5CA0"/>
    <w:rsid w:val="002A60E1"/>
    <w:rsid w:val="002A6455"/>
    <w:rsid w:val="002A64B1"/>
    <w:rsid w:val="002A6B04"/>
    <w:rsid w:val="002A6D04"/>
    <w:rsid w:val="002A7954"/>
    <w:rsid w:val="002B028A"/>
    <w:rsid w:val="002B0319"/>
    <w:rsid w:val="002B0BB6"/>
    <w:rsid w:val="002B0E89"/>
    <w:rsid w:val="002B1216"/>
    <w:rsid w:val="002B12E9"/>
    <w:rsid w:val="002B1986"/>
    <w:rsid w:val="002B2580"/>
    <w:rsid w:val="002B29D7"/>
    <w:rsid w:val="002B3D04"/>
    <w:rsid w:val="002B3D3C"/>
    <w:rsid w:val="002B4314"/>
    <w:rsid w:val="002B47EA"/>
    <w:rsid w:val="002B4964"/>
    <w:rsid w:val="002B53A4"/>
    <w:rsid w:val="002B5593"/>
    <w:rsid w:val="002B5670"/>
    <w:rsid w:val="002B600F"/>
    <w:rsid w:val="002B6898"/>
    <w:rsid w:val="002B7455"/>
    <w:rsid w:val="002B7C01"/>
    <w:rsid w:val="002C01DB"/>
    <w:rsid w:val="002C02B0"/>
    <w:rsid w:val="002C0C6E"/>
    <w:rsid w:val="002C1093"/>
    <w:rsid w:val="002C12FD"/>
    <w:rsid w:val="002C1496"/>
    <w:rsid w:val="002C15E3"/>
    <w:rsid w:val="002C1A2C"/>
    <w:rsid w:val="002C218A"/>
    <w:rsid w:val="002C250D"/>
    <w:rsid w:val="002C30B5"/>
    <w:rsid w:val="002C3709"/>
    <w:rsid w:val="002C376B"/>
    <w:rsid w:val="002C4A09"/>
    <w:rsid w:val="002C6187"/>
    <w:rsid w:val="002C6338"/>
    <w:rsid w:val="002C673E"/>
    <w:rsid w:val="002C6EF8"/>
    <w:rsid w:val="002C7213"/>
    <w:rsid w:val="002D13E0"/>
    <w:rsid w:val="002D2193"/>
    <w:rsid w:val="002D2A9D"/>
    <w:rsid w:val="002D3038"/>
    <w:rsid w:val="002D3D7B"/>
    <w:rsid w:val="002D3F0F"/>
    <w:rsid w:val="002D4037"/>
    <w:rsid w:val="002D41C7"/>
    <w:rsid w:val="002D4AA9"/>
    <w:rsid w:val="002D57E0"/>
    <w:rsid w:val="002D637F"/>
    <w:rsid w:val="002D7129"/>
    <w:rsid w:val="002D76FA"/>
    <w:rsid w:val="002D7FB3"/>
    <w:rsid w:val="002E087F"/>
    <w:rsid w:val="002E0A42"/>
    <w:rsid w:val="002E0AD5"/>
    <w:rsid w:val="002E0D45"/>
    <w:rsid w:val="002E12D4"/>
    <w:rsid w:val="002E173D"/>
    <w:rsid w:val="002E1933"/>
    <w:rsid w:val="002E1B81"/>
    <w:rsid w:val="002E2438"/>
    <w:rsid w:val="002E277E"/>
    <w:rsid w:val="002E27AF"/>
    <w:rsid w:val="002E2B71"/>
    <w:rsid w:val="002E2E68"/>
    <w:rsid w:val="002E4B0C"/>
    <w:rsid w:val="002E4D88"/>
    <w:rsid w:val="002E551F"/>
    <w:rsid w:val="002E5E90"/>
    <w:rsid w:val="002E60E0"/>
    <w:rsid w:val="002E6D39"/>
    <w:rsid w:val="002E71ED"/>
    <w:rsid w:val="002E7AFE"/>
    <w:rsid w:val="002F0120"/>
    <w:rsid w:val="002F0266"/>
    <w:rsid w:val="002F1498"/>
    <w:rsid w:val="002F153E"/>
    <w:rsid w:val="002F1C09"/>
    <w:rsid w:val="002F29E5"/>
    <w:rsid w:val="002F302B"/>
    <w:rsid w:val="002F346B"/>
    <w:rsid w:val="002F3B97"/>
    <w:rsid w:val="002F48DD"/>
    <w:rsid w:val="002F51C4"/>
    <w:rsid w:val="002F5842"/>
    <w:rsid w:val="002F5E3E"/>
    <w:rsid w:val="002F7036"/>
    <w:rsid w:val="002F7D08"/>
    <w:rsid w:val="002F7F90"/>
    <w:rsid w:val="003000F1"/>
    <w:rsid w:val="003005C6"/>
    <w:rsid w:val="003005F6"/>
    <w:rsid w:val="00301679"/>
    <w:rsid w:val="00302F11"/>
    <w:rsid w:val="00304C10"/>
    <w:rsid w:val="00304FD6"/>
    <w:rsid w:val="00305619"/>
    <w:rsid w:val="00305AEB"/>
    <w:rsid w:val="00305DAF"/>
    <w:rsid w:val="00305FE8"/>
    <w:rsid w:val="00306A1E"/>
    <w:rsid w:val="003070AD"/>
    <w:rsid w:val="00307216"/>
    <w:rsid w:val="003078A8"/>
    <w:rsid w:val="00307E31"/>
    <w:rsid w:val="0031002C"/>
    <w:rsid w:val="003108B2"/>
    <w:rsid w:val="00311402"/>
    <w:rsid w:val="00311E9F"/>
    <w:rsid w:val="00311FB2"/>
    <w:rsid w:val="00312308"/>
    <w:rsid w:val="003123F6"/>
    <w:rsid w:val="00312460"/>
    <w:rsid w:val="00312604"/>
    <w:rsid w:val="00312B0B"/>
    <w:rsid w:val="003133F2"/>
    <w:rsid w:val="0031392D"/>
    <w:rsid w:val="00313A92"/>
    <w:rsid w:val="00313B12"/>
    <w:rsid w:val="00313EA9"/>
    <w:rsid w:val="00314031"/>
    <w:rsid w:val="00314040"/>
    <w:rsid w:val="00314BE6"/>
    <w:rsid w:val="003151FD"/>
    <w:rsid w:val="00315E72"/>
    <w:rsid w:val="0031787F"/>
    <w:rsid w:val="0032014F"/>
    <w:rsid w:val="00322819"/>
    <w:rsid w:val="00322B05"/>
    <w:rsid w:val="00322FDF"/>
    <w:rsid w:val="00323524"/>
    <w:rsid w:val="00324DE6"/>
    <w:rsid w:val="003253CB"/>
    <w:rsid w:val="003256F7"/>
    <w:rsid w:val="003257C6"/>
    <w:rsid w:val="00325FD4"/>
    <w:rsid w:val="003264F4"/>
    <w:rsid w:val="00326B44"/>
    <w:rsid w:val="00326DDB"/>
    <w:rsid w:val="003270E3"/>
    <w:rsid w:val="003303EC"/>
    <w:rsid w:val="0033053E"/>
    <w:rsid w:val="00330CD9"/>
    <w:rsid w:val="00331C58"/>
    <w:rsid w:val="00332007"/>
    <w:rsid w:val="003321D1"/>
    <w:rsid w:val="00334049"/>
    <w:rsid w:val="00334876"/>
    <w:rsid w:val="00335253"/>
    <w:rsid w:val="003357F5"/>
    <w:rsid w:val="0033656E"/>
    <w:rsid w:val="0033737D"/>
    <w:rsid w:val="00337524"/>
    <w:rsid w:val="0034022F"/>
    <w:rsid w:val="003405D7"/>
    <w:rsid w:val="003406D9"/>
    <w:rsid w:val="00340C22"/>
    <w:rsid w:val="003411F0"/>
    <w:rsid w:val="00341C22"/>
    <w:rsid w:val="00341DB4"/>
    <w:rsid w:val="003423CA"/>
    <w:rsid w:val="00342EE7"/>
    <w:rsid w:val="003432D2"/>
    <w:rsid w:val="003441E9"/>
    <w:rsid w:val="00345105"/>
    <w:rsid w:val="003454A4"/>
    <w:rsid w:val="00345A25"/>
    <w:rsid w:val="00346210"/>
    <w:rsid w:val="003462CA"/>
    <w:rsid w:val="00346AE2"/>
    <w:rsid w:val="00346B5B"/>
    <w:rsid w:val="00346C8E"/>
    <w:rsid w:val="00346D40"/>
    <w:rsid w:val="003477BA"/>
    <w:rsid w:val="00347BA5"/>
    <w:rsid w:val="00347C98"/>
    <w:rsid w:val="003501A0"/>
    <w:rsid w:val="003501D5"/>
    <w:rsid w:val="00350F7D"/>
    <w:rsid w:val="00351D73"/>
    <w:rsid w:val="00352680"/>
    <w:rsid w:val="0035310E"/>
    <w:rsid w:val="0035340A"/>
    <w:rsid w:val="003547EF"/>
    <w:rsid w:val="00354A06"/>
    <w:rsid w:val="00354F8D"/>
    <w:rsid w:val="00355A32"/>
    <w:rsid w:val="00355C95"/>
    <w:rsid w:val="003561A8"/>
    <w:rsid w:val="00356227"/>
    <w:rsid w:val="003562C3"/>
    <w:rsid w:val="00356C43"/>
    <w:rsid w:val="003576CA"/>
    <w:rsid w:val="00357F08"/>
    <w:rsid w:val="00357FE8"/>
    <w:rsid w:val="0036013E"/>
    <w:rsid w:val="003605AE"/>
    <w:rsid w:val="00360918"/>
    <w:rsid w:val="00360D0D"/>
    <w:rsid w:val="00360FAD"/>
    <w:rsid w:val="003616DA"/>
    <w:rsid w:val="003620E3"/>
    <w:rsid w:val="0036215B"/>
    <w:rsid w:val="00362393"/>
    <w:rsid w:val="00362737"/>
    <w:rsid w:val="00362DAC"/>
    <w:rsid w:val="00362FB3"/>
    <w:rsid w:val="00363456"/>
    <w:rsid w:val="003635B8"/>
    <w:rsid w:val="0036373C"/>
    <w:rsid w:val="00363F57"/>
    <w:rsid w:val="00363F5A"/>
    <w:rsid w:val="003645DE"/>
    <w:rsid w:val="00364636"/>
    <w:rsid w:val="0036463C"/>
    <w:rsid w:val="003647F6"/>
    <w:rsid w:val="00364DD9"/>
    <w:rsid w:val="00365355"/>
    <w:rsid w:val="00365C65"/>
    <w:rsid w:val="00365EA4"/>
    <w:rsid w:val="00365F3A"/>
    <w:rsid w:val="00366CBA"/>
    <w:rsid w:val="00366F65"/>
    <w:rsid w:val="0036721E"/>
    <w:rsid w:val="00367A28"/>
    <w:rsid w:val="00367B7A"/>
    <w:rsid w:val="00370FC9"/>
    <w:rsid w:val="003711D8"/>
    <w:rsid w:val="0037196A"/>
    <w:rsid w:val="00371AF1"/>
    <w:rsid w:val="00371E15"/>
    <w:rsid w:val="003720EB"/>
    <w:rsid w:val="00372166"/>
    <w:rsid w:val="00373EBC"/>
    <w:rsid w:val="0037414B"/>
    <w:rsid w:val="0037464B"/>
    <w:rsid w:val="00375AC8"/>
    <w:rsid w:val="00375B7D"/>
    <w:rsid w:val="003769E3"/>
    <w:rsid w:val="00376B14"/>
    <w:rsid w:val="00376C02"/>
    <w:rsid w:val="00376FA8"/>
    <w:rsid w:val="00377667"/>
    <w:rsid w:val="00377F41"/>
    <w:rsid w:val="0038061E"/>
    <w:rsid w:val="00380653"/>
    <w:rsid w:val="003814B5"/>
    <w:rsid w:val="003815E4"/>
    <w:rsid w:val="00381CB0"/>
    <w:rsid w:val="00381E56"/>
    <w:rsid w:val="003828FA"/>
    <w:rsid w:val="00384528"/>
    <w:rsid w:val="003849DE"/>
    <w:rsid w:val="00386417"/>
    <w:rsid w:val="0038669D"/>
    <w:rsid w:val="00387CEE"/>
    <w:rsid w:val="00387EA9"/>
    <w:rsid w:val="00390751"/>
    <w:rsid w:val="00390E8F"/>
    <w:rsid w:val="003910DC"/>
    <w:rsid w:val="0039144D"/>
    <w:rsid w:val="00391605"/>
    <w:rsid w:val="003917AB"/>
    <w:rsid w:val="0039265E"/>
    <w:rsid w:val="003933F4"/>
    <w:rsid w:val="00393635"/>
    <w:rsid w:val="00394169"/>
    <w:rsid w:val="00394652"/>
    <w:rsid w:val="00394E41"/>
    <w:rsid w:val="00395A27"/>
    <w:rsid w:val="00395FDE"/>
    <w:rsid w:val="00397535"/>
    <w:rsid w:val="003A0262"/>
    <w:rsid w:val="003A075C"/>
    <w:rsid w:val="003A15A4"/>
    <w:rsid w:val="003A1CFD"/>
    <w:rsid w:val="003A1E13"/>
    <w:rsid w:val="003A1EC0"/>
    <w:rsid w:val="003A1FA7"/>
    <w:rsid w:val="003A23DB"/>
    <w:rsid w:val="003A2C1B"/>
    <w:rsid w:val="003A3493"/>
    <w:rsid w:val="003A3C01"/>
    <w:rsid w:val="003A416F"/>
    <w:rsid w:val="003A45AA"/>
    <w:rsid w:val="003A4853"/>
    <w:rsid w:val="003A486D"/>
    <w:rsid w:val="003A4BCE"/>
    <w:rsid w:val="003A5D0A"/>
    <w:rsid w:val="003A5FF9"/>
    <w:rsid w:val="003A6046"/>
    <w:rsid w:val="003A6076"/>
    <w:rsid w:val="003A6185"/>
    <w:rsid w:val="003A61FD"/>
    <w:rsid w:val="003A64CD"/>
    <w:rsid w:val="003A6BD8"/>
    <w:rsid w:val="003A7DCB"/>
    <w:rsid w:val="003B00E0"/>
    <w:rsid w:val="003B1884"/>
    <w:rsid w:val="003B214D"/>
    <w:rsid w:val="003B2640"/>
    <w:rsid w:val="003B2BEF"/>
    <w:rsid w:val="003B3015"/>
    <w:rsid w:val="003B3070"/>
    <w:rsid w:val="003B3E19"/>
    <w:rsid w:val="003B5962"/>
    <w:rsid w:val="003B5A3E"/>
    <w:rsid w:val="003B5F2E"/>
    <w:rsid w:val="003B6BC8"/>
    <w:rsid w:val="003B7D38"/>
    <w:rsid w:val="003B7DA4"/>
    <w:rsid w:val="003B7FEA"/>
    <w:rsid w:val="003C02B0"/>
    <w:rsid w:val="003C0D1C"/>
    <w:rsid w:val="003C0DC0"/>
    <w:rsid w:val="003C104B"/>
    <w:rsid w:val="003C1326"/>
    <w:rsid w:val="003C1395"/>
    <w:rsid w:val="003C24AA"/>
    <w:rsid w:val="003C3AF3"/>
    <w:rsid w:val="003C3BAE"/>
    <w:rsid w:val="003C494B"/>
    <w:rsid w:val="003C616A"/>
    <w:rsid w:val="003C6CAA"/>
    <w:rsid w:val="003C7124"/>
    <w:rsid w:val="003C772B"/>
    <w:rsid w:val="003C7944"/>
    <w:rsid w:val="003D0029"/>
    <w:rsid w:val="003D035D"/>
    <w:rsid w:val="003D133A"/>
    <w:rsid w:val="003D1D7D"/>
    <w:rsid w:val="003D3761"/>
    <w:rsid w:val="003D37DD"/>
    <w:rsid w:val="003D37ED"/>
    <w:rsid w:val="003D39E7"/>
    <w:rsid w:val="003D3DB8"/>
    <w:rsid w:val="003D43FA"/>
    <w:rsid w:val="003D465E"/>
    <w:rsid w:val="003D4CF8"/>
    <w:rsid w:val="003D5856"/>
    <w:rsid w:val="003D704A"/>
    <w:rsid w:val="003D70D2"/>
    <w:rsid w:val="003D7113"/>
    <w:rsid w:val="003D777D"/>
    <w:rsid w:val="003D7A5E"/>
    <w:rsid w:val="003D7E5E"/>
    <w:rsid w:val="003E0915"/>
    <w:rsid w:val="003E0AD9"/>
    <w:rsid w:val="003E0D26"/>
    <w:rsid w:val="003E11CE"/>
    <w:rsid w:val="003E14F7"/>
    <w:rsid w:val="003E2BE8"/>
    <w:rsid w:val="003E2E47"/>
    <w:rsid w:val="003E2EE6"/>
    <w:rsid w:val="003E35E5"/>
    <w:rsid w:val="003E39D3"/>
    <w:rsid w:val="003E4698"/>
    <w:rsid w:val="003E48A7"/>
    <w:rsid w:val="003E50F1"/>
    <w:rsid w:val="003E5B80"/>
    <w:rsid w:val="003E62FE"/>
    <w:rsid w:val="003E703E"/>
    <w:rsid w:val="003E77A9"/>
    <w:rsid w:val="003E7A0A"/>
    <w:rsid w:val="003E7B9C"/>
    <w:rsid w:val="003F0826"/>
    <w:rsid w:val="003F08C3"/>
    <w:rsid w:val="003F092E"/>
    <w:rsid w:val="003F1189"/>
    <w:rsid w:val="003F15D7"/>
    <w:rsid w:val="003F1C27"/>
    <w:rsid w:val="003F1FDC"/>
    <w:rsid w:val="003F22F2"/>
    <w:rsid w:val="003F244E"/>
    <w:rsid w:val="003F2A5B"/>
    <w:rsid w:val="003F3050"/>
    <w:rsid w:val="003F3734"/>
    <w:rsid w:val="003F3949"/>
    <w:rsid w:val="003F3A6B"/>
    <w:rsid w:val="003F3D2B"/>
    <w:rsid w:val="003F4BA0"/>
    <w:rsid w:val="003F4EAD"/>
    <w:rsid w:val="003F5020"/>
    <w:rsid w:val="003F5670"/>
    <w:rsid w:val="003F57EF"/>
    <w:rsid w:val="003F5ACD"/>
    <w:rsid w:val="003F5FCB"/>
    <w:rsid w:val="003F626E"/>
    <w:rsid w:val="003F687F"/>
    <w:rsid w:val="003F6952"/>
    <w:rsid w:val="003F6FDA"/>
    <w:rsid w:val="003F70FE"/>
    <w:rsid w:val="003F77AD"/>
    <w:rsid w:val="004001EC"/>
    <w:rsid w:val="004002A1"/>
    <w:rsid w:val="00400F63"/>
    <w:rsid w:val="0040247B"/>
    <w:rsid w:val="00403220"/>
    <w:rsid w:val="004034E8"/>
    <w:rsid w:val="004034EC"/>
    <w:rsid w:val="004056C0"/>
    <w:rsid w:val="00405F00"/>
    <w:rsid w:val="00406DB1"/>
    <w:rsid w:val="00407195"/>
    <w:rsid w:val="00407299"/>
    <w:rsid w:val="00407AF1"/>
    <w:rsid w:val="00412216"/>
    <w:rsid w:val="00413517"/>
    <w:rsid w:val="00413E20"/>
    <w:rsid w:val="00415D72"/>
    <w:rsid w:val="004160A8"/>
    <w:rsid w:val="0041628C"/>
    <w:rsid w:val="004168E6"/>
    <w:rsid w:val="00416C53"/>
    <w:rsid w:val="00416F44"/>
    <w:rsid w:val="00420895"/>
    <w:rsid w:val="00420B8D"/>
    <w:rsid w:val="00420E9F"/>
    <w:rsid w:val="004214EA"/>
    <w:rsid w:val="00422DD5"/>
    <w:rsid w:val="0042386C"/>
    <w:rsid w:val="00423B69"/>
    <w:rsid w:val="004244B4"/>
    <w:rsid w:val="00424664"/>
    <w:rsid w:val="0042481D"/>
    <w:rsid w:val="0042495B"/>
    <w:rsid w:val="00424F8B"/>
    <w:rsid w:val="00425356"/>
    <w:rsid w:val="00425666"/>
    <w:rsid w:val="0042598E"/>
    <w:rsid w:val="00425CB4"/>
    <w:rsid w:val="00425D2D"/>
    <w:rsid w:val="00426563"/>
    <w:rsid w:val="00426758"/>
    <w:rsid w:val="00426C40"/>
    <w:rsid w:val="00426DC3"/>
    <w:rsid w:val="004270EB"/>
    <w:rsid w:val="00427B9D"/>
    <w:rsid w:val="00430730"/>
    <w:rsid w:val="00431161"/>
    <w:rsid w:val="00431EA1"/>
    <w:rsid w:val="004331B4"/>
    <w:rsid w:val="00433934"/>
    <w:rsid w:val="004342AE"/>
    <w:rsid w:val="004347CB"/>
    <w:rsid w:val="004349BD"/>
    <w:rsid w:val="00434AD2"/>
    <w:rsid w:val="00435862"/>
    <w:rsid w:val="00435B83"/>
    <w:rsid w:val="00436330"/>
    <w:rsid w:val="0043633C"/>
    <w:rsid w:val="00437D42"/>
    <w:rsid w:val="00437D98"/>
    <w:rsid w:val="0044017A"/>
    <w:rsid w:val="00441225"/>
    <w:rsid w:val="004428C5"/>
    <w:rsid w:val="00442F20"/>
    <w:rsid w:val="0044395B"/>
    <w:rsid w:val="0044486F"/>
    <w:rsid w:val="00444D2B"/>
    <w:rsid w:val="00445C78"/>
    <w:rsid w:val="00446206"/>
    <w:rsid w:val="004464B4"/>
    <w:rsid w:val="004465B2"/>
    <w:rsid w:val="00446B7C"/>
    <w:rsid w:val="004474FD"/>
    <w:rsid w:val="00447888"/>
    <w:rsid w:val="00447A72"/>
    <w:rsid w:val="0045093C"/>
    <w:rsid w:val="00451143"/>
    <w:rsid w:val="00452376"/>
    <w:rsid w:val="00453206"/>
    <w:rsid w:val="004533E0"/>
    <w:rsid w:val="004537D7"/>
    <w:rsid w:val="0045396F"/>
    <w:rsid w:val="00453FD7"/>
    <w:rsid w:val="00455083"/>
    <w:rsid w:val="00460160"/>
    <w:rsid w:val="0046081C"/>
    <w:rsid w:val="00460CB2"/>
    <w:rsid w:val="00461CEE"/>
    <w:rsid w:val="00461F4E"/>
    <w:rsid w:val="0046236B"/>
    <w:rsid w:val="00462374"/>
    <w:rsid w:val="004635ED"/>
    <w:rsid w:val="00465286"/>
    <w:rsid w:val="004656D2"/>
    <w:rsid w:val="00466D32"/>
    <w:rsid w:val="004673F2"/>
    <w:rsid w:val="00467442"/>
    <w:rsid w:val="00467C5C"/>
    <w:rsid w:val="0047035A"/>
    <w:rsid w:val="00470802"/>
    <w:rsid w:val="004712FF"/>
    <w:rsid w:val="00471AF2"/>
    <w:rsid w:val="004721CB"/>
    <w:rsid w:val="004727B4"/>
    <w:rsid w:val="0047426F"/>
    <w:rsid w:val="0047432E"/>
    <w:rsid w:val="00475119"/>
    <w:rsid w:val="004753F0"/>
    <w:rsid w:val="004755D7"/>
    <w:rsid w:val="00475911"/>
    <w:rsid w:val="00475AE6"/>
    <w:rsid w:val="00476F96"/>
    <w:rsid w:val="004771BC"/>
    <w:rsid w:val="004775B5"/>
    <w:rsid w:val="00477A66"/>
    <w:rsid w:val="004807BC"/>
    <w:rsid w:val="00481087"/>
    <w:rsid w:val="0048108A"/>
    <w:rsid w:val="00481110"/>
    <w:rsid w:val="004817E0"/>
    <w:rsid w:val="004821FC"/>
    <w:rsid w:val="004829D0"/>
    <w:rsid w:val="004837A6"/>
    <w:rsid w:val="0048381C"/>
    <w:rsid w:val="00483DC0"/>
    <w:rsid w:val="0048440D"/>
    <w:rsid w:val="004847B0"/>
    <w:rsid w:val="00485572"/>
    <w:rsid w:val="004856C6"/>
    <w:rsid w:val="00485B22"/>
    <w:rsid w:val="004860CA"/>
    <w:rsid w:val="004861C4"/>
    <w:rsid w:val="004862C2"/>
    <w:rsid w:val="00486E98"/>
    <w:rsid w:val="00486EFA"/>
    <w:rsid w:val="004870E9"/>
    <w:rsid w:val="00487736"/>
    <w:rsid w:val="0048775E"/>
    <w:rsid w:val="0049006D"/>
    <w:rsid w:val="004901D4"/>
    <w:rsid w:val="004902D2"/>
    <w:rsid w:val="004909CD"/>
    <w:rsid w:val="004919B9"/>
    <w:rsid w:val="00491C47"/>
    <w:rsid w:val="00491C9C"/>
    <w:rsid w:val="004928CB"/>
    <w:rsid w:val="0049341D"/>
    <w:rsid w:val="00496230"/>
    <w:rsid w:val="004965A8"/>
    <w:rsid w:val="00497F48"/>
    <w:rsid w:val="004A28BA"/>
    <w:rsid w:val="004A2DB6"/>
    <w:rsid w:val="004A32FA"/>
    <w:rsid w:val="004A42B5"/>
    <w:rsid w:val="004A4F16"/>
    <w:rsid w:val="004A4FDA"/>
    <w:rsid w:val="004A5717"/>
    <w:rsid w:val="004A58C7"/>
    <w:rsid w:val="004A5D5E"/>
    <w:rsid w:val="004A6211"/>
    <w:rsid w:val="004A63D7"/>
    <w:rsid w:val="004A6FC1"/>
    <w:rsid w:val="004A7548"/>
    <w:rsid w:val="004A7D8D"/>
    <w:rsid w:val="004B04B4"/>
    <w:rsid w:val="004B0F9C"/>
    <w:rsid w:val="004B1302"/>
    <w:rsid w:val="004B24AC"/>
    <w:rsid w:val="004B28F4"/>
    <w:rsid w:val="004B2B07"/>
    <w:rsid w:val="004B2B51"/>
    <w:rsid w:val="004B31E5"/>
    <w:rsid w:val="004B3B9C"/>
    <w:rsid w:val="004B4043"/>
    <w:rsid w:val="004B43AD"/>
    <w:rsid w:val="004B4DA6"/>
    <w:rsid w:val="004B4E96"/>
    <w:rsid w:val="004B73F2"/>
    <w:rsid w:val="004B7AA9"/>
    <w:rsid w:val="004B7EEA"/>
    <w:rsid w:val="004B7F4D"/>
    <w:rsid w:val="004C03A3"/>
    <w:rsid w:val="004C0912"/>
    <w:rsid w:val="004C19E7"/>
    <w:rsid w:val="004C1D94"/>
    <w:rsid w:val="004C217F"/>
    <w:rsid w:val="004C21E2"/>
    <w:rsid w:val="004C2C6A"/>
    <w:rsid w:val="004C2F1F"/>
    <w:rsid w:val="004C3A59"/>
    <w:rsid w:val="004C3C08"/>
    <w:rsid w:val="004C42A2"/>
    <w:rsid w:val="004C45DF"/>
    <w:rsid w:val="004C45FF"/>
    <w:rsid w:val="004C52C9"/>
    <w:rsid w:val="004C55B7"/>
    <w:rsid w:val="004C6AD5"/>
    <w:rsid w:val="004C6F09"/>
    <w:rsid w:val="004C705B"/>
    <w:rsid w:val="004C731E"/>
    <w:rsid w:val="004C7AAE"/>
    <w:rsid w:val="004C7EF4"/>
    <w:rsid w:val="004D070E"/>
    <w:rsid w:val="004D0AB4"/>
    <w:rsid w:val="004D11E0"/>
    <w:rsid w:val="004D1203"/>
    <w:rsid w:val="004D1267"/>
    <w:rsid w:val="004D16BA"/>
    <w:rsid w:val="004D17F1"/>
    <w:rsid w:val="004D2CDE"/>
    <w:rsid w:val="004D3DDF"/>
    <w:rsid w:val="004D3F77"/>
    <w:rsid w:val="004D4113"/>
    <w:rsid w:val="004D488C"/>
    <w:rsid w:val="004D5F4C"/>
    <w:rsid w:val="004D6FFD"/>
    <w:rsid w:val="004D75AE"/>
    <w:rsid w:val="004D775D"/>
    <w:rsid w:val="004E054A"/>
    <w:rsid w:val="004E0EFF"/>
    <w:rsid w:val="004E260C"/>
    <w:rsid w:val="004E2EC7"/>
    <w:rsid w:val="004E2EF0"/>
    <w:rsid w:val="004E39CF"/>
    <w:rsid w:val="004E400C"/>
    <w:rsid w:val="004E4569"/>
    <w:rsid w:val="004E4705"/>
    <w:rsid w:val="004E47C1"/>
    <w:rsid w:val="004E4F77"/>
    <w:rsid w:val="004E58F9"/>
    <w:rsid w:val="004E5E77"/>
    <w:rsid w:val="004E78B0"/>
    <w:rsid w:val="004E7E70"/>
    <w:rsid w:val="004F0768"/>
    <w:rsid w:val="004F1159"/>
    <w:rsid w:val="004F145B"/>
    <w:rsid w:val="004F22FA"/>
    <w:rsid w:val="004F28C5"/>
    <w:rsid w:val="004F36C8"/>
    <w:rsid w:val="004F3B56"/>
    <w:rsid w:val="004F3EB3"/>
    <w:rsid w:val="004F45C8"/>
    <w:rsid w:val="004F4AD7"/>
    <w:rsid w:val="004F4D25"/>
    <w:rsid w:val="004F587F"/>
    <w:rsid w:val="004F6DBA"/>
    <w:rsid w:val="004F775A"/>
    <w:rsid w:val="00500054"/>
    <w:rsid w:val="005001CF"/>
    <w:rsid w:val="005004B1"/>
    <w:rsid w:val="0050061B"/>
    <w:rsid w:val="00500CB2"/>
    <w:rsid w:val="005014A2"/>
    <w:rsid w:val="00501CF3"/>
    <w:rsid w:val="00501E2C"/>
    <w:rsid w:val="00502202"/>
    <w:rsid w:val="00503484"/>
    <w:rsid w:val="00503756"/>
    <w:rsid w:val="00503C04"/>
    <w:rsid w:val="00503C23"/>
    <w:rsid w:val="00503C35"/>
    <w:rsid w:val="00504009"/>
    <w:rsid w:val="005042E8"/>
    <w:rsid w:val="00504C7F"/>
    <w:rsid w:val="005061EA"/>
    <w:rsid w:val="005066C1"/>
    <w:rsid w:val="005067A5"/>
    <w:rsid w:val="00506C49"/>
    <w:rsid w:val="00507059"/>
    <w:rsid w:val="00507C48"/>
    <w:rsid w:val="00511153"/>
    <w:rsid w:val="005138FF"/>
    <w:rsid w:val="00513BC9"/>
    <w:rsid w:val="005146E1"/>
    <w:rsid w:val="005148EB"/>
    <w:rsid w:val="00514F71"/>
    <w:rsid w:val="00515285"/>
    <w:rsid w:val="0051628F"/>
    <w:rsid w:val="005168E0"/>
    <w:rsid w:val="005171FC"/>
    <w:rsid w:val="005178CD"/>
    <w:rsid w:val="00517C16"/>
    <w:rsid w:val="00517F04"/>
    <w:rsid w:val="00520060"/>
    <w:rsid w:val="005202EE"/>
    <w:rsid w:val="00521958"/>
    <w:rsid w:val="0052211D"/>
    <w:rsid w:val="0052240D"/>
    <w:rsid w:val="0052324F"/>
    <w:rsid w:val="0052442B"/>
    <w:rsid w:val="00524F6A"/>
    <w:rsid w:val="005252B7"/>
    <w:rsid w:val="00525476"/>
    <w:rsid w:val="00525920"/>
    <w:rsid w:val="0052608C"/>
    <w:rsid w:val="00526107"/>
    <w:rsid w:val="0052642D"/>
    <w:rsid w:val="005266F8"/>
    <w:rsid w:val="0052751D"/>
    <w:rsid w:val="005277A2"/>
    <w:rsid w:val="00530120"/>
    <w:rsid w:val="00530BAE"/>
    <w:rsid w:val="00530DCD"/>
    <w:rsid w:val="00530E6C"/>
    <w:rsid w:val="005310D8"/>
    <w:rsid w:val="00531813"/>
    <w:rsid w:val="00531A13"/>
    <w:rsid w:val="005321F5"/>
    <w:rsid w:val="005324DE"/>
    <w:rsid w:val="005342B2"/>
    <w:rsid w:val="005346AE"/>
    <w:rsid w:val="005346E3"/>
    <w:rsid w:val="00534B6C"/>
    <w:rsid w:val="0053584B"/>
    <w:rsid w:val="00535CB7"/>
    <w:rsid w:val="00535E01"/>
    <w:rsid w:val="00535E5A"/>
    <w:rsid w:val="00535E86"/>
    <w:rsid w:val="005362A5"/>
    <w:rsid w:val="005367BF"/>
    <w:rsid w:val="00540D48"/>
    <w:rsid w:val="00540E5F"/>
    <w:rsid w:val="005411D0"/>
    <w:rsid w:val="005436C3"/>
    <w:rsid w:val="0054380D"/>
    <w:rsid w:val="005438EB"/>
    <w:rsid w:val="005449E2"/>
    <w:rsid w:val="00544D31"/>
    <w:rsid w:val="00545E59"/>
    <w:rsid w:val="005461C7"/>
    <w:rsid w:val="005462B6"/>
    <w:rsid w:val="00547535"/>
    <w:rsid w:val="0054776B"/>
    <w:rsid w:val="005504C7"/>
    <w:rsid w:val="005516C3"/>
    <w:rsid w:val="00552007"/>
    <w:rsid w:val="00552331"/>
    <w:rsid w:val="00552D47"/>
    <w:rsid w:val="00552E2E"/>
    <w:rsid w:val="005534D3"/>
    <w:rsid w:val="00553A04"/>
    <w:rsid w:val="005545CD"/>
    <w:rsid w:val="0055483A"/>
    <w:rsid w:val="00555009"/>
    <w:rsid w:val="005562C5"/>
    <w:rsid w:val="0055633C"/>
    <w:rsid w:val="00557751"/>
    <w:rsid w:val="00557CCB"/>
    <w:rsid w:val="00557DE5"/>
    <w:rsid w:val="00560EFB"/>
    <w:rsid w:val="00561FF4"/>
    <w:rsid w:val="005623DF"/>
    <w:rsid w:val="00562FA5"/>
    <w:rsid w:val="00563246"/>
    <w:rsid w:val="0056381D"/>
    <w:rsid w:val="00563A05"/>
    <w:rsid w:val="00564225"/>
    <w:rsid w:val="00564704"/>
    <w:rsid w:val="005649CA"/>
    <w:rsid w:val="00564C22"/>
    <w:rsid w:val="00565603"/>
    <w:rsid w:val="00565733"/>
    <w:rsid w:val="005657B4"/>
    <w:rsid w:val="0056592D"/>
    <w:rsid w:val="00565A4F"/>
    <w:rsid w:val="00565E55"/>
    <w:rsid w:val="00565EBD"/>
    <w:rsid w:val="005668CB"/>
    <w:rsid w:val="00567510"/>
    <w:rsid w:val="0056798B"/>
    <w:rsid w:val="00567C56"/>
    <w:rsid w:val="005700B5"/>
    <w:rsid w:val="00570ACD"/>
    <w:rsid w:val="005710A3"/>
    <w:rsid w:val="005712AF"/>
    <w:rsid w:val="00571A07"/>
    <w:rsid w:val="00571F48"/>
    <w:rsid w:val="005725AB"/>
    <w:rsid w:val="00572709"/>
    <w:rsid w:val="005730FD"/>
    <w:rsid w:val="00573636"/>
    <w:rsid w:val="00573B5E"/>
    <w:rsid w:val="00574036"/>
    <w:rsid w:val="00574660"/>
    <w:rsid w:val="005748EF"/>
    <w:rsid w:val="00574905"/>
    <w:rsid w:val="0057504B"/>
    <w:rsid w:val="0057553F"/>
    <w:rsid w:val="005759E3"/>
    <w:rsid w:val="0057602E"/>
    <w:rsid w:val="005760F2"/>
    <w:rsid w:val="005778C3"/>
    <w:rsid w:val="00577D5E"/>
    <w:rsid w:val="005816A1"/>
    <w:rsid w:val="0058263D"/>
    <w:rsid w:val="005828B3"/>
    <w:rsid w:val="00583A69"/>
    <w:rsid w:val="00583F4A"/>
    <w:rsid w:val="00584FE3"/>
    <w:rsid w:val="00585CE8"/>
    <w:rsid w:val="00585DB7"/>
    <w:rsid w:val="0058624A"/>
    <w:rsid w:val="00586824"/>
    <w:rsid w:val="00587A46"/>
    <w:rsid w:val="00587DA9"/>
    <w:rsid w:val="00590150"/>
    <w:rsid w:val="00590B2F"/>
    <w:rsid w:val="00590E45"/>
    <w:rsid w:val="00590E9F"/>
    <w:rsid w:val="00592B40"/>
    <w:rsid w:val="00593CCC"/>
    <w:rsid w:val="00593E1C"/>
    <w:rsid w:val="00593E52"/>
    <w:rsid w:val="0059517C"/>
    <w:rsid w:val="00596359"/>
    <w:rsid w:val="005977BF"/>
    <w:rsid w:val="005A1695"/>
    <w:rsid w:val="005A2B85"/>
    <w:rsid w:val="005A3BD6"/>
    <w:rsid w:val="005A3EFC"/>
    <w:rsid w:val="005A5A2A"/>
    <w:rsid w:val="005A615C"/>
    <w:rsid w:val="005A6650"/>
    <w:rsid w:val="005A6A41"/>
    <w:rsid w:val="005A7196"/>
    <w:rsid w:val="005B06C0"/>
    <w:rsid w:val="005B0C93"/>
    <w:rsid w:val="005B0DDE"/>
    <w:rsid w:val="005B1901"/>
    <w:rsid w:val="005B1D56"/>
    <w:rsid w:val="005B24B8"/>
    <w:rsid w:val="005B287E"/>
    <w:rsid w:val="005B39DC"/>
    <w:rsid w:val="005B3ED0"/>
    <w:rsid w:val="005B4758"/>
    <w:rsid w:val="005B4C05"/>
    <w:rsid w:val="005B58AB"/>
    <w:rsid w:val="005B5FEF"/>
    <w:rsid w:val="005B63B3"/>
    <w:rsid w:val="005B647D"/>
    <w:rsid w:val="005B6CC0"/>
    <w:rsid w:val="005B6F82"/>
    <w:rsid w:val="005B78C9"/>
    <w:rsid w:val="005B7ABF"/>
    <w:rsid w:val="005B7B8D"/>
    <w:rsid w:val="005C03F3"/>
    <w:rsid w:val="005C0742"/>
    <w:rsid w:val="005C08C0"/>
    <w:rsid w:val="005C0FFE"/>
    <w:rsid w:val="005C1EF3"/>
    <w:rsid w:val="005C28F5"/>
    <w:rsid w:val="005C2C8B"/>
    <w:rsid w:val="005C4323"/>
    <w:rsid w:val="005C4774"/>
    <w:rsid w:val="005C58C5"/>
    <w:rsid w:val="005C5CE8"/>
    <w:rsid w:val="005C5EF0"/>
    <w:rsid w:val="005C6911"/>
    <w:rsid w:val="005C6EC9"/>
    <w:rsid w:val="005C6ED2"/>
    <w:rsid w:val="005C7140"/>
    <w:rsid w:val="005C7190"/>
    <w:rsid w:val="005C79A3"/>
    <w:rsid w:val="005C7C72"/>
    <w:rsid w:val="005D0586"/>
    <w:rsid w:val="005D0BF1"/>
    <w:rsid w:val="005D0CDD"/>
    <w:rsid w:val="005D103B"/>
    <w:rsid w:val="005D1586"/>
    <w:rsid w:val="005D20CE"/>
    <w:rsid w:val="005D2E41"/>
    <w:rsid w:val="005D2E45"/>
    <w:rsid w:val="005D310C"/>
    <w:rsid w:val="005D326E"/>
    <w:rsid w:val="005D367D"/>
    <w:rsid w:val="005D40EF"/>
    <w:rsid w:val="005D450B"/>
    <w:rsid w:val="005D4D1C"/>
    <w:rsid w:val="005D512E"/>
    <w:rsid w:val="005D54B3"/>
    <w:rsid w:val="005D5E28"/>
    <w:rsid w:val="005D6722"/>
    <w:rsid w:val="005D7756"/>
    <w:rsid w:val="005D7D65"/>
    <w:rsid w:val="005D7DA5"/>
    <w:rsid w:val="005E048C"/>
    <w:rsid w:val="005E1CD5"/>
    <w:rsid w:val="005E2D52"/>
    <w:rsid w:val="005E2DF6"/>
    <w:rsid w:val="005E2F3F"/>
    <w:rsid w:val="005E30CF"/>
    <w:rsid w:val="005E38A9"/>
    <w:rsid w:val="005E3C61"/>
    <w:rsid w:val="005E4376"/>
    <w:rsid w:val="005E447F"/>
    <w:rsid w:val="005E4DB1"/>
    <w:rsid w:val="005E60A5"/>
    <w:rsid w:val="005E6463"/>
    <w:rsid w:val="005E6667"/>
    <w:rsid w:val="005E7E6E"/>
    <w:rsid w:val="005F0098"/>
    <w:rsid w:val="005F0640"/>
    <w:rsid w:val="005F0664"/>
    <w:rsid w:val="005F0BCC"/>
    <w:rsid w:val="005F160A"/>
    <w:rsid w:val="005F162A"/>
    <w:rsid w:val="005F210C"/>
    <w:rsid w:val="005F2244"/>
    <w:rsid w:val="005F27BC"/>
    <w:rsid w:val="005F37A4"/>
    <w:rsid w:val="005F3EAC"/>
    <w:rsid w:val="005F52A8"/>
    <w:rsid w:val="005F625B"/>
    <w:rsid w:val="005F6F57"/>
    <w:rsid w:val="005F74CD"/>
    <w:rsid w:val="005F7B03"/>
    <w:rsid w:val="00600441"/>
    <w:rsid w:val="006017EE"/>
    <w:rsid w:val="00601850"/>
    <w:rsid w:val="00601D67"/>
    <w:rsid w:val="00601F46"/>
    <w:rsid w:val="006024EC"/>
    <w:rsid w:val="00603ECB"/>
    <w:rsid w:val="0060414C"/>
    <w:rsid w:val="00604C4B"/>
    <w:rsid w:val="0060509E"/>
    <w:rsid w:val="00606513"/>
    <w:rsid w:val="0060708D"/>
    <w:rsid w:val="00607EE8"/>
    <w:rsid w:val="00607FCA"/>
    <w:rsid w:val="0061003B"/>
    <w:rsid w:val="0061010D"/>
    <w:rsid w:val="00610715"/>
    <w:rsid w:val="00610783"/>
    <w:rsid w:val="00610EAA"/>
    <w:rsid w:val="00610FED"/>
    <w:rsid w:val="00611027"/>
    <w:rsid w:val="006115B3"/>
    <w:rsid w:val="00611799"/>
    <w:rsid w:val="00611CEA"/>
    <w:rsid w:val="006128BB"/>
    <w:rsid w:val="00612DF1"/>
    <w:rsid w:val="00612E85"/>
    <w:rsid w:val="0061361F"/>
    <w:rsid w:val="00614408"/>
    <w:rsid w:val="006148E6"/>
    <w:rsid w:val="00614B37"/>
    <w:rsid w:val="00614C78"/>
    <w:rsid w:val="006150B3"/>
    <w:rsid w:val="00615584"/>
    <w:rsid w:val="006156E6"/>
    <w:rsid w:val="00615F38"/>
    <w:rsid w:val="006164D4"/>
    <w:rsid w:val="00616809"/>
    <w:rsid w:val="0061697E"/>
    <w:rsid w:val="00617EE3"/>
    <w:rsid w:val="00617FA1"/>
    <w:rsid w:val="0062068A"/>
    <w:rsid w:val="006207ED"/>
    <w:rsid w:val="0062082B"/>
    <w:rsid w:val="00620E61"/>
    <w:rsid w:val="00621099"/>
    <w:rsid w:val="00622BCC"/>
    <w:rsid w:val="0062351C"/>
    <w:rsid w:val="00623E65"/>
    <w:rsid w:val="0062500B"/>
    <w:rsid w:val="006252FC"/>
    <w:rsid w:val="00625D10"/>
    <w:rsid w:val="00625EBE"/>
    <w:rsid w:val="00627AE6"/>
    <w:rsid w:val="006302A5"/>
    <w:rsid w:val="00630345"/>
    <w:rsid w:val="0063141F"/>
    <w:rsid w:val="00631714"/>
    <w:rsid w:val="00631F68"/>
    <w:rsid w:val="00633244"/>
    <w:rsid w:val="00633506"/>
    <w:rsid w:val="0063376A"/>
    <w:rsid w:val="006338C7"/>
    <w:rsid w:val="0063412E"/>
    <w:rsid w:val="00635949"/>
    <w:rsid w:val="00635C29"/>
    <w:rsid w:val="00636114"/>
    <w:rsid w:val="00636B0B"/>
    <w:rsid w:val="00636F30"/>
    <w:rsid w:val="00637077"/>
    <w:rsid w:val="006372AD"/>
    <w:rsid w:val="0063757E"/>
    <w:rsid w:val="00637594"/>
    <w:rsid w:val="00637EA1"/>
    <w:rsid w:val="00640781"/>
    <w:rsid w:val="006415FE"/>
    <w:rsid w:val="006419C2"/>
    <w:rsid w:val="00642229"/>
    <w:rsid w:val="00642791"/>
    <w:rsid w:val="00642ACB"/>
    <w:rsid w:val="00644468"/>
    <w:rsid w:val="006445E8"/>
    <w:rsid w:val="0064461C"/>
    <w:rsid w:val="00644B4F"/>
    <w:rsid w:val="00644ED6"/>
    <w:rsid w:val="00644F56"/>
    <w:rsid w:val="006450F7"/>
    <w:rsid w:val="00645570"/>
    <w:rsid w:val="00645EAB"/>
    <w:rsid w:val="006460CC"/>
    <w:rsid w:val="00646373"/>
    <w:rsid w:val="00646926"/>
    <w:rsid w:val="00646C16"/>
    <w:rsid w:val="0064772A"/>
    <w:rsid w:val="00647C32"/>
    <w:rsid w:val="00650367"/>
    <w:rsid w:val="00650D18"/>
    <w:rsid w:val="0065125A"/>
    <w:rsid w:val="00651866"/>
    <w:rsid w:val="00651D15"/>
    <w:rsid w:val="0065201C"/>
    <w:rsid w:val="00652974"/>
    <w:rsid w:val="00652B36"/>
    <w:rsid w:val="00655B1E"/>
    <w:rsid w:val="00656685"/>
    <w:rsid w:val="00657545"/>
    <w:rsid w:val="0066054D"/>
    <w:rsid w:val="006608BB"/>
    <w:rsid w:val="00661E68"/>
    <w:rsid w:val="0066229F"/>
    <w:rsid w:val="006624B0"/>
    <w:rsid w:val="0066270F"/>
    <w:rsid w:val="006638F0"/>
    <w:rsid w:val="00663A57"/>
    <w:rsid w:val="00664BDA"/>
    <w:rsid w:val="00665D67"/>
    <w:rsid w:val="006673CD"/>
    <w:rsid w:val="00670A60"/>
    <w:rsid w:val="00670DA9"/>
    <w:rsid w:val="006711B7"/>
    <w:rsid w:val="00671612"/>
    <w:rsid w:val="00671C8D"/>
    <w:rsid w:val="00672E90"/>
    <w:rsid w:val="00675131"/>
    <w:rsid w:val="00675C2F"/>
    <w:rsid w:val="00675F57"/>
    <w:rsid w:val="00676157"/>
    <w:rsid w:val="00676A76"/>
    <w:rsid w:val="00676E7A"/>
    <w:rsid w:val="006777EE"/>
    <w:rsid w:val="006802B1"/>
    <w:rsid w:val="00680ACB"/>
    <w:rsid w:val="00680E1A"/>
    <w:rsid w:val="006815A6"/>
    <w:rsid w:val="00681662"/>
    <w:rsid w:val="0068283F"/>
    <w:rsid w:val="00683405"/>
    <w:rsid w:val="006853F3"/>
    <w:rsid w:val="00685B06"/>
    <w:rsid w:val="00686144"/>
    <w:rsid w:val="006862B9"/>
    <w:rsid w:val="00686661"/>
    <w:rsid w:val="006870A1"/>
    <w:rsid w:val="006872DF"/>
    <w:rsid w:val="0069035A"/>
    <w:rsid w:val="00690C03"/>
    <w:rsid w:val="00690F6F"/>
    <w:rsid w:val="0069400B"/>
    <w:rsid w:val="00694D48"/>
    <w:rsid w:val="00695049"/>
    <w:rsid w:val="006953C3"/>
    <w:rsid w:val="006954D7"/>
    <w:rsid w:val="00695B35"/>
    <w:rsid w:val="00695E0C"/>
    <w:rsid w:val="006970DD"/>
    <w:rsid w:val="00697538"/>
    <w:rsid w:val="00697C84"/>
    <w:rsid w:val="006A02D6"/>
    <w:rsid w:val="006A0544"/>
    <w:rsid w:val="006A0907"/>
    <w:rsid w:val="006A12CC"/>
    <w:rsid w:val="006A14E9"/>
    <w:rsid w:val="006A17EE"/>
    <w:rsid w:val="006A259A"/>
    <w:rsid w:val="006A2E51"/>
    <w:rsid w:val="006A30C8"/>
    <w:rsid w:val="006A39FF"/>
    <w:rsid w:val="006A3C79"/>
    <w:rsid w:val="006A490C"/>
    <w:rsid w:val="006A570E"/>
    <w:rsid w:val="006A5820"/>
    <w:rsid w:val="006A5B76"/>
    <w:rsid w:val="006A60D5"/>
    <w:rsid w:val="006A6CD0"/>
    <w:rsid w:val="006A6D25"/>
    <w:rsid w:val="006A7F19"/>
    <w:rsid w:val="006B015B"/>
    <w:rsid w:val="006B0328"/>
    <w:rsid w:val="006B07B9"/>
    <w:rsid w:val="006B0819"/>
    <w:rsid w:val="006B0CC6"/>
    <w:rsid w:val="006B1057"/>
    <w:rsid w:val="006B1497"/>
    <w:rsid w:val="006B1617"/>
    <w:rsid w:val="006B1D26"/>
    <w:rsid w:val="006B22CB"/>
    <w:rsid w:val="006B282B"/>
    <w:rsid w:val="006B2BDA"/>
    <w:rsid w:val="006B3423"/>
    <w:rsid w:val="006B3CE1"/>
    <w:rsid w:val="006B4410"/>
    <w:rsid w:val="006B48B9"/>
    <w:rsid w:val="006B4BE4"/>
    <w:rsid w:val="006B5389"/>
    <w:rsid w:val="006B568A"/>
    <w:rsid w:val="006B5E6C"/>
    <w:rsid w:val="006B5F98"/>
    <w:rsid w:val="006B666D"/>
    <w:rsid w:val="006B7F56"/>
    <w:rsid w:val="006C02DD"/>
    <w:rsid w:val="006C05F4"/>
    <w:rsid w:val="006C0869"/>
    <w:rsid w:val="006C0B39"/>
    <w:rsid w:val="006C152E"/>
    <w:rsid w:val="006C1C24"/>
    <w:rsid w:val="006C1CC7"/>
    <w:rsid w:val="006C20FA"/>
    <w:rsid w:val="006C3175"/>
    <w:rsid w:val="006C3555"/>
    <w:rsid w:val="006C36BC"/>
    <w:rsid w:val="006C3A5A"/>
    <w:rsid w:val="006C3CC6"/>
    <w:rsid w:val="006C4302"/>
    <w:rsid w:val="006C4303"/>
    <w:rsid w:val="006C4DCB"/>
    <w:rsid w:val="006C59FC"/>
    <w:rsid w:val="006C5F5A"/>
    <w:rsid w:val="006C603D"/>
    <w:rsid w:val="006C6703"/>
    <w:rsid w:val="006C6A9B"/>
    <w:rsid w:val="006C6CA0"/>
    <w:rsid w:val="006C7192"/>
    <w:rsid w:val="006C79EA"/>
    <w:rsid w:val="006C7DCC"/>
    <w:rsid w:val="006D04F5"/>
    <w:rsid w:val="006D052C"/>
    <w:rsid w:val="006D09A4"/>
    <w:rsid w:val="006D0F80"/>
    <w:rsid w:val="006D22D7"/>
    <w:rsid w:val="006D2853"/>
    <w:rsid w:val="006D3112"/>
    <w:rsid w:val="006D3132"/>
    <w:rsid w:val="006D323A"/>
    <w:rsid w:val="006D32A4"/>
    <w:rsid w:val="006D352C"/>
    <w:rsid w:val="006D4444"/>
    <w:rsid w:val="006D4773"/>
    <w:rsid w:val="006D5873"/>
    <w:rsid w:val="006D5B2F"/>
    <w:rsid w:val="006D5FF4"/>
    <w:rsid w:val="006D6A2C"/>
    <w:rsid w:val="006D6BE6"/>
    <w:rsid w:val="006D6CFE"/>
    <w:rsid w:val="006D79FC"/>
    <w:rsid w:val="006D7C28"/>
    <w:rsid w:val="006E022F"/>
    <w:rsid w:val="006E10C3"/>
    <w:rsid w:val="006E1296"/>
    <w:rsid w:val="006E164F"/>
    <w:rsid w:val="006E1FE2"/>
    <w:rsid w:val="006E282C"/>
    <w:rsid w:val="006E28BF"/>
    <w:rsid w:val="006E2E51"/>
    <w:rsid w:val="006E3083"/>
    <w:rsid w:val="006E3C7C"/>
    <w:rsid w:val="006E3FC5"/>
    <w:rsid w:val="006E4D80"/>
    <w:rsid w:val="006E541E"/>
    <w:rsid w:val="006E6224"/>
    <w:rsid w:val="006E646C"/>
    <w:rsid w:val="006E6A95"/>
    <w:rsid w:val="006E78B8"/>
    <w:rsid w:val="006E7A74"/>
    <w:rsid w:val="006F01FE"/>
    <w:rsid w:val="006F0221"/>
    <w:rsid w:val="006F02DB"/>
    <w:rsid w:val="006F0362"/>
    <w:rsid w:val="006F056F"/>
    <w:rsid w:val="006F0718"/>
    <w:rsid w:val="006F1064"/>
    <w:rsid w:val="006F13E4"/>
    <w:rsid w:val="006F1C05"/>
    <w:rsid w:val="006F1FFD"/>
    <w:rsid w:val="006F255C"/>
    <w:rsid w:val="006F2724"/>
    <w:rsid w:val="006F2DFD"/>
    <w:rsid w:val="006F2E3C"/>
    <w:rsid w:val="006F45E0"/>
    <w:rsid w:val="006F6C2D"/>
    <w:rsid w:val="006F6C4E"/>
    <w:rsid w:val="006F7B58"/>
    <w:rsid w:val="006F7E20"/>
    <w:rsid w:val="0070012C"/>
    <w:rsid w:val="00700317"/>
    <w:rsid w:val="00700851"/>
    <w:rsid w:val="00701314"/>
    <w:rsid w:val="0070148C"/>
    <w:rsid w:val="00701CA9"/>
    <w:rsid w:val="00702A7C"/>
    <w:rsid w:val="00703C0C"/>
    <w:rsid w:val="00704557"/>
    <w:rsid w:val="00704B04"/>
    <w:rsid w:val="00704D40"/>
    <w:rsid w:val="00704E39"/>
    <w:rsid w:val="00704FE7"/>
    <w:rsid w:val="0070587F"/>
    <w:rsid w:val="007058B5"/>
    <w:rsid w:val="00706415"/>
    <w:rsid w:val="007108FB"/>
    <w:rsid w:val="00710EEF"/>
    <w:rsid w:val="0071101C"/>
    <w:rsid w:val="00711945"/>
    <w:rsid w:val="007119BD"/>
    <w:rsid w:val="00711C49"/>
    <w:rsid w:val="00711F9E"/>
    <w:rsid w:val="0071301E"/>
    <w:rsid w:val="0071319B"/>
    <w:rsid w:val="007138E7"/>
    <w:rsid w:val="00713EB6"/>
    <w:rsid w:val="0071419D"/>
    <w:rsid w:val="0071440F"/>
    <w:rsid w:val="00714AEF"/>
    <w:rsid w:val="00715A21"/>
    <w:rsid w:val="00715F4B"/>
    <w:rsid w:val="00716076"/>
    <w:rsid w:val="00716430"/>
    <w:rsid w:val="00716BC2"/>
    <w:rsid w:val="00717094"/>
    <w:rsid w:val="00717A4E"/>
    <w:rsid w:val="00717C23"/>
    <w:rsid w:val="00717E87"/>
    <w:rsid w:val="0072009B"/>
    <w:rsid w:val="0072089F"/>
    <w:rsid w:val="007223F1"/>
    <w:rsid w:val="0072255B"/>
    <w:rsid w:val="00722885"/>
    <w:rsid w:val="00723207"/>
    <w:rsid w:val="007233C1"/>
    <w:rsid w:val="00723429"/>
    <w:rsid w:val="00723C05"/>
    <w:rsid w:val="00723E26"/>
    <w:rsid w:val="007240DC"/>
    <w:rsid w:val="00724CFD"/>
    <w:rsid w:val="00724E40"/>
    <w:rsid w:val="00724EDD"/>
    <w:rsid w:val="00724F69"/>
    <w:rsid w:val="00725018"/>
    <w:rsid w:val="00725606"/>
    <w:rsid w:val="007258AE"/>
    <w:rsid w:val="0072605A"/>
    <w:rsid w:val="007265BF"/>
    <w:rsid w:val="007268CF"/>
    <w:rsid w:val="00726CE2"/>
    <w:rsid w:val="0072730A"/>
    <w:rsid w:val="00727BC5"/>
    <w:rsid w:val="00727BE9"/>
    <w:rsid w:val="00727DEC"/>
    <w:rsid w:val="00727FE4"/>
    <w:rsid w:val="0073069A"/>
    <w:rsid w:val="00730A8B"/>
    <w:rsid w:val="00730C45"/>
    <w:rsid w:val="0073108D"/>
    <w:rsid w:val="00731F54"/>
    <w:rsid w:val="007320A1"/>
    <w:rsid w:val="00733196"/>
    <w:rsid w:val="00733AAD"/>
    <w:rsid w:val="00733CD7"/>
    <w:rsid w:val="007341EA"/>
    <w:rsid w:val="007346D3"/>
    <w:rsid w:val="00734756"/>
    <w:rsid w:val="00734DB7"/>
    <w:rsid w:val="00734EE1"/>
    <w:rsid w:val="00734F6A"/>
    <w:rsid w:val="00735A29"/>
    <w:rsid w:val="00735B7B"/>
    <w:rsid w:val="00735E8D"/>
    <w:rsid w:val="00736F2A"/>
    <w:rsid w:val="007406A0"/>
    <w:rsid w:val="007406F6"/>
    <w:rsid w:val="007409CA"/>
    <w:rsid w:val="00740A46"/>
    <w:rsid w:val="00740DA7"/>
    <w:rsid w:val="00741076"/>
    <w:rsid w:val="00742733"/>
    <w:rsid w:val="00742AA9"/>
    <w:rsid w:val="007436BD"/>
    <w:rsid w:val="0074492D"/>
    <w:rsid w:val="00746568"/>
    <w:rsid w:val="00746E0E"/>
    <w:rsid w:val="00750612"/>
    <w:rsid w:val="00750D7F"/>
    <w:rsid w:val="00754B8F"/>
    <w:rsid w:val="00755953"/>
    <w:rsid w:val="00755E65"/>
    <w:rsid w:val="00755FAC"/>
    <w:rsid w:val="00756396"/>
    <w:rsid w:val="0075672A"/>
    <w:rsid w:val="0075739C"/>
    <w:rsid w:val="00757587"/>
    <w:rsid w:val="00760512"/>
    <w:rsid w:val="007606BF"/>
    <w:rsid w:val="007607F1"/>
    <w:rsid w:val="00760811"/>
    <w:rsid w:val="00760FA7"/>
    <w:rsid w:val="007616A8"/>
    <w:rsid w:val="00761717"/>
    <w:rsid w:val="007624BE"/>
    <w:rsid w:val="0076371B"/>
    <w:rsid w:val="00764727"/>
    <w:rsid w:val="00764C68"/>
    <w:rsid w:val="00764EE3"/>
    <w:rsid w:val="007650E3"/>
    <w:rsid w:val="00765331"/>
    <w:rsid w:val="0076564D"/>
    <w:rsid w:val="00765DEB"/>
    <w:rsid w:val="00765FCC"/>
    <w:rsid w:val="0076688F"/>
    <w:rsid w:val="0076758F"/>
    <w:rsid w:val="007677FC"/>
    <w:rsid w:val="00767E16"/>
    <w:rsid w:val="007709D1"/>
    <w:rsid w:val="00771BE9"/>
    <w:rsid w:val="00772EB8"/>
    <w:rsid w:val="00772F4F"/>
    <w:rsid w:val="007731C2"/>
    <w:rsid w:val="00773308"/>
    <w:rsid w:val="007737D6"/>
    <w:rsid w:val="00773A36"/>
    <w:rsid w:val="0077452B"/>
    <w:rsid w:val="007747DB"/>
    <w:rsid w:val="007751BD"/>
    <w:rsid w:val="00775BE0"/>
    <w:rsid w:val="00775D89"/>
    <w:rsid w:val="007765B7"/>
    <w:rsid w:val="007767EA"/>
    <w:rsid w:val="0077691C"/>
    <w:rsid w:val="00776971"/>
    <w:rsid w:val="00776B10"/>
    <w:rsid w:val="00776D55"/>
    <w:rsid w:val="00777565"/>
    <w:rsid w:val="00777FFA"/>
    <w:rsid w:val="0078054A"/>
    <w:rsid w:val="00780889"/>
    <w:rsid w:val="00780F6B"/>
    <w:rsid w:val="00781013"/>
    <w:rsid w:val="007810C0"/>
    <w:rsid w:val="00782337"/>
    <w:rsid w:val="0078272A"/>
    <w:rsid w:val="00782BD2"/>
    <w:rsid w:val="00783389"/>
    <w:rsid w:val="0078357F"/>
    <w:rsid w:val="00783AC1"/>
    <w:rsid w:val="00784898"/>
    <w:rsid w:val="0078518C"/>
    <w:rsid w:val="0078584D"/>
    <w:rsid w:val="0078593D"/>
    <w:rsid w:val="007865CC"/>
    <w:rsid w:val="0078670C"/>
    <w:rsid w:val="0078708E"/>
    <w:rsid w:val="007875F1"/>
    <w:rsid w:val="00787B4E"/>
    <w:rsid w:val="007903ED"/>
    <w:rsid w:val="00790E91"/>
    <w:rsid w:val="0079128A"/>
    <w:rsid w:val="0079133A"/>
    <w:rsid w:val="0079158E"/>
    <w:rsid w:val="00791A5F"/>
    <w:rsid w:val="007922D2"/>
    <w:rsid w:val="00792485"/>
    <w:rsid w:val="0079288D"/>
    <w:rsid w:val="00792A81"/>
    <w:rsid w:val="00793CB8"/>
    <w:rsid w:val="00794DB3"/>
    <w:rsid w:val="00795D9C"/>
    <w:rsid w:val="007966BE"/>
    <w:rsid w:val="007966FD"/>
    <w:rsid w:val="00796979"/>
    <w:rsid w:val="00796998"/>
    <w:rsid w:val="00796EF1"/>
    <w:rsid w:val="007974F9"/>
    <w:rsid w:val="007A014F"/>
    <w:rsid w:val="007A03D1"/>
    <w:rsid w:val="007A063D"/>
    <w:rsid w:val="007A0751"/>
    <w:rsid w:val="007A0920"/>
    <w:rsid w:val="007A092B"/>
    <w:rsid w:val="007A1D1B"/>
    <w:rsid w:val="007A2E90"/>
    <w:rsid w:val="007A3097"/>
    <w:rsid w:val="007A32D6"/>
    <w:rsid w:val="007A38D1"/>
    <w:rsid w:val="007A3BAF"/>
    <w:rsid w:val="007A3D26"/>
    <w:rsid w:val="007A481D"/>
    <w:rsid w:val="007A4FAB"/>
    <w:rsid w:val="007A59B0"/>
    <w:rsid w:val="007A5FEC"/>
    <w:rsid w:val="007A606B"/>
    <w:rsid w:val="007A62C6"/>
    <w:rsid w:val="007A6E0B"/>
    <w:rsid w:val="007A7C34"/>
    <w:rsid w:val="007A7E2A"/>
    <w:rsid w:val="007B00AC"/>
    <w:rsid w:val="007B0FD8"/>
    <w:rsid w:val="007B19CC"/>
    <w:rsid w:val="007B31FC"/>
    <w:rsid w:val="007B3445"/>
    <w:rsid w:val="007B3923"/>
    <w:rsid w:val="007B39FD"/>
    <w:rsid w:val="007B434C"/>
    <w:rsid w:val="007B4D01"/>
    <w:rsid w:val="007B4D90"/>
    <w:rsid w:val="007B58AF"/>
    <w:rsid w:val="007B5D32"/>
    <w:rsid w:val="007B6876"/>
    <w:rsid w:val="007B723C"/>
    <w:rsid w:val="007B7716"/>
    <w:rsid w:val="007B7E4F"/>
    <w:rsid w:val="007C078B"/>
    <w:rsid w:val="007C11A8"/>
    <w:rsid w:val="007C1B8C"/>
    <w:rsid w:val="007C219C"/>
    <w:rsid w:val="007C27C1"/>
    <w:rsid w:val="007C2B84"/>
    <w:rsid w:val="007C480E"/>
    <w:rsid w:val="007C5147"/>
    <w:rsid w:val="007C52D5"/>
    <w:rsid w:val="007C5C8E"/>
    <w:rsid w:val="007C5F84"/>
    <w:rsid w:val="007C5FA6"/>
    <w:rsid w:val="007C6BCC"/>
    <w:rsid w:val="007C748C"/>
    <w:rsid w:val="007C7930"/>
    <w:rsid w:val="007C793A"/>
    <w:rsid w:val="007C7C8B"/>
    <w:rsid w:val="007C7EF3"/>
    <w:rsid w:val="007D004F"/>
    <w:rsid w:val="007D03EA"/>
    <w:rsid w:val="007D059C"/>
    <w:rsid w:val="007D0610"/>
    <w:rsid w:val="007D0671"/>
    <w:rsid w:val="007D0FB8"/>
    <w:rsid w:val="007D2FF6"/>
    <w:rsid w:val="007D3110"/>
    <w:rsid w:val="007D3FD1"/>
    <w:rsid w:val="007D4BFE"/>
    <w:rsid w:val="007D60CF"/>
    <w:rsid w:val="007D621F"/>
    <w:rsid w:val="007D6ACC"/>
    <w:rsid w:val="007D716C"/>
    <w:rsid w:val="007E1085"/>
    <w:rsid w:val="007E15A7"/>
    <w:rsid w:val="007E1BB5"/>
    <w:rsid w:val="007E2431"/>
    <w:rsid w:val="007E29CD"/>
    <w:rsid w:val="007E2EA6"/>
    <w:rsid w:val="007E334B"/>
    <w:rsid w:val="007E39BC"/>
    <w:rsid w:val="007E3D0B"/>
    <w:rsid w:val="007E3D16"/>
    <w:rsid w:val="007E48D7"/>
    <w:rsid w:val="007E4C87"/>
    <w:rsid w:val="007E57C3"/>
    <w:rsid w:val="007E5F8C"/>
    <w:rsid w:val="007E6268"/>
    <w:rsid w:val="007E6426"/>
    <w:rsid w:val="007E6531"/>
    <w:rsid w:val="007E6FA1"/>
    <w:rsid w:val="007E7D19"/>
    <w:rsid w:val="007E7FFD"/>
    <w:rsid w:val="007F0288"/>
    <w:rsid w:val="007F038A"/>
    <w:rsid w:val="007F28D4"/>
    <w:rsid w:val="007F2CD1"/>
    <w:rsid w:val="007F3981"/>
    <w:rsid w:val="007F3AE7"/>
    <w:rsid w:val="007F3BA3"/>
    <w:rsid w:val="007F47F2"/>
    <w:rsid w:val="007F4BEB"/>
    <w:rsid w:val="007F52EB"/>
    <w:rsid w:val="007F5405"/>
    <w:rsid w:val="007F5AA1"/>
    <w:rsid w:val="007F5CD9"/>
    <w:rsid w:val="007F6181"/>
    <w:rsid w:val="007F6930"/>
    <w:rsid w:val="007F697F"/>
    <w:rsid w:val="007F6FA8"/>
    <w:rsid w:val="007F72E6"/>
    <w:rsid w:val="007F766B"/>
    <w:rsid w:val="007F7EA9"/>
    <w:rsid w:val="00800172"/>
    <w:rsid w:val="00801194"/>
    <w:rsid w:val="0080186A"/>
    <w:rsid w:val="00801A60"/>
    <w:rsid w:val="00802478"/>
    <w:rsid w:val="00803BCD"/>
    <w:rsid w:val="008040D8"/>
    <w:rsid w:val="008041C4"/>
    <w:rsid w:val="00804931"/>
    <w:rsid w:val="00804F39"/>
    <w:rsid w:val="00805288"/>
    <w:rsid w:val="00805D61"/>
    <w:rsid w:val="00805ED3"/>
    <w:rsid w:val="00805EF8"/>
    <w:rsid w:val="0080639C"/>
    <w:rsid w:val="00806A01"/>
    <w:rsid w:val="00806B27"/>
    <w:rsid w:val="00806BCF"/>
    <w:rsid w:val="00806C7D"/>
    <w:rsid w:val="008077C1"/>
    <w:rsid w:val="00807FED"/>
    <w:rsid w:val="008104E8"/>
    <w:rsid w:val="00810872"/>
    <w:rsid w:val="00810A9D"/>
    <w:rsid w:val="00810F42"/>
    <w:rsid w:val="008113E8"/>
    <w:rsid w:val="00811543"/>
    <w:rsid w:val="00812289"/>
    <w:rsid w:val="008134F6"/>
    <w:rsid w:val="008145D6"/>
    <w:rsid w:val="00815480"/>
    <w:rsid w:val="00815897"/>
    <w:rsid w:val="00815CFB"/>
    <w:rsid w:val="00815ED7"/>
    <w:rsid w:val="00816000"/>
    <w:rsid w:val="00816667"/>
    <w:rsid w:val="00816C85"/>
    <w:rsid w:val="00817381"/>
    <w:rsid w:val="00817EE4"/>
    <w:rsid w:val="008204F5"/>
    <w:rsid w:val="00820AC1"/>
    <w:rsid w:val="00821B5A"/>
    <w:rsid w:val="00822445"/>
    <w:rsid w:val="00822899"/>
    <w:rsid w:val="00822B40"/>
    <w:rsid w:val="00823572"/>
    <w:rsid w:val="0082366D"/>
    <w:rsid w:val="00823A77"/>
    <w:rsid w:val="008243DE"/>
    <w:rsid w:val="0082443E"/>
    <w:rsid w:val="00824BE0"/>
    <w:rsid w:val="00824CA9"/>
    <w:rsid w:val="008252D2"/>
    <w:rsid w:val="008253C7"/>
    <w:rsid w:val="00825D12"/>
    <w:rsid w:val="00825E86"/>
    <w:rsid w:val="008262B3"/>
    <w:rsid w:val="0083080A"/>
    <w:rsid w:val="00830B81"/>
    <w:rsid w:val="00831025"/>
    <w:rsid w:val="00831F98"/>
    <w:rsid w:val="008320B0"/>
    <w:rsid w:val="00833CD1"/>
    <w:rsid w:val="00833DF3"/>
    <w:rsid w:val="00833E08"/>
    <w:rsid w:val="00833E17"/>
    <w:rsid w:val="008344DE"/>
    <w:rsid w:val="008344FB"/>
    <w:rsid w:val="008346F2"/>
    <w:rsid w:val="00834B36"/>
    <w:rsid w:val="00834C49"/>
    <w:rsid w:val="0083598D"/>
    <w:rsid w:val="00835D37"/>
    <w:rsid w:val="00835D99"/>
    <w:rsid w:val="00836103"/>
    <w:rsid w:val="00837255"/>
    <w:rsid w:val="00837426"/>
    <w:rsid w:val="008374C9"/>
    <w:rsid w:val="00837AD0"/>
    <w:rsid w:val="00841B12"/>
    <w:rsid w:val="00842E8F"/>
    <w:rsid w:val="008437E4"/>
    <w:rsid w:val="008442C6"/>
    <w:rsid w:val="00844DC4"/>
    <w:rsid w:val="0084528F"/>
    <w:rsid w:val="0084560B"/>
    <w:rsid w:val="008461A3"/>
    <w:rsid w:val="00846750"/>
    <w:rsid w:val="008469CA"/>
    <w:rsid w:val="008478E4"/>
    <w:rsid w:val="00850195"/>
    <w:rsid w:val="00850387"/>
    <w:rsid w:val="008519F1"/>
    <w:rsid w:val="00852C11"/>
    <w:rsid w:val="008539C4"/>
    <w:rsid w:val="00855590"/>
    <w:rsid w:val="00855779"/>
    <w:rsid w:val="008558AA"/>
    <w:rsid w:val="00855BB8"/>
    <w:rsid w:val="00856E67"/>
    <w:rsid w:val="00857638"/>
    <w:rsid w:val="0086054E"/>
    <w:rsid w:val="00860791"/>
    <w:rsid w:val="008612AE"/>
    <w:rsid w:val="00861422"/>
    <w:rsid w:val="0086185D"/>
    <w:rsid w:val="00861B03"/>
    <w:rsid w:val="00861DEF"/>
    <w:rsid w:val="00862969"/>
    <w:rsid w:val="00863548"/>
    <w:rsid w:val="00863C27"/>
    <w:rsid w:val="008644E4"/>
    <w:rsid w:val="00864916"/>
    <w:rsid w:val="00864BA6"/>
    <w:rsid w:val="00864F2B"/>
    <w:rsid w:val="0086521E"/>
    <w:rsid w:val="0086528D"/>
    <w:rsid w:val="00865366"/>
    <w:rsid w:val="0086631C"/>
    <w:rsid w:val="008663AB"/>
    <w:rsid w:val="00866B4C"/>
    <w:rsid w:val="00867965"/>
    <w:rsid w:val="00867E7F"/>
    <w:rsid w:val="0087008F"/>
    <w:rsid w:val="008705DB"/>
    <w:rsid w:val="0087074D"/>
    <w:rsid w:val="00870BD8"/>
    <w:rsid w:val="00870F22"/>
    <w:rsid w:val="008710F1"/>
    <w:rsid w:val="008712E3"/>
    <w:rsid w:val="008713FD"/>
    <w:rsid w:val="00871C73"/>
    <w:rsid w:val="00871EB7"/>
    <w:rsid w:val="00872C1E"/>
    <w:rsid w:val="00873273"/>
    <w:rsid w:val="00874B61"/>
    <w:rsid w:val="0087555C"/>
    <w:rsid w:val="00875CC3"/>
    <w:rsid w:val="00875D14"/>
    <w:rsid w:val="008760C4"/>
    <w:rsid w:val="00876623"/>
    <w:rsid w:val="00877AE6"/>
    <w:rsid w:val="0088022B"/>
    <w:rsid w:val="00880396"/>
    <w:rsid w:val="008806C0"/>
    <w:rsid w:val="00880A31"/>
    <w:rsid w:val="00880EC6"/>
    <w:rsid w:val="0088128D"/>
    <w:rsid w:val="008812F8"/>
    <w:rsid w:val="00881A35"/>
    <w:rsid w:val="00882AC9"/>
    <w:rsid w:val="0088457D"/>
    <w:rsid w:val="008848C2"/>
    <w:rsid w:val="00885906"/>
    <w:rsid w:val="00885F65"/>
    <w:rsid w:val="008868AB"/>
    <w:rsid w:val="008870C7"/>
    <w:rsid w:val="00887F22"/>
    <w:rsid w:val="008914A4"/>
    <w:rsid w:val="0089185D"/>
    <w:rsid w:val="008927AF"/>
    <w:rsid w:val="00892D30"/>
    <w:rsid w:val="00893807"/>
    <w:rsid w:val="00893C87"/>
    <w:rsid w:val="008943A8"/>
    <w:rsid w:val="008944DD"/>
    <w:rsid w:val="00894BD6"/>
    <w:rsid w:val="008961B7"/>
    <w:rsid w:val="008967C3"/>
    <w:rsid w:val="00897166"/>
    <w:rsid w:val="00897547"/>
    <w:rsid w:val="00897B4D"/>
    <w:rsid w:val="00897BF6"/>
    <w:rsid w:val="008A0712"/>
    <w:rsid w:val="008A21B6"/>
    <w:rsid w:val="008A2480"/>
    <w:rsid w:val="008A2A74"/>
    <w:rsid w:val="008A2C1A"/>
    <w:rsid w:val="008A5B4B"/>
    <w:rsid w:val="008A62B7"/>
    <w:rsid w:val="008A66D0"/>
    <w:rsid w:val="008A6989"/>
    <w:rsid w:val="008A6B28"/>
    <w:rsid w:val="008A74F1"/>
    <w:rsid w:val="008B03D6"/>
    <w:rsid w:val="008B069F"/>
    <w:rsid w:val="008B0B9A"/>
    <w:rsid w:val="008B0D92"/>
    <w:rsid w:val="008B1A83"/>
    <w:rsid w:val="008B1DCC"/>
    <w:rsid w:val="008B2A9C"/>
    <w:rsid w:val="008B31EC"/>
    <w:rsid w:val="008B34C1"/>
    <w:rsid w:val="008B471F"/>
    <w:rsid w:val="008B47B3"/>
    <w:rsid w:val="008B4805"/>
    <w:rsid w:val="008B4863"/>
    <w:rsid w:val="008B4A87"/>
    <w:rsid w:val="008B60EB"/>
    <w:rsid w:val="008B64C9"/>
    <w:rsid w:val="008B66CE"/>
    <w:rsid w:val="008B6771"/>
    <w:rsid w:val="008B67AA"/>
    <w:rsid w:val="008B74A6"/>
    <w:rsid w:val="008C03AF"/>
    <w:rsid w:val="008C0497"/>
    <w:rsid w:val="008C0C5C"/>
    <w:rsid w:val="008C0F39"/>
    <w:rsid w:val="008C1367"/>
    <w:rsid w:val="008C15C0"/>
    <w:rsid w:val="008C1A0A"/>
    <w:rsid w:val="008C1C94"/>
    <w:rsid w:val="008C3C01"/>
    <w:rsid w:val="008C479C"/>
    <w:rsid w:val="008C5098"/>
    <w:rsid w:val="008C5419"/>
    <w:rsid w:val="008C5FE4"/>
    <w:rsid w:val="008C6561"/>
    <w:rsid w:val="008C6DF0"/>
    <w:rsid w:val="008C7A69"/>
    <w:rsid w:val="008D00C8"/>
    <w:rsid w:val="008D0CD5"/>
    <w:rsid w:val="008D13D5"/>
    <w:rsid w:val="008D1F8D"/>
    <w:rsid w:val="008D229E"/>
    <w:rsid w:val="008D276B"/>
    <w:rsid w:val="008D2863"/>
    <w:rsid w:val="008D2954"/>
    <w:rsid w:val="008D2FE2"/>
    <w:rsid w:val="008D31D2"/>
    <w:rsid w:val="008D40B3"/>
    <w:rsid w:val="008D448E"/>
    <w:rsid w:val="008D5DB3"/>
    <w:rsid w:val="008D6989"/>
    <w:rsid w:val="008D7F78"/>
    <w:rsid w:val="008E0BA5"/>
    <w:rsid w:val="008E13D2"/>
    <w:rsid w:val="008E2AB5"/>
    <w:rsid w:val="008E2FE2"/>
    <w:rsid w:val="008E3372"/>
    <w:rsid w:val="008E4573"/>
    <w:rsid w:val="008E4809"/>
    <w:rsid w:val="008E485D"/>
    <w:rsid w:val="008E4BEC"/>
    <w:rsid w:val="008E5319"/>
    <w:rsid w:val="008E5855"/>
    <w:rsid w:val="008E751C"/>
    <w:rsid w:val="008E75EF"/>
    <w:rsid w:val="008E76F6"/>
    <w:rsid w:val="008E7756"/>
    <w:rsid w:val="008E7942"/>
    <w:rsid w:val="008E7B1C"/>
    <w:rsid w:val="008F0233"/>
    <w:rsid w:val="008F0331"/>
    <w:rsid w:val="008F0B00"/>
    <w:rsid w:val="008F0B4E"/>
    <w:rsid w:val="008F108E"/>
    <w:rsid w:val="008F19D9"/>
    <w:rsid w:val="008F21D4"/>
    <w:rsid w:val="008F27B9"/>
    <w:rsid w:val="008F2EFA"/>
    <w:rsid w:val="008F2F95"/>
    <w:rsid w:val="008F351B"/>
    <w:rsid w:val="008F4293"/>
    <w:rsid w:val="008F513C"/>
    <w:rsid w:val="008F54A0"/>
    <w:rsid w:val="008F54A7"/>
    <w:rsid w:val="008F6DDE"/>
    <w:rsid w:val="008F754F"/>
    <w:rsid w:val="00900368"/>
    <w:rsid w:val="00901142"/>
    <w:rsid w:val="009012E4"/>
    <w:rsid w:val="00901EC1"/>
    <w:rsid w:val="00902438"/>
    <w:rsid w:val="00902994"/>
    <w:rsid w:val="00902EB0"/>
    <w:rsid w:val="00903033"/>
    <w:rsid w:val="009051DB"/>
    <w:rsid w:val="009053CB"/>
    <w:rsid w:val="00906EBF"/>
    <w:rsid w:val="009075DA"/>
    <w:rsid w:val="0090761D"/>
    <w:rsid w:val="009108DA"/>
    <w:rsid w:val="00910AE3"/>
    <w:rsid w:val="00911901"/>
    <w:rsid w:val="0091245C"/>
    <w:rsid w:val="00912B42"/>
    <w:rsid w:val="00913095"/>
    <w:rsid w:val="0091362F"/>
    <w:rsid w:val="0091380B"/>
    <w:rsid w:val="009141EB"/>
    <w:rsid w:val="009146C3"/>
    <w:rsid w:val="00914892"/>
    <w:rsid w:val="0091512A"/>
    <w:rsid w:val="0091525B"/>
    <w:rsid w:val="0091561A"/>
    <w:rsid w:val="0091604B"/>
    <w:rsid w:val="00916D93"/>
    <w:rsid w:val="009177A1"/>
    <w:rsid w:val="00920A1C"/>
    <w:rsid w:val="0092115F"/>
    <w:rsid w:val="00921E05"/>
    <w:rsid w:val="00921FF0"/>
    <w:rsid w:val="0092344D"/>
    <w:rsid w:val="00923901"/>
    <w:rsid w:val="00925045"/>
    <w:rsid w:val="00925ACC"/>
    <w:rsid w:val="009260CB"/>
    <w:rsid w:val="00926149"/>
    <w:rsid w:val="00926A4F"/>
    <w:rsid w:val="00927286"/>
    <w:rsid w:val="009272A8"/>
    <w:rsid w:val="00927482"/>
    <w:rsid w:val="00927CAB"/>
    <w:rsid w:val="00930E58"/>
    <w:rsid w:val="0093152C"/>
    <w:rsid w:val="00931B13"/>
    <w:rsid w:val="00931D16"/>
    <w:rsid w:val="00931E31"/>
    <w:rsid w:val="00932116"/>
    <w:rsid w:val="00932A89"/>
    <w:rsid w:val="00933034"/>
    <w:rsid w:val="00933372"/>
    <w:rsid w:val="00933AE4"/>
    <w:rsid w:val="00933C46"/>
    <w:rsid w:val="00934B77"/>
    <w:rsid w:val="00934D30"/>
    <w:rsid w:val="00935668"/>
    <w:rsid w:val="00935748"/>
    <w:rsid w:val="00935C81"/>
    <w:rsid w:val="0093601E"/>
    <w:rsid w:val="0093646F"/>
    <w:rsid w:val="00936B52"/>
    <w:rsid w:val="00937368"/>
    <w:rsid w:val="009376DF"/>
    <w:rsid w:val="009377E4"/>
    <w:rsid w:val="00937B89"/>
    <w:rsid w:val="00937DF4"/>
    <w:rsid w:val="009406A0"/>
    <w:rsid w:val="00940812"/>
    <w:rsid w:val="00940CDD"/>
    <w:rsid w:val="00940E0C"/>
    <w:rsid w:val="00940ED4"/>
    <w:rsid w:val="00942189"/>
    <w:rsid w:val="00942DC4"/>
    <w:rsid w:val="009433AC"/>
    <w:rsid w:val="0094366D"/>
    <w:rsid w:val="00943EA1"/>
    <w:rsid w:val="0094442E"/>
    <w:rsid w:val="00945074"/>
    <w:rsid w:val="00945A47"/>
    <w:rsid w:val="0094607E"/>
    <w:rsid w:val="00946310"/>
    <w:rsid w:val="009463A4"/>
    <w:rsid w:val="00946609"/>
    <w:rsid w:val="00946F7E"/>
    <w:rsid w:val="00950125"/>
    <w:rsid w:val="0095021A"/>
    <w:rsid w:val="009515B3"/>
    <w:rsid w:val="00952DC4"/>
    <w:rsid w:val="00952FC1"/>
    <w:rsid w:val="009536E4"/>
    <w:rsid w:val="009536F7"/>
    <w:rsid w:val="00953E82"/>
    <w:rsid w:val="009545EA"/>
    <w:rsid w:val="00954BC8"/>
    <w:rsid w:val="00954FE6"/>
    <w:rsid w:val="009550E6"/>
    <w:rsid w:val="00955736"/>
    <w:rsid w:val="009563F8"/>
    <w:rsid w:val="00956586"/>
    <w:rsid w:val="00956B52"/>
    <w:rsid w:val="00956EEB"/>
    <w:rsid w:val="009572CC"/>
    <w:rsid w:val="00957676"/>
    <w:rsid w:val="00960611"/>
    <w:rsid w:val="009609A7"/>
    <w:rsid w:val="00961122"/>
    <w:rsid w:val="00961791"/>
    <w:rsid w:val="009617D2"/>
    <w:rsid w:val="00961A68"/>
    <w:rsid w:val="00961A89"/>
    <w:rsid w:val="00961FD0"/>
    <w:rsid w:val="0096274F"/>
    <w:rsid w:val="0096289D"/>
    <w:rsid w:val="009628C8"/>
    <w:rsid w:val="0096290E"/>
    <w:rsid w:val="009631C5"/>
    <w:rsid w:val="00963595"/>
    <w:rsid w:val="0096420B"/>
    <w:rsid w:val="009644C1"/>
    <w:rsid w:val="009645D2"/>
    <w:rsid w:val="00964F69"/>
    <w:rsid w:val="00965147"/>
    <w:rsid w:val="009652F4"/>
    <w:rsid w:val="009654F9"/>
    <w:rsid w:val="00965750"/>
    <w:rsid w:val="009664CB"/>
    <w:rsid w:val="00966519"/>
    <w:rsid w:val="00966924"/>
    <w:rsid w:val="00966A1C"/>
    <w:rsid w:val="00966C1F"/>
    <w:rsid w:val="00966D8D"/>
    <w:rsid w:val="00966E3E"/>
    <w:rsid w:val="00967337"/>
    <w:rsid w:val="00967486"/>
    <w:rsid w:val="00967F3A"/>
    <w:rsid w:val="00970860"/>
    <w:rsid w:val="00970983"/>
    <w:rsid w:val="00970A30"/>
    <w:rsid w:val="009711AA"/>
    <w:rsid w:val="009712DA"/>
    <w:rsid w:val="00971433"/>
    <w:rsid w:val="009721EE"/>
    <w:rsid w:val="009725C6"/>
    <w:rsid w:val="009727B9"/>
    <w:rsid w:val="009733E4"/>
    <w:rsid w:val="009740DC"/>
    <w:rsid w:val="0097425F"/>
    <w:rsid w:val="009745C0"/>
    <w:rsid w:val="00974BA0"/>
    <w:rsid w:val="00974EAE"/>
    <w:rsid w:val="0097560C"/>
    <w:rsid w:val="00975D2C"/>
    <w:rsid w:val="00975E42"/>
    <w:rsid w:val="009772C7"/>
    <w:rsid w:val="009776ED"/>
    <w:rsid w:val="00980D36"/>
    <w:rsid w:val="0098178A"/>
    <w:rsid w:val="00981821"/>
    <w:rsid w:val="00981F12"/>
    <w:rsid w:val="00982314"/>
    <w:rsid w:val="00983136"/>
    <w:rsid w:val="00983288"/>
    <w:rsid w:val="009832FF"/>
    <w:rsid w:val="00983323"/>
    <w:rsid w:val="009837B1"/>
    <w:rsid w:val="0098505F"/>
    <w:rsid w:val="00985579"/>
    <w:rsid w:val="00985673"/>
    <w:rsid w:val="00985AC7"/>
    <w:rsid w:val="00985CA3"/>
    <w:rsid w:val="009863F4"/>
    <w:rsid w:val="00986573"/>
    <w:rsid w:val="00986A3F"/>
    <w:rsid w:val="00987416"/>
    <w:rsid w:val="0098757B"/>
    <w:rsid w:val="00987AD5"/>
    <w:rsid w:val="00987C13"/>
    <w:rsid w:val="00987DB1"/>
    <w:rsid w:val="00990216"/>
    <w:rsid w:val="009909C6"/>
    <w:rsid w:val="00990CE9"/>
    <w:rsid w:val="00990DCF"/>
    <w:rsid w:val="00990F65"/>
    <w:rsid w:val="00991702"/>
    <w:rsid w:val="009925C4"/>
    <w:rsid w:val="00992C48"/>
    <w:rsid w:val="009933C5"/>
    <w:rsid w:val="00993CA9"/>
    <w:rsid w:val="00993E42"/>
    <w:rsid w:val="00994347"/>
    <w:rsid w:val="009946B2"/>
    <w:rsid w:val="0099551E"/>
    <w:rsid w:val="00995B87"/>
    <w:rsid w:val="00996649"/>
    <w:rsid w:val="0099666D"/>
    <w:rsid w:val="009968CF"/>
    <w:rsid w:val="0099696C"/>
    <w:rsid w:val="00996991"/>
    <w:rsid w:val="00997124"/>
    <w:rsid w:val="009975A3"/>
    <w:rsid w:val="00997754"/>
    <w:rsid w:val="009A133D"/>
    <w:rsid w:val="009A1516"/>
    <w:rsid w:val="009A36F8"/>
    <w:rsid w:val="009A5385"/>
    <w:rsid w:val="009A53C3"/>
    <w:rsid w:val="009A636F"/>
    <w:rsid w:val="009A6658"/>
    <w:rsid w:val="009A6D5F"/>
    <w:rsid w:val="009A71DD"/>
    <w:rsid w:val="009B0EB7"/>
    <w:rsid w:val="009B14BC"/>
    <w:rsid w:val="009B25A5"/>
    <w:rsid w:val="009B2A03"/>
    <w:rsid w:val="009B2A50"/>
    <w:rsid w:val="009B2AC2"/>
    <w:rsid w:val="009B31FE"/>
    <w:rsid w:val="009B3620"/>
    <w:rsid w:val="009B3B3A"/>
    <w:rsid w:val="009B3BF9"/>
    <w:rsid w:val="009B47F2"/>
    <w:rsid w:val="009B4A12"/>
    <w:rsid w:val="009B4B7A"/>
    <w:rsid w:val="009B53B3"/>
    <w:rsid w:val="009B5663"/>
    <w:rsid w:val="009B5F00"/>
    <w:rsid w:val="009B627E"/>
    <w:rsid w:val="009B63C7"/>
    <w:rsid w:val="009B6E60"/>
    <w:rsid w:val="009B7123"/>
    <w:rsid w:val="009B76AA"/>
    <w:rsid w:val="009B7E6B"/>
    <w:rsid w:val="009C062D"/>
    <w:rsid w:val="009C0A8B"/>
    <w:rsid w:val="009C1601"/>
    <w:rsid w:val="009C16AB"/>
    <w:rsid w:val="009C1D9A"/>
    <w:rsid w:val="009C2170"/>
    <w:rsid w:val="009C2663"/>
    <w:rsid w:val="009C32F6"/>
    <w:rsid w:val="009C373A"/>
    <w:rsid w:val="009C3AA2"/>
    <w:rsid w:val="009C4DEB"/>
    <w:rsid w:val="009C4F25"/>
    <w:rsid w:val="009C5384"/>
    <w:rsid w:val="009C545F"/>
    <w:rsid w:val="009C5E57"/>
    <w:rsid w:val="009C6692"/>
    <w:rsid w:val="009C681A"/>
    <w:rsid w:val="009C684E"/>
    <w:rsid w:val="009C70C9"/>
    <w:rsid w:val="009C7667"/>
    <w:rsid w:val="009D09D3"/>
    <w:rsid w:val="009D0AF6"/>
    <w:rsid w:val="009D0EE7"/>
    <w:rsid w:val="009D307B"/>
    <w:rsid w:val="009D3A34"/>
    <w:rsid w:val="009D3DA2"/>
    <w:rsid w:val="009D3F03"/>
    <w:rsid w:val="009D41F7"/>
    <w:rsid w:val="009D4222"/>
    <w:rsid w:val="009D4470"/>
    <w:rsid w:val="009D467F"/>
    <w:rsid w:val="009D4D1E"/>
    <w:rsid w:val="009D4F6E"/>
    <w:rsid w:val="009D6A32"/>
    <w:rsid w:val="009D7474"/>
    <w:rsid w:val="009D7706"/>
    <w:rsid w:val="009D790B"/>
    <w:rsid w:val="009D7FC6"/>
    <w:rsid w:val="009E04DA"/>
    <w:rsid w:val="009E0DE2"/>
    <w:rsid w:val="009E2328"/>
    <w:rsid w:val="009E24D5"/>
    <w:rsid w:val="009E2ED6"/>
    <w:rsid w:val="009E2EE6"/>
    <w:rsid w:val="009E3AAB"/>
    <w:rsid w:val="009E3B59"/>
    <w:rsid w:val="009E3B72"/>
    <w:rsid w:val="009E4D00"/>
    <w:rsid w:val="009E5628"/>
    <w:rsid w:val="009E591F"/>
    <w:rsid w:val="009E5B0D"/>
    <w:rsid w:val="009E6418"/>
    <w:rsid w:val="009E6869"/>
    <w:rsid w:val="009E6DC8"/>
    <w:rsid w:val="009E7EC3"/>
    <w:rsid w:val="009F11F4"/>
    <w:rsid w:val="009F19BD"/>
    <w:rsid w:val="009F1EA5"/>
    <w:rsid w:val="009F2D32"/>
    <w:rsid w:val="009F2F04"/>
    <w:rsid w:val="009F31D1"/>
    <w:rsid w:val="009F3803"/>
    <w:rsid w:val="009F4433"/>
    <w:rsid w:val="009F4474"/>
    <w:rsid w:val="009F5306"/>
    <w:rsid w:val="009F5A5B"/>
    <w:rsid w:val="009F6829"/>
    <w:rsid w:val="009F6F7F"/>
    <w:rsid w:val="009F791C"/>
    <w:rsid w:val="00A0051C"/>
    <w:rsid w:val="00A005E3"/>
    <w:rsid w:val="00A00C11"/>
    <w:rsid w:val="00A01B02"/>
    <w:rsid w:val="00A01D79"/>
    <w:rsid w:val="00A023BB"/>
    <w:rsid w:val="00A02416"/>
    <w:rsid w:val="00A030F8"/>
    <w:rsid w:val="00A03B4A"/>
    <w:rsid w:val="00A04B63"/>
    <w:rsid w:val="00A05BA2"/>
    <w:rsid w:val="00A05E6C"/>
    <w:rsid w:val="00A06404"/>
    <w:rsid w:val="00A06A59"/>
    <w:rsid w:val="00A06FC3"/>
    <w:rsid w:val="00A1101A"/>
    <w:rsid w:val="00A11646"/>
    <w:rsid w:val="00A1195B"/>
    <w:rsid w:val="00A11AF6"/>
    <w:rsid w:val="00A11BFF"/>
    <w:rsid w:val="00A11E27"/>
    <w:rsid w:val="00A124F0"/>
    <w:rsid w:val="00A12596"/>
    <w:rsid w:val="00A128F6"/>
    <w:rsid w:val="00A12F07"/>
    <w:rsid w:val="00A13DBE"/>
    <w:rsid w:val="00A13F0D"/>
    <w:rsid w:val="00A142C0"/>
    <w:rsid w:val="00A14773"/>
    <w:rsid w:val="00A14C26"/>
    <w:rsid w:val="00A14C2D"/>
    <w:rsid w:val="00A16236"/>
    <w:rsid w:val="00A1707B"/>
    <w:rsid w:val="00A17C00"/>
    <w:rsid w:val="00A17ED1"/>
    <w:rsid w:val="00A202E3"/>
    <w:rsid w:val="00A20747"/>
    <w:rsid w:val="00A207A5"/>
    <w:rsid w:val="00A20DB5"/>
    <w:rsid w:val="00A2171A"/>
    <w:rsid w:val="00A21A7C"/>
    <w:rsid w:val="00A21DAA"/>
    <w:rsid w:val="00A22432"/>
    <w:rsid w:val="00A227AB"/>
    <w:rsid w:val="00A22B4E"/>
    <w:rsid w:val="00A22B7A"/>
    <w:rsid w:val="00A22F3A"/>
    <w:rsid w:val="00A231CB"/>
    <w:rsid w:val="00A232CE"/>
    <w:rsid w:val="00A2338C"/>
    <w:rsid w:val="00A23845"/>
    <w:rsid w:val="00A23ACD"/>
    <w:rsid w:val="00A253AD"/>
    <w:rsid w:val="00A26716"/>
    <w:rsid w:val="00A26847"/>
    <w:rsid w:val="00A304A6"/>
    <w:rsid w:val="00A305ED"/>
    <w:rsid w:val="00A30855"/>
    <w:rsid w:val="00A30AA8"/>
    <w:rsid w:val="00A319B2"/>
    <w:rsid w:val="00A31FD1"/>
    <w:rsid w:val="00A328B6"/>
    <w:rsid w:val="00A329F0"/>
    <w:rsid w:val="00A32C23"/>
    <w:rsid w:val="00A3300E"/>
    <w:rsid w:val="00A33FAC"/>
    <w:rsid w:val="00A3401E"/>
    <w:rsid w:val="00A3619A"/>
    <w:rsid w:val="00A3642B"/>
    <w:rsid w:val="00A365C0"/>
    <w:rsid w:val="00A367FD"/>
    <w:rsid w:val="00A3689A"/>
    <w:rsid w:val="00A36AE6"/>
    <w:rsid w:val="00A36CEE"/>
    <w:rsid w:val="00A3713A"/>
    <w:rsid w:val="00A37F5C"/>
    <w:rsid w:val="00A4080F"/>
    <w:rsid w:val="00A41B44"/>
    <w:rsid w:val="00A42181"/>
    <w:rsid w:val="00A42593"/>
    <w:rsid w:val="00A42AB1"/>
    <w:rsid w:val="00A42B7E"/>
    <w:rsid w:val="00A43AA0"/>
    <w:rsid w:val="00A4417E"/>
    <w:rsid w:val="00A4442B"/>
    <w:rsid w:val="00A45583"/>
    <w:rsid w:val="00A45B33"/>
    <w:rsid w:val="00A45EFE"/>
    <w:rsid w:val="00A465C1"/>
    <w:rsid w:val="00A46E9E"/>
    <w:rsid w:val="00A4727C"/>
    <w:rsid w:val="00A47571"/>
    <w:rsid w:val="00A477BD"/>
    <w:rsid w:val="00A503B8"/>
    <w:rsid w:val="00A506BB"/>
    <w:rsid w:val="00A509D3"/>
    <w:rsid w:val="00A51A81"/>
    <w:rsid w:val="00A51FE4"/>
    <w:rsid w:val="00A53098"/>
    <w:rsid w:val="00A547E9"/>
    <w:rsid w:val="00A54B45"/>
    <w:rsid w:val="00A560EC"/>
    <w:rsid w:val="00A56150"/>
    <w:rsid w:val="00A564B2"/>
    <w:rsid w:val="00A568FE"/>
    <w:rsid w:val="00A56B6C"/>
    <w:rsid w:val="00A56CA9"/>
    <w:rsid w:val="00A56EC5"/>
    <w:rsid w:val="00A576D3"/>
    <w:rsid w:val="00A57EF1"/>
    <w:rsid w:val="00A602EC"/>
    <w:rsid w:val="00A60B32"/>
    <w:rsid w:val="00A60D56"/>
    <w:rsid w:val="00A60D66"/>
    <w:rsid w:val="00A61644"/>
    <w:rsid w:val="00A62112"/>
    <w:rsid w:val="00A627FF"/>
    <w:rsid w:val="00A62DA6"/>
    <w:rsid w:val="00A62E06"/>
    <w:rsid w:val="00A63B9E"/>
    <w:rsid w:val="00A63ED8"/>
    <w:rsid w:val="00A63F63"/>
    <w:rsid w:val="00A643C2"/>
    <w:rsid w:val="00A64473"/>
    <w:rsid w:val="00A64A81"/>
    <w:rsid w:val="00A64CC1"/>
    <w:rsid w:val="00A64F7C"/>
    <w:rsid w:val="00A663E5"/>
    <w:rsid w:val="00A6717C"/>
    <w:rsid w:val="00A6719F"/>
    <w:rsid w:val="00A701FD"/>
    <w:rsid w:val="00A7023E"/>
    <w:rsid w:val="00A708AE"/>
    <w:rsid w:val="00A70953"/>
    <w:rsid w:val="00A709E3"/>
    <w:rsid w:val="00A719D0"/>
    <w:rsid w:val="00A71A86"/>
    <w:rsid w:val="00A73A5A"/>
    <w:rsid w:val="00A73DB7"/>
    <w:rsid w:val="00A757C2"/>
    <w:rsid w:val="00A76142"/>
    <w:rsid w:val="00A761D3"/>
    <w:rsid w:val="00A7630A"/>
    <w:rsid w:val="00A76A2C"/>
    <w:rsid w:val="00A76B70"/>
    <w:rsid w:val="00A77856"/>
    <w:rsid w:val="00A80514"/>
    <w:rsid w:val="00A81195"/>
    <w:rsid w:val="00A814B4"/>
    <w:rsid w:val="00A8249D"/>
    <w:rsid w:val="00A83C71"/>
    <w:rsid w:val="00A83DBC"/>
    <w:rsid w:val="00A84AC7"/>
    <w:rsid w:val="00A84C32"/>
    <w:rsid w:val="00A85BA3"/>
    <w:rsid w:val="00A85BEE"/>
    <w:rsid w:val="00A86130"/>
    <w:rsid w:val="00A868D7"/>
    <w:rsid w:val="00A87811"/>
    <w:rsid w:val="00A9074C"/>
    <w:rsid w:val="00A9099A"/>
    <w:rsid w:val="00A90C56"/>
    <w:rsid w:val="00A912AC"/>
    <w:rsid w:val="00A916B0"/>
    <w:rsid w:val="00A91ABE"/>
    <w:rsid w:val="00A92E28"/>
    <w:rsid w:val="00A94803"/>
    <w:rsid w:val="00A94B0D"/>
    <w:rsid w:val="00A95434"/>
    <w:rsid w:val="00A95BAC"/>
    <w:rsid w:val="00A962F7"/>
    <w:rsid w:val="00A969B1"/>
    <w:rsid w:val="00A9754B"/>
    <w:rsid w:val="00A978EA"/>
    <w:rsid w:val="00A97FB9"/>
    <w:rsid w:val="00AA0192"/>
    <w:rsid w:val="00AA07B2"/>
    <w:rsid w:val="00AA0876"/>
    <w:rsid w:val="00AA1094"/>
    <w:rsid w:val="00AA12AA"/>
    <w:rsid w:val="00AA1D3F"/>
    <w:rsid w:val="00AA4447"/>
    <w:rsid w:val="00AA4D9A"/>
    <w:rsid w:val="00AA5175"/>
    <w:rsid w:val="00AA55D8"/>
    <w:rsid w:val="00AA5B7A"/>
    <w:rsid w:val="00AA6DDC"/>
    <w:rsid w:val="00AA7026"/>
    <w:rsid w:val="00AA7387"/>
    <w:rsid w:val="00AA7859"/>
    <w:rsid w:val="00AB0856"/>
    <w:rsid w:val="00AB14C3"/>
    <w:rsid w:val="00AB15F7"/>
    <w:rsid w:val="00AB185D"/>
    <w:rsid w:val="00AB1C8E"/>
    <w:rsid w:val="00AB2697"/>
    <w:rsid w:val="00AB2D51"/>
    <w:rsid w:val="00AB2F03"/>
    <w:rsid w:val="00AB3149"/>
    <w:rsid w:val="00AB3982"/>
    <w:rsid w:val="00AB39B6"/>
    <w:rsid w:val="00AB3E2E"/>
    <w:rsid w:val="00AB5679"/>
    <w:rsid w:val="00AB5AE5"/>
    <w:rsid w:val="00AB6F6A"/>
    <w:rsid w:val="00AB729A"/>
    <w:rsid w:val="00AB783A"/>
    <w:rsid w:val="00AB7C36"/>
    <w:rsid w:val="00AC03A0"/>
    <w:rsid w:val="00AC16AA"/>
    <w:rsid w:val="00AC2A98"/>
    <w:rsid w:val="00AC3087"/>
    <w:rsid w:val="00AC3287"/>
    <w:rsid w:val="00AC37BE"/>
    <w:rsid w:val="00AC392D"/>
    <w:rsid w:val="00AC45F4"/>
    <w:rsid w:val="00AC46C1"/>
    <w:rsid w:val="00AC4716"/>
    <w:rsid w:val="00AC4CF3"/>
    <w:rsid w:val="00AC5596"/>
    <w:rsid w:val="00AC5769"/>
    <w:rsid w:val="00AC586F"/>
    <w:rsid w:val="00AC6260"/>
    <w:rsid w:val="00AC6622"/>
    <w:rsid w:val="00AC6730"/>
    <w:rsid w:val="00AC7205"/>
    <w:rsid w:val="00AC73C8"/>
    <w:rsid w:val="00AD03BF"/>
    <w:rsid w:val="00AD18EF"/>
    <w:rsid w:val="00AD21E4"/>
    <w:rsid w:val="00AD2535"/>
    <w:rsid w:val="00AD2B8D"/>
    <w:rsid w:val="00AD398C"/>
    <w:rsid w:val="00AD465E"/>
    <w:rsid w:val="00AD4ABC"/>
    <w:rsid w:val="00AD4CF0"/>
    <w:rsid w:val="00AD50E6"/>
    <w:rsid w:val="00AD57A2"/>
    <w:rsid w:val="00AD5C3F"/>
    <w:rsid w:val="00AD5C6F"/>
    <w:rsid w:val="00AD6FFD"/>
    <w:rsid w:val="00AD74D2"/>
    <w:rsid w:val="00AD7BF9"/>
    <w:rsid w:val="00AE00F2"/>
    <w:rsid w:val="00AE0865"/>
    <w:rsid w:val="00AE0D50"/>
    <w:rsid w:val="00AE1FC0"/>
    <w:rsid w:val="00AE28C3"/>
    <w:rsid w:val="00AE29B7"/>
    <w:rsid w:val="00AE3A57"/>
    <w:rsid w:val="00AE4914"/>
    <w:rsid w:val="00AE51D2"/>
    <w:rsid w:val="00AE539C"/>
    <w:rsid w:val="00AE56D2"/>
    <w:rsid w:val="00AE56FA"/>
    <w:rsid w:val="00AE57FD"/>
    <w:rsid w:val="00AE634C"/>
    <w:rsid w:val="00AE655D"/>
    <w:rsid w:val="00AE65FB"/>
    <w:rsid w:val="00AE6AF9"/>
    <w:rsid w:val="00AF0705"/>
    <w:rsid w:val="00AF0A4E"/>
    <w:rsid w:val="00AF0D7B"/>
    <w:rsid w:val="00AF1356"/>
    <w:rsid w:val="00AF137E"/>
    <w:rsid w:val="00AF1C69"/>
    <w:rsid w:val="00AF2D16"/>
    <w:rsid w:val="00AF3450"/>
    <w:rsid w:val="00AF404D"/>
    <w:rsid w:val="00AF5060"/>
    <w:rsid w:val="00AF50EE"/>
    <w:rsid w:val="00AF53B0"/>
    <w:rsid w:val="00AF599C"/>
    <w:rsid w:val="00AF6BB5"/>
    <w:rsid w:val="00AF6D9E"/>
    <w:rsid w:val="00AF784A"/>
    <w:rsid w:val="00AF7B07"/>
    <w:rsid w:val="00AF7F97"/>
    <w:rsid w:val="00B017C7"/>
    <w:rsid w:val="00B01A77"/>
    <w:rsid w:val="00B022AB"/>
    <w:rsid w:val="00B0257B"/>
    <w:rsid w:val="00B0301F"/>
    <w:rsid w:val="00B03307"/>
    <w:rsid w:val="00B038D9"/>
    <w:rsid w:val="00B03A41"/>
    <w:rsid w:val="00B03B42"/>
    <w:rsid w:val="00B03D6C"/>
    <w:rsid w:val="00B0438F"/>
    <w:rsid w:val="00B045AE"/>
    <w:rsid w:val="00B04B0C"/>
    <w:rsid w:val="00B10D83"/>
    <w:rsid w:val="00B1180F"/>
    <w:rsid w:val="00B11CAD"/>
    <w:rsid w:val="00B121FE"/>
    <w:rsid w:val="00B1232B"/>
    <w:rsid w:val="00B12354"/>
    <w:rsid w:val="00B1358A"/>
    <w:rsid w:val="00B13844"/>
    <w:rsid w:val="00B145E8"/>
    <w:rsid w:val="00B15929"/>
    <w:rsid w:val="00B168AF"/>
    <w:rsid w:val="00B16FC2"/>
    <w:rsid w:val="00B2018D"/>
    <w:rsid w:val="00B203B5"/>
    <w:rsid w:val="00B20633"/>
    <w:rsid w:val="00B230C9"/>
    <w:rsid w:val="00B231A7"/>
    <w:rsid w:val="00B24A9A"/>
    <w:rsid w:val="00B24C25"/>
    <w:rsid w:val="00B24D9A"/>
    <w:rsid w:val="00B254C1"/>
    <w:rsid w:val="00B26296"/>
    <w:rsid w:val="00B266ED"/>
    <w:rsid w:val="00B278F8"/>
    <w:rsid w:val="00B30526"/>
    <w:rsid w:val="00B3135A"/>
    <w:rsid w:val="00B317E2"/>
    <w:rsid w:val="00B31939"/>
    <w:rsid w:val="00B31A93"/>
    <w:rsid w:val="00B31AD3"/>
    <w:rsid w:val="00B3283C"/>
    <w:rsid w:val="00B33250"/>
    <w:rsid w:val="00B339B2"/>
    <w:rsid w:val="00B33C13"/>
    <w:rsid w:val="00B34155"/>
    <w:rsid w:val="00B34262"/>
    <w:rsid w:val="00B349D5"/>
    <w:rsid w:val="00B352AB"/>
    <w:rsid w:val="00B360C4"/>
    <w:rsid w:val="00B36FDD"/>
    <w:rsid w:val="00B3706E"/>
    <w:rsid w:val="00B375B0"/>
    <w:rsid w:val="00B407FF"/>
    <w:rsid w:val="00B40D1F"/>
    <w:rsid w:val="00B41771"/>
    <w:rsid w:val="00B43234"/>
    <w:rsid w:val="00B4327A"/>
    <w:rsid w:val="00B4341E"/>
    <w:rsid w:val="00B43BAA"/>
    <w:rsid w:val="00B441F3"/>
    <w:rsid w:val="00B44E4C"/>
    <w:rsid w:val="00B45DE5"/>
    <w:rsid w:val="00B46FC1"/>
    <w:rsid w:val="00B47114"/>
    <w:rsid w:val="00B473C9"/>
    <w:rsid w:val="00B474F5"/>
    <w:rsid w:val="00B47650"/>
    <w:rsid w:val="00B47947"/>
    <w:rsid w:val="00B4798E"/>
    <w:rsid w:val="00B502E0"/>
    <w:rsid w:val="00B505CD"/>
    <w:rsid w:val="00B51114"/>
    <w:rsid w:val="00B52045"/>
    <w:rsid w:val="00B523C0"/>
    <w:rsid w:val="00B5258A"/>
    <w:rsid w:val="00B53125"/>
    <w:rsid w:val="00B545BA"/>
    <w:rsid w:val="00B54904"/>
    <w:rsid w:val="00B54F5D"/>
    <w:rsid w:val="00B55470"/>
    <w:rsid w:val="00B555E5"/>
    <w:rsid w:val="00B55BCB"/>
    <w:rsid w:val="00B568B4"/>
    <w:rsid w:val="00B5693F"/>
    <w:rsid w:val="00B578E0"/>
    <w:rsid w:val="00B57D47"/>
    <w:rsid w:val="00B600B7"/>
    <w:rsid w:val="00B60364"/>
    <w:rsid w:val="00B6179F"/>
    <w:rsid w:val="00B61A91"/>
    <w:rsid w:val="00B61D03"/>
    <w:rsid w:val="00B62834"/>
    <w:rsid w:val="00B62D45"/>
    <w:rsid w:val="00B63042"/>
    <w:rsid w:val="00B63442"/>
    <w:rsid w:val="00B635B0"/>
    <w:rsid w:val="00B63C0A"/>
    <w:rsid w:val="00B63D90"/>
    <w:rsid w:val="00B63EF9"/>
    <w:rsid w:val="00B64D65"/>
    <w:rsid w:val="00B65A33"/>
    <w:rsid w:val="00B66A71"/>
    <w:rsid w:val="00B673A3"/>
    <w:rsid w:val="00B67598"/>
    <w:rsid w:val="00B67CCC"/>
    <w:rsid w:val="00B67F2D"/>
    <w:rsid w:val="00B70546"/>
    <w:rsid w:val="00B706DB"/>
    <w:rsid w:val="00B7091B"/>
    <w:rsid w:val="00B71187"/>
    <w:rsid w:val="00B7168B"/>
    <w:rsid w:val="00B718D5"/>
    <w:rsid w:val="00B72735"/>
    <w:rsid w:val="00B72D72"/>
    <w:rsid w:val="00B730DD"/>
    <w:rsid w:val="00B73843"/>
    <w:rsid w:val="00B741B8"/>
    <w:rsid w:val="00B746CA"/>
    <w:rsid w:val="00B752E6"/>
    <w:rsid w:val="00B759AD"/>
    <w:rsid w:val="00B764BE"/>
    <w:rsid w:val="00B76802"/>
    <w:rsid w:val="00B7700D"/>
    <w:rsid w:val="00B7703E"/>
    <w:rsid w:val="00B770E0"/>
    <w:rsid w:val="00B777B8"/>
    <w:rsid w:val="00B80ADF"/>
    <w:rsid w:val="00B80D5A"/>
    <w:rsid w:val="00B81B6E"/>
    <w:rsid w:val="00B81B6F"/>
    <w:rsid w:val="00B81BAE"/>
    <w:rsid w:val="00B8205A"/>
    <w:rsid w:val="00B830A2"/>
    <w:rsid w:val="00B83516"/>
    <w:rsid w:val="00B8376F"/>
    <w:rsid w:val="00B8390C"/>
    <w:rsid w:val="00B84B61"/>
    <w:rsid w:val="00B854B2"/>
    <w:rsid w:val="00B8616A"/>
    <w:rsid w:val="00B86591"/>
    <w:rsid w:val="00B86F53"/>
    <w:rsid w:val="00B87083"/>
    <w:rsid w:val="00B8797B"/>
    <w:rsid w:val="00B87BE3"/>
    <w:rsid w:val="00B90236"/>
    <w:rsid w:val="00B91043"/>
    <w:rsid w:val="00B91CA0"/>
    <w:rsid w:val="00B91F97"/>
    <w:rsid w:val="00B92031"/>
    <w:rsid w:val="00B92544"/>
    <w:rsid w:val="00B925DD"/>
    <w:rsid w:val="00B92E86"/>
    <w:rsid w:val="00B9308B"/>
    <w:rsid w:val="00B931A6"/>
    <w:rsid w:val="00B93C42"/>
    <w:rsid w:val="00B9455D"/>
    <w:rsid w:val="00B94C21"/>
    <w:rsid w:val="00B95202"/>
    <w:rsid w:val="00B95F49"/>
    <w:rsid w:val="00B96005"/>
    <w:rsid w:val="00B979B2"/>
    <w:rsid w:val="00B97CA7"/>
    <w:rsid w:val="00B97F88"/>
    <w:rsid w:val="00BA1912"/>
    <w:rsid w:val="00BA199D"/>
    <w:rsid w:val="00BA1AFA"/>
    <w:rsid w:val="00BA1C74"/>
    <w:rsid w:val="00BA24B7"/>
    <w:rsid w:val="00BA291B"/>
    <w:rsid w:val="00BA2F11"/>
    <w:rsid w:val="00BA3319"/>
    <w:rsid w:val="00BA39FA"/>
    <w:rsid w:val="00BA3C98"/>
    <w:rsid w:val="00BA40CA"/>
    <w:rsid w:val="00BA479D"/>
    <w:rsid w:val="00BA5C1D"/>
    <w:rsid w:val="00BB0652"/>
    <w:rsid w:val="00BB06A1"/>
    <w:rsid w:val="00BB08AC"/>
    <w:rsid w:val="00BB126C"/>
    <w:rsid w:val="00BB137B"/>
    <w:rsid w:val="00BB156B"/>
    <w:rsid w:val="00BB2208"/>
    <w:rsid w:val="00BB2E0B"/>
    <w:rsid w:val="00BB30CB"/>
    <w:rsid w:val="00BB3694"/>
    <w:rsid w:val="00BB3914"/>
    <w:rsid w:val="00BB5292"/>
    <w:rsid w:val="00BB59E5"/>
    <w:rsid w:val="00BB5A69"/>
    <w:rsid w:val="00BB60D0"/>
    <w:rsid w:val="00BB7D5C"/>
    <w:rsid w:val="00BC0085"/>
    <w:rsid w:val="00BC0654"/>
    <w:rsid w:val="00BC1391"/>
    <w:rsid w:val="00BC21B8"/>
    <w:rsid w:val="00BC2276"/>
    <w:rsid w:val="00BC25B8"/>
    <w:rsid w:val="00BC3D0E"/>
    <w:rsid w:val="00BC442B"/>
    <w:rsid w:val="00BC4F46"/>
    <w:rsid w:val="00BC5C14"/>
    <w:rsid w:val="00BC5EAC"/>
    <w:rsid w:val="00BC6CE5"/>
    <w:rsid w:val="00BC7795"/>
    <w:rsid w:val="00BD21DE"/>
    <w:rsid w:val="00BD2405"/>
    <w:rsid w:val="00BD2796"/>
    <w:rsid w:val="00BD46F1"/>
    <w:rsid w:val="00BD530A"/>
    <w:rsid w:val="00BD549F"/>
    <w:rsid w:val="00BD7009"/>
    <w:rsid w:val="00BE0199"/>
    <w:rsid w:val="00BE0215"/>
    <w:rsid w:val="00BE0734"/>
    <w:rsid w:val="00BE0B80"/>
    <w:rsid w:val="00BE1149"/>
    <w:rsid w:val="00BE1743"/>
    <w:rsid w:val="00BE1B3B"/>
    <w:rsid w:val="00BE2AA6"/>
    <w:rsid w:val="00BE2F57"/>
    <w:rsid w:val="00BE35F9"/>
    <w:rsid w:val="00BE59E1"/>
    <w:rsid w:val="00BE77A3"/>
    <w:rsid w:val="00BE7E04"/>
    <w:rsid w:val="00BF0404"/>
    <w:rsid w:val="00BF163E"/>
    <w:rsid w:val="00BF1A7E"/>
    <w:rsid w:val="00BF2809"/>
    <w:rsid w:val="00BF31CB"/>
    <w:rsid w:val="00BF3DFD"/>
    <w:rsid w:val="00BF4030"/>
    <w:rsid w:val="00BF426C"/>
    <w:rsid w:val="00BF5502"/>
    <w:rsid w:val="00BF5B59"/>
    <w:rsid w:val="00BF7556"/>
    <w:rsid w:val="00C001B9"/>
    <w:rsid w:val="00C0069D"/>
    <w:rsid w:val="00C00786"/>
    <w:rsid w:val="00C00CBC"/>
    <w:rsid w:val="00C00DA8"/>
    <w:rsid w:val="00C01B75"/>
    <w:rsid w:val="00C01DA5"/>
    <w:rsid w:val="00C023C1"/>
    <w:rsid w:val="00C03242"/>
    <w:rsid w:val="00C033C5"/>
    <w:rsid w:val="00C038B3"/>
    <w:rsid w:val="00C038CE"/>
    <w:rsid w:val="00C0465C"/>
    <w:rsid w:val="00C05DFC"/>
    <w:rsid w:val="00C05FCA"/>
    <w:rsid w:val="00C0628F"/>
    <w:rsid w:val="00C062E5"/>
    <w:rsid w:val="00C06472"/>
    <w:rsid w:val="00C06536"/>
    <w:rsid w:val="00C07E94"/>
    <w:rsid w:val="00C102D2"/>
    <w:rsid w:val="00C1037D"/>
    <w:rsid w:val="00C10A71"/>
    <w:rsid w:val="00C114E9"/>
    <w:rsid w:val="00C11827"/>
    <w:rsid w:val="00C11DD1"/>
    <w:rsid w:val="00C12D7B"/>
    <w:rsid w:val="00C12DFD"/>
    <w:rsid w:val="00C13A98"/>
    <w:rsid w:val="00C144E0"/>
    <w:rsid w:val="00C147B7"/>
    <w:rsid w:val="00C15748"/>
    <w:rsid w:val="00C15E88"/>
    <w:rsid w:val="00C16A4B"/>
    <w:rsid w:val="00C16AA4"/>
    <w:rsid w:val="00C16E5E"/>
    <w:rsid w:val="00C17A33"/>
    <w:rsid w:val="00C21327"/>
    <w:rsid w:val="00C216BE"/>
    <w:rsid w:val="00C216C1"/>
    <w:rsid w:val="00C2175B"/>
    <w:rsid w:val="00C2220F"/>
    <w:rsid w:val="00C22226"/>
    <w:rsid w:val="00C22EC1"/>
    <w:rsid w:val="00C23487"/>
    <w:rsid w:val="00C240C0"/>
    <w:rsid w:val="00C2435E"/>
    <w:rsid w:val="00C24D0C"/>
    <w:rsid w:val="00C2504D"/>
    <w:rsid w:val="00C2514C"/>
    <w:rsid w:val="00C25901"/>
    <w:rsid w:val="00C25D02"/>
    <w:rsid w:val="00C26113"/>
    <w:rsid w:val="00C26C19"/>
    <w:rsid w:val="00C26D2E"/>
    <w:rsid w:val="00C26F98"/>
    <w:rsid w:val="00C270A3"/>
    <w:rsid w:val="00C278B0"/>
    <w:rsid w:val="00C30221"/>
    <w:rsid w:val="00C306A0"/>
    <w:rsid w:val="00C30980"/>
    <w:rsid w:val="00C309A9"/>
    <w:rsid w:val="00C3298E"/>
    <w:rsid w:val="00C32C2E"/>
    <w:rsid w:val="00C33859"/>
    <w:rsid w:val="00C33AFB"/>
    <w:rsid w:val="00C33F05"/>
    <w:rsid w:val="00C34752"/>
    <w:rsid w:val="00C359D3"/>
    <w:rsid w:val="00C36DA1"/>
    <w:rsid w:val="00C371E1"/>
    <w:rsid w:val="00C37303"/>
    <w:rsid w:val="00C37F03"/>
    <w:rsid w:val="00C400C6"/>
    <w:rsid w:val="00C40930"/>
    <w:rsid w:val="00C4155D"/>
    <w:rsid w:val="00C41B3D"/>
    <w:rsid w:val="00C41B8E"/>
    <w:rsid w:val="00C41CC2"/>
    <w:rsid w:val="00C42721"/>
    <w:rsid w:val="00C42D37"/>
    <w:rsid w:val="00C437D2"/>
    <w:rsid w:val="00C439F9"/>
    <w:rsid w:val="00C44F7E"/>
    <w:rsid w:val="00C4533C"/>
    <w:rsid w:val="00C45B90"/>
    <w:rsid w:val="00C45F88"/>
    <w:rsid w:val="00C46A16"/>
    <w:rsid w:val="00C50ACB"/>
    <w:rsid w:val="00C50E4E"/>
    <w:rsid w:val="00C52677"/>
    <w:rsid w:val="00C531C4"/>
    <w:rsid w:val="00C5348F"/>
    <w:rsid w:val="00C53AFD"/>
    <w:rsid w:val="00C5400F"/>
    <w:rsid w:val="00C5411E"/>
    <w:rsid w:val="00C542E6"/>
    <w:rsid w:val="00C54A3F"/>
    <w:rsid w:val="00C54EB9"/>
    <w:rsid w:val="00C5504D"/>
    <w:rsid w:val="00C55F9D"/>
    <w:rsid w:val="00C5602C"/>
    <w:rsid w:val="00C564EC"/>
    <w:rsid w:val="00C56B82"/>
    <w:rsid w:val="00C61059"/>
    <w:rsid w:val="00C63DC2"/>
    <w:rsid w:val="00C643A2"/>
    <w:rsid w:val="00C649F2"/>
    <w:rsid w:val="00C65630"/>
    <w:rsid w:val="00C65638"/>
    <w:rsid w:val="00C6570C"/>
    <w:rsid w:val="00C65D57"/>
    <w:rsid w:val="00C662D2"/>
    <w:rsid w:val="00C66C26"/>
    <w:rsid w:val="00C66DC1"/>
    <w:rsid w:val="00C670DD"/>
    <w:rsid w:val="00C671C8"/>
    <w:rsid w:val="00C67FF9"/>
    <w:rsid w:val="00C7016A"/>
    <w:rsid w:val="00C71354"/>
    <w:rsid w:val="00C71D43"/>
    <w:rsid w:val="00C71E4B"/>
    <w:rsid w:val="00C7411E"/>
    <w:rsid w:val="00C74197"/>
    <w:rsid w:val="00C74626"/>
    <w:rsid w:val="00C752EC"/>
    <w:rsid w:val="00C75A43"/>
    <w:rsid w:val="00C75E57"/>
    <w:rsid w:val="00C767C1"/>
    <w:rsid w:val="00C77950"/>
    <w:rsid w:val="00C8023D"/>
    <w:rsid w:val="00C804B8"/>
    <w:rsid w:val="00C80B7A"/>
    <w:rsid w:val="00C810F2"/>
    <w:rsid w:val="00C81349"/>
    <w:rsid w:val="00C814B4"/>
    <w:rsid w:val="00C82B0C"/>
    <w:rsid w:val="00C846D5"/>
    <w:rsid w:val="00C8490A"/>
    <w:rsid w:val="00C84936"/>
    <w:rsid w:val="00C8511C"/>
    <w:rsid w:val="00C858FA"/>
    <w:rsid w:val="00C86568"/>
    <w:rsid w:val="00C87444"/>
    <w:rsid w:val="00C87B84"/>
    <w:rsid w:val="00C87F52"/>
    <w:rsid w:val="00C90820"/>
    <w:rsid w:val="00C90E87"/>
    <w:rsid w:val="00C915F2"/>
    <w:rsid w:val="00C9310A"/>
    <w:rsid w:val="00C93414"/>
    <w:rsid w:val="00C948C3"/>
    <w:rsid w:val="00C94C83"/>
    <w:rsid w:val="00C94FED"/>
    <w:rsid w:val="00C95A9C"/>
    <w:rsid w:val="00C95E48"/>
    <w:rsid w:val="00C973F8"/>
    <w:rsid w:val="00C978E6"/>
    <w:rsid w:val="00C97FF0"/>
    <w:rsid w:val="00CA017B"/>
    <w:rsid w:val="00CA0670"/>
    <w:rsid w:val="00CA0ED7"/>
    <w:rsid w:val="00CA1225"/>
    <w:rsid w:val="00CA1688"/>
    <w:rsid w:val="00CA1771"/>
    <w:rsid w:val="00CA17D2"/>
    <w:rsid w:val="00CA1F4B"/>
    <w:rsid w:val="00CA2638"/>
    <w:rsid w:val="00CA2901"/>
    <w:rsid w:val="00CA29BF"/>
    <w:rsid w:val="00CA2DFF"/>
    <w:rsid w:val="00CA2E6C"/>
    <w:rsid w:val="00CA3065"/>
    <w:rsid w:val="00CA32F0"/>
    <w:rsid w:val="00CA3547"/>
    <w:rsid w:val="00CA3E6D"/>
    <w:rsid w:val="00CA4C74"/>
    <w:rsid w:val="00CA61C6"/>
    <w:rsid w:val="00CA640E"/>
    <w:rsid w:val="00CA64FA"/>
    <w:rsid w:val="00CA6723"/>
    <w:rsid w:val="00CA6BFD"/>
    <w:rsid w:val="00CB0210"/>
    <w:rsid w:val="00CB06CA"/>
    <w:rsid w:val="00CB09C6"/>
    <w:rsid w:val="00CB0AD0"/>
    <w:rsid w:val="00CB0C02"/>
    <w:rsid w:val="00CB1D9D"/>
    <w:rsid w:val="00CB222E"/>
    <w:rsid w:val="00CB23A8"/>
    <w:rsid w:val="00CB2DC6"/>
    <w:rsid w:val="00CB3849"/>
    <w:rsid w:val="00CB3858"/>
    <w:rsid w:val="00CB3959"/>
    <w:rsid w:val="00CB3B98"/>
    <w:rsid w:val="00CB4230"/>
    <w:rsid w:val="00CB44E1"/>
    <w:rsid w:val="00CB4608"/>
    <w:rsid w:val="00CB4AF4"/>
    <w:rsid w:val="00CB4E2D"/>
    <w:rsid w:val="00CB5278"/>
    <w:rsid w:val="00CB58DB"/>
    <w:rsid w:val="00CB5911"/>
    <w:rsid w:val="00CB5940"/>
    <w:rsid w:val="00CB670E"/>
    <w:rsid w:val="00CB72A9"/>
    <w:rsid w:val="00CB7650"/>
    <w:rsid w:val="00CB775A"/>
    <w:rsid w:val="00CB7A40"/>
    <w:rsid w:val="00CC05D1"/>
    <w:rsid w:val="00CC0603"/>
    <w:rsid w:val="00CC1A1C"/>
    <w:rsid w:val="00CC20C4"/>
    <w:rsid w:val="00CC319A"/>
    <w:rsid w:val="00CC3A9A"/>
    <w:rsid w:val="00CC43F4"/>
    <w:rsid w:val="00CC4914"/>
    <w:rsid w:val="00CC4B41"/>
    <w:rsid w:val="00CC52F7"/>
    <w:rsid w:val="00CC5C32"/>
    <w:rsid w:val="00CC638C"/>
    <w:rsid w:val="00CC68AE"/>
    <w:rsid w:val="00CC698E"/>
    <w:rsid w:val="00CC6DCB"/>
    <w:rsid w:val="00CC6E7C"/>
    <w:rsid w:val="00CC705D"/>
    <w:rsid w:val="00CC734A"/>
    <w:rsid w:val="00CD02E0"/>
    <w:rsid w:val="00CD0AA5"/>
    <w:rsid w:val="00CD0F2D"/>
    <w:rsid w:val="00CD0F69"/>
    <w:rsid w:val="00CD1CAC"/>
    <w:rsid w:val="00CD235E"/>
    <w:rsid w:val="00CD23BC"/>
    <w:rsid w:val="00CD2ACA"/>
    <w:rsid w:val="00CD3019"/>
    <w:rsid w:val="00CD44D0"/>
    <w:rsid w:val="00CD472B"/>
    <w:rsid w:val="00CD486C"/>
    <w:rsid w:val="00CD4C56"/>
    <w:rsid w:val="00CD4C7D"/>
    <w:rsid w:val="00CD543E"/>
    <w:rsid w:val="00CD5508"/>
    <w:rsid w:val="00CD55E4"/>
    <w:rsid w:val="00CD5E1C"/>
    <w:rsid w:val="00CD61B2"/>
    <w:rsid w:val="00CD6778"/>
    <w:rsid w:val="00CD6838"/>
    <w:rsid w:val="00CD7974"/>
    <w:rsid w:val="00CD7A10"/>
    <w:rsid w:val="00CD7C56"/>
    <w:rsid w:val="00CD7CED"/>
    <w:rsid w:val="00CE0935"/>
    <w:rsid w:val="00CE0A87"/>
    <w:rsid w:val="00CE1740"/>
    <w:rsid w:val="00CE194E"/>
    <w:rsid w:val="00CE1980"/>
    <w:rsid w:val="00CE1E2C"/>
    <w:rsid w:val="00CE2B71"/>
    <w:rsid w:val="00CE2E9C"/>
    <w:rsid w:val="00CE3755"/>
    <w:rsid w:val="00CE3921"/>
    <w:rsid w:val="00CE39F1"/>
    <w:rsid w:val="00CE3EEF"/>
    <w:rsid w:val="00CE4910"/>
    <w:rsid w:val="00CE4AE9"/>
    <w:rsid w:val="00CE4DEB"/>
    <w:rsid w:val="00CE4E26"/>
    <w:rsid w:val="00CE5335"/>
    <w:rsid w:val="00CE6767"/>
    <w:rsid w:val="00CF023B"/>
    <w:rsid w:val="00CF04F8"/>
    <w:rsid w:val="00CF1252"/>
    <w:rsid w:val="00CF2166"/>
    <w:rsid w:val="00CF21AC"/>
    <w:rsid w:val="00CF27A8"/>
    <w:rsid w:val="00CF27B2"/>
    <w:rsid w:val="00CF2840"/>
    <w:rsid w:val="00CF286A"/>
    <w:rsid w:val="00CF2E77"/>
    <w:rsid w:val="00CF3E8A"/>
    <w:rsid w:val="00CF4855"/>
    <w:rsid w:val="00CF50AB"/>
    <w:rsid w:val="00CF6394"/>
    <w:rsid w:val="00CF6781"/>
    <w:rsid w:val="00D0009E"/>
    <w:rsid w:val="00D0042D"/>
    <w:rsid w:val="00D00A71"/>
    <w:rsid w:val="00D00B8D"/>
    <w:rsid w:val="00D00D57"/>
    <w:rsid w:val="00D01459"/>
    <w:rsid w:val="00D01ABC"/>
    <w:rsid w:val="00D01DF7"/>
    <w:rsid w:val="00D02549"/>
    <w:rsid w:val="00D02787"/>
    <w:rsid w:val="00D03125"/>
    <w:rsid w:val="00D0351F"/>
    <w:rsid w:val="00D035EF"/>
    <w:rsid w:val="00D03B79"/>
    <w:rsid w:val="00D04DCA"/>
    <w:rsid w:val="00D05961"/>
    <w:rsid w:val="00D05B97"/>
    <w:rsid w:val="00D0645E"/>
    <w:rsid w:val="00D06D59"/>
    <w:rsid w:val="00D073D0"/>
    <w:rsid w:val="00D10731"/>
    <w:rsid w:val="00D10B27"/>
    <w:rsid w:val="00D10ED9"/>
    <w:rsid w:val="00D12314"/>
    <w:rsid w:val="00D12536"/>
    <w:rsid w:val="00D13FC4"/>
    <w:rsid w:val="00D1476A"/>
    <w:rsid w:val="00D149C0"/>
    <w:rsid w:val="00D14C75"/>
    <w:rsid w:val="00D15E74"/>
    <w:rsid w:val="00D1692F"/>
    <w:rsid w:val="00D16ABF"/>
    <w:rsid w:val="00D1746A"/>
    <w:rsid w:val="00D174B6"/>
    <w:rsid w:val="00D20DD5"/>
    <w:rsid w:val="00D21103"/>
    <w:rsid w:val="00D22E37"/>
    <w:rsid w:val="00D245B5"/>
    <w:rsid w:val="00D24B94"/>
    <w:rsid w:val="00D266AE"/>
    <w:rsid w:val="00D270E3"/>
    <w:rsid w:val="00D27607"/>
    <w:rsid w:val="00D27F83"/>
    <w:rsid w:val="00D30053"/>
    <w:rsid w:val="00D30B51"/>
    <w:rsid w:val="00D32F3A"/>
    <w:rsid w:val="00D333A4"/>
    <w:rsid w:val="00D33745"/>
    <w:rsid w:val="00D338E6"/>
    <w:rsid w:val="00D33FCB"/>
    <w:rsid w:val="00D3424D"/>
    <w:rsid w:val="00D349CC"/>
    <w:rsid w:val="00D34E3D"/>
    <w:rsid w:val="00D36653"/>
    <w:rsid w:val="00D366D6"/>
    <w:rsid w:val="00D371EC"/>
    <w:rsid w:val="00D372A7"/>
    <w:rsid w:val="00D3755C"/>
    <w:rsid w:val="00D37650"/>
    <w:rsid w:val="00D37EBD"/>
    <w:rsid w:val="00D37F4F"/>
    <w:rsid w:val="00D409E9"/>
    <w:rsid w:val="00D42ED5"/>
    <w:rsid w:val="00D4386C"/>
    <w:rsid w:val="00D443EB"/>
    <w:rsid w:val="00D4492B"/>
    <w:rsid w:val="00D44951"/>
    <w:rsid w:val="00D44BB2"/>
    <w:rsid w:val="00D45268"/>
    <w:rsid w:val="00D45410"/>
    <w:rsid w:val="00D45707"/>
    <w:rsid w:val="00D45D87"/>
    <w:rsid w:val="00D45FA9"/>
    <w:rsid w:val="00D4651C"/>
    <w:rsid w:val="00D46A64"/>
    <w:rsid w:val="00D46BE4"/>
    <w:rsid w:val="00D4763B"/>
    <w:rsid w:val="00D47835"/>
    <w:rsid w:val="00D47A78"/>
    <w:rsid w:val="00D504B5"/>
    <w:rsid w:val="00D50534"/>
    <w:rsid w:val="00D51366"/>
    <w:rsid w:val="00D5185C"/>
    <w:rsid w:val="00D51BBE"/>
    <w:rsid w:val="00D51E8A"/>
    <w:rsid w:val="00D5235B"/>
    <w:rsid w:val="00D526C5"/>
    <w:rsid w:val="00D52995"/>
    <w:rsid w:val="00D53002"/>
    <w:rsid w:val="00D5316C"/>
    <w:rsid w:val="00D533C8"/>
    <w:rsid w:val="00D53ACC"/>
    <w:rsid w:val="00D545BF"/>
    <w:rsid w:val="00D54621"/>
    <w:rsid w:val="00D54676"/>
    <w:rsid w:val="00D551F1"/>
    <w:rsid w:val="00D553E3"/>
    <w:rsid w:val="00D55740"/>
    <w:rsid w:val="00D55AE4"/>
    <w:rsid w:val="00D563C3"/>
    <w:rsid w:val="00D5727C"/>
    <w:rsid w:val="00D57807"/>
    <w:rsid w:val="00D57D9D"/>
    <w:rsid w:val="00D60332"/>
    <w:rsid w:val="00D603A5"/>
    <w:rsid w:val="00D616AD"/>
    <w:rsid w:val="00D61FE9"/>
    <w:rsid w:val="00D62022"/>
    <w:rsid w:val="00D62E43"/>
    <w:rsid w:val="00D63D9E"/>
    <w:rsid w:val="00D63E83"/>
    <w:rsid w:val="00D640E0"/>
    <w:rsid w:val="00D64299"/>
    <w:rsid w:val="00D668FE"/>
    <w:rsid w:val="00D66A86"/>
    <w:rsid w:val="00D66A8E"/>
    <w:rsid w:val="00D677EE"/>
    <w:rsid w:val="00D678A0"/>
    <w:rsid w:val="00D67BF6"/>
    <w:rsid w:val="00D704DD"/>
    <w:rsid w:val="00D70A3F"/>
    <w:rsid w:val="00D70CBD"/>
    <w:rsid w:val="00D70D72"/>
    <w:rsid w:val="00D71367"/>
    <w:rsid w:val="00D71669"/>
    <w:rsid w:val="00D718D7"/>
    <w:rsid w:val="00D71F56"/>
    <w:rsid w:val="00D73223"/>
    <w:rsid w:val="00D73A78"/>
    <w:rsid w:val="00D73AB3"/>
    <w:rsid w:val="00D7436D"/>
    <w:rsid w:val="00D74518"/>
    <w:rsid w:val="00D74F4D"/>
    <w:rsid w:val="00D75062"/>
    <w:rsid w:val="00D75075"/>
    <w:rsid w:val="00D75757"/>
    <w:rsid w:val="00D75CC5"/>
    <w:rsid w:val="00D76439"/>
    <w:rsid w:val="00D800D3"/>
    <w:rsid w:val="00D8135C"/>
    <w:rsid w:val="00D81D16"/>
    <w:rsid w:val="00D82D5A"/>
    <w:rsid w:val="00D83422"/>
    <w:rsid w:val="00D8358E"/>
    <w:rsid w:val="00D83B79"/>
    <w:rsid w:val="00D844E5"/>
    <w:rsid w:val="00D84AE2"/>
    <w:rsid w:val="00D85D30"/>
    <w:rsid w:val="00D864C9"/>
    <w:rsid w:val="00D86BD6"/>
    <w:rsid w:val="00D86C7B"/>
    <w:rsid w:val="00D876AB"/>
    <w:rsid w:val="00D877C9"/>
    <w:rsid w:val="00D87C07"/>
    <w:rsid w:val="00D87CAE"/>
    <w:rsid w:val="00D90271"/>
    <w:rsid w:val="00D9126F"/>
    <w:rsid w:val="00D9297F"/>
    <w:rsid w:val="00D93349"/>
    <w:rsid w:val="00D93965"/>
    <w:rsid w:val="00D93BEA"/>
    <w:rsid w:val="00D94A21"/>
    <w:rsid w:val="00D953F5"/>
    <w:rsid w:val="00D963D1"/>
    <w:rsid w:val="00D97230"/>
    <w:rsid w:val="00DA1B27"/>
    <w:rsid w:val="00DA1D6A"/>
    <w:rsid w:val="00DA272C"/>
    <w:rsid w:val="00DA2A48"/>
    <w:rsid w:val="00DA43CF"/>
    <w:rsid w:val="00DA4597"/>
    <w:rsid w:val="00DA6746"/>
    <w:rsid w:val="00DA7608"/>
    <w:rsid w:val="00DA7F5E"/>
    <w:rsid w:val="00DB0618"/>
    <w:rsid w:val="00DB12D1"/>
    <w:rsid w:val="00DB25F4"/>
    <w:rsid w:val="00DB2667"/>
    <w:rsid w:val="00DB2A61"/>
    <w:rsid w:val="00DB2CBA"/>
    <w:rsid w:val="00DB3145"/>
    <w:rsid w:val="00DB35AA"/>
    <w:rsid w:val="00DB3AA2"/>
    <w:rsid w:val="00DB5953"/>
    <w:rsid w:val="00DB611E"/>
    <w:rsid w:val="00DB642F"/>
    <w:rsid w:val="00DB700D"/>
    <w:rsid w:val="00DB70A7"/>
    <w:rsid w:val="00DB795E"/>
    <w:rsid w:val="00DB7975"/>
    <w:rsid w:val="00DB7C79"/>
    <w:rsid w:val="00DC03D2"/>
    <w:rsid w:val="00DC06A5"/>
    <w:rsid w:val="00DC17D4"/>
    <w:rsid w:val="00DC1AB7"/>
    <w:rsid w:val="00DC2055"/>
    <w:rsid w:val="00DC208D"/>
    <w:rsid w:val="00DC2F2F"/>
    <w:rsid w:val="00DC31E7"/>
    <w:rsid w:val="00DC39E7"/>
    <w:rsid w:val="00DC4235"/>
    <w:rsid w:val="00DC4805"/>
    <w:rsid w:val="00DC487B"/>
    <w:rsid w:val="00DC4CB4"/>
    <w:rsid w:val="00DC5019"/>
    <w:rsid w:val="00DC5311"/>
    <w:rsid w:val="00DC55B5"/>
    <w:rsid w:val="00DC5CE1"/>
    <w:rsid w:val="00DC5D1D"/>
    <w:rsid w:val="00DC5EFD"/>
    <w:rsid w:val="00DC6E43"/>
    <w:rsid w:val="00DC7196"/>
    <w:rsid w:val="00DC7658"/>
    <w:rsid w:val="00DC7D7E"/>
    <w:rsid w:val="00DD005E"/>
    <w:rsid w:val="00DD04E0"/>
    <w:rsid w:val="00DD07C0"/>
    <w:rsid w:val="00DD0BB7"/>
    <w:rsid w:val="00DD0D18"/>
    <w:rsid w:val="00DD1299"/>
    <w:rsid w:val="00DD1DF2"/>
    <w:rsid w:val="00DD1FE2"/>
    <w:rsid w:val="00DD2AA3"/>
    <w:rsid w:val="00DD2AA9"/>
    <w:rsid w:val="00DD312B"/>
    <w:rsid w:val="00DD32DA"/>
    <w:rsid w:val="00DD34CD"/>
    <w:rsid w:val="00DD42AC"/>
    <w:rsid w:val="00DD4363"/>
    <w:rsid w:val="00DD4FBE"/>
    <w:rsid w:val="00DD558E"/>
    <w:rsid w:val="00DD5DB3"/>
    <w:rsid w:val="00DD60D3"/>
    <w:rsid w:val="00DE090B"/>
    <w:rsid w:val="00DE0995"/>
    <w:rsid w:val="00DE228C"/>
    <w:rsid w:val="00DE2B2C"/>
    <w:rsid w:val="00DE2C01"/>
    <w:rsid w:val="00DE2D07"/>
    <w:rsid w:val="00DE3161"/>
    <w:rsid w:val="00DE3695"/>
    <w:rsid w:val="00DE3A9D"/>
    <w:rsid w:val="00DE4BA2"/>
    <w:rsid w:val="00DE50D1"/>
    <w:rsid w:val="00DE5317"/>
    <w:rsid w:val="00DE7153"/>
    <w:rsid w:val="00DE7859"/>
    <w:rsid w:val="00DE7CDC"/>
    <w:rsid w:val="00DE7CF1"/>
    <w:rsid w:val="00DF0A8A"/>
    <w:rsid w:val="00DF0B95"/>
    <w:rsid w:val="00DF1186"/>
    <w:rsid w:val="00DF124A"/>
    <w:rsid w:val="00DF15AD"/>
    <w:rsid w:val="00DF1740"/>
    <w:rsid w:val="00DF1A93"/>
    <w:rsid w:val="00DF2E03"/>
    <w:rsid w:val="00DF448E"/>
    <w:rsid w:val="00DF4B21"/>
    <w:rsid w:val="00DF4D8F"/>
    <w:rsid w:val="00DF569A"/>
    <w:rsid w:val="00DF584C"/>
    <w:rsid w:val="00DF5E2E"/>
    <w:rsid w:val="00DF623A"/>
    <w:rsid w:val="00DF6795"/>
    <w:rsid w:val="00DF6AF3"/>
    <w:rsid w:val="00DF6CE6"/>
    <w:rsid w:val="00E009AB"/>
    <w:rsid w:val="00E00A47"/>
    <w:rsid w:val="00E00CEF"/>
    <w:rsid w:val="00E0275B"/>
    <w:rsid w:val="00E02EDE"/>
    <w:rsid w:val="00E03198"/>
    <w:rsid w:val="00E0354E"/>
    <w:rsid w:val="00E03F41"/>
    <w:rsid w:val="00E03FF2"/>
    <w:rsid w:val="00E05504"/>
    <w:rsid w:val="00E056AF"/>
    <w:rsid w:val="00E05F30"/>
    <w:rsid w:val="00E063BF"/>
    <w:rsid w:val="00E06E2F"/>
    <w:rsid w:val="00E0727F"/>
    <w:rsid w:val="00E07404"/>
    <w:rsid w:val="00E07A72"/>
    <w:rsid w:val="00E10405"/>
    <w:rsid w:val="00E10480"/>
    <w:rsid w:val="00E10F88"/>
    <w:rsid w:val="00E11168"/>
    <w:rsid w:val="00E11C2A"/>
    <w:rsid w:val="00E12FAA"/>
    <w:rsid w:val="00E1342E"/>
    <w:rsid w:val="00E13694"/>
    <w:rsid w:val="00E13D29"/>
    <w:rsid w:val="00E13F0A"/>
    <w:rsid w:val="00E14592"/>
    <w:rsid w:val="00E14A64"/>
    <w:rsid w:val="00E14D28"/>
    <w:rsid w:val="00E151EB"/>
    <w:rsid w:val="00E15482"/>
    <w:rsid w:val="00E1690D"/>
    <w:rsid w:val="00E16924"/>
    <w:rsid w:val="00E16D6F"/>
    <w:rsid w:val="00E16E82"/>
    <w:rsid w:val="00E17373"/>
    <w:rsid w:val="00E205D2"/>
    <w:rsid w:val="00E20931"/>
    <w:rsid w:val="00E20FA1"/>
    <w:rsid w:val="00E211AA"/>
    <w:rsid w:val="00E217D7"/>
    <w:rsid w:val="00E21A41"/>
    <w:rsid w:val="00E21AEF"/>
    <w:rsid w:val="00E2239E"/>
    <w:rsid w:val="00E22E9D"/>
    <w:rsid w:val="00E235AA"/>
    <w:rsid w:val="00E23759"/>
    <w:rsid w:val="00E24839"/>
    <w:rsid w:val="00E252B3"/>
    <w:rsid w:val="00E25529"/>
    <w:rsid w:val="00E25D6E"/>
    <w:rsid w:val="00E2656E"/>
    <w:rsid w:val="00E26AF6"/>
    <w:rsid w:val="00E26E04"/>
    <w:rsid w:val="00E2708D"/>
    <w:rsid w:val="00E27AE8"/>
    <w:rsid w:val="00E27EB3"/>
    <w:rsid w:val="00E301E7"/>
    <w:rsid w:val="00E30814"/>
    <w:rsid w:val="00E3099A"/>
    <w:rsid w:val="00E30EE2"/>
    <w:rsid w:val="00E33679"/>
    <w:rsid w:val="00E3376A"/>
    <w:rsid w:val="00E33B84"/>
    <w:rsid w:val="00E33F26"/>
    <w:rsid w:val="00E34450"/>
    <w:rsid w:val="00E3469A"/>
    <w:rsid w:val="00E34A95"/>
    <w:rsid w:val="00E3545E"/>
    <w:rsid w:val="00E36114"/>
    <w:rsid w:val="00E363CA"/>
    <w:rsid w:val="00E37F54"/>
    <w:rsid w:val="00E407C6"/>
    <w:rsid w:val="00E42D58"/>
    <w:rsid w:val="00E430C9"/>
    <w:rsid w:val="00E434E8"/>
    <w:rsid w:val="00E438FA"/>
    <w:rsid w:val="00E43B4A"/>
    <w:rsid w:val="00E43CE4"/>
    <w:rsid w:val="00E44569"/>
    <w:rsid w:val="00E4470E"/>
    <w:rsid w:val="00E44CEF"/>
    <w:rsid w:val="00E4539A"/>
    <w:rsid w:val="00E45440"/>
    <w:rsid w:val="00E45517"/>
    <w:rsid w:val="00E45697"/>
    <w:rsid w:val="00E46092"/>
    <w:rsid w:val="00E467BB"/>
    <w:rsid w:val="00E47363"/>
    <w:rsid w:val="00E51DDA"/>
    <w:rsid w:val="00E526DA"/>
    <w:rsid w:val="00E52ADD"/>
    <w:rsid w:val="00E52AEC"/>
    <w:rsid w:val="00E53C21"/>
    <w:rsid w:val="00E54A87"/>
    <w:rsid w:val="00E55F68"/>
    <w:rsid w:val="00E56201"/>
    <w:rsid w:val="00E56A99"/>
    <w:rsid w:val="00E56AAD"/>
    <w:rsid w:val="00E5740B"/>
    <w:rsid w:val="00E576D4"/>
    <w:rsid w:val="00E577BB"/>
    <w:rsid w:val="00E57DA3"/>
    <w:rsid w:val="00E608B2"/>
    <w:rsid w:val="00E60C5D"/>
    <w:rsid w:val="00E611CC"/>
    <w:rsid w:val="00E61700"/>
    <w:rsid w:val="00E618E5"/>
    <w:rsid w:val="00E61B92"/>
    <w:rsid w:val="00E627FA"/>
    <w:rsid w:val="00E62D71"/>
    <w:rsid w:val="00E630E0"/>
    <w:rsid w:val="00E633D2"/>
    <w:rsid w:val="00E63676"/>
    <w:rsid w:val="00E63A35"/>
    <w:rsid w:val="00E6402E"/>
    <w:rsid w:val="00E64101"/>
    <w:rsid w:val="00E64631"/>
    <w:rsid w:val="00E65215"/>
    <w:rsid w:val="00E66221"/>
    <w:rsid w:val="00E66601"/>
    <w:rsid w:val="00E6672B"/>
    <w:rsid w:val="00E70113"/>
    <w:rsid w:val="00E71E61"/>
    <w:rsid w:val="00E72B19"/>
    <w:rsid w:val="00E72CE8"/>
    <w:rsid w:val="00E734C9"/>
    <w:rsid w:val="00E73F6D"/>
    <w:rsid w:val="00E741F1"/>
    <w:rsid w:val="00E748D5"/>
    <w:rsid w:val="00E74FA4"/>
    <w:rsid w:val="00E763F7"/>
    <w:rsid w:val="00E76782"/>
    <w:rsid w:val="00E770B5"/>
    <w:rsid w:val="00E774FE"/>
    <w:rsid w:val="00E7793F"/>
    <w:rsid w:val="00E80964"/>
    <w:rsid w:val="00E814FA"/>
    <w:rsid w:val="00E81B8F"/>
    <w:rsid w:val="00E82557"/>
    <w:rsid w:val="00E83859"/>
    <w:rsid w:val="00E83DAA"/>
    <w:rsid w:val="00E840D4"/>
    <w:rsid w:val="00E841D6"/>
    <w:rsid w:val="00E84CA7"/>
    <w:rsid w:val="00E8611B"/>
    <w:rsid w:val="00E9083B"/>
    <w:rsid w:val="00E910DE"/>
    <w:rsid w:val="00E91964"/>
    <w:rsid w:val="00E91C4A"/>
    <w:rsid w:val="00E93488"/>
    <w:rsid w:val="00E94373"/>
    <w:rsid w:val="00E94447"/>
    <w:rsid w:val="00E94FB0"/>
    <w:rsid w:val="00E95667"/>
    <w:rsid w:val="00E95F1D"/>
    <w:rsid w:val="00E9692F"/>
    <w:rsid w:val="00E969D1"/>
    <w:rsid w:val="00E96C84"/>
    <w:rsid w:val="00E96D75"/>
    <w:rsid w:val="00E9742A"/>
    <w:rsid w:val="00E97EAE"/>
    <w:rsid w:val="00EA03CB"/>
    <w:rsid w:val="00EA0A64"/>
    <w:rsid w:val="00EA0A75"/>
    <w:rsid w:val="00EA0E36"/>
    <w:rsid w:val="00EA1499"/>
    <w:rsid w:val="00EA2142"/>
    <w:rsid w:val="00EA2913"/>
    <w:rsid w:val="00EA34CF"/>
    <w:rsid w:val="00EA362E"/>
    <w:rsid w:val="00EA369C"/>
    <w:rsid w:val="00EA36E3"/>
    <w:rsid w:val="00EA3FE5"/>
    <w:rsid w:val="00EA421C"/>
    <w:rsid w:val="00EA4482"/>
    <w:rsid w:val="00EA460E"/>
    <w:rsid w:val="00EA4ABF"/>
    <w:rsid w:val="00EA4F7F"/>
    <w:rsid w:val="00EA64CB"/>
    <w:rsid w:val="00EA6812"/>
    <w:rsid w:val="00EA6876"/>
    <w:rsid w:val="00EA68E7"/>
    <w:rsid w:val="00EA69DA"/>
    <w:rsid w:val="00EA7E3A"/>
    <w:rsid w:val="00EB02B3"/>
    <w:rsid w:val="00EB1020"/>
    <w:rsid w:val="00EB11DB"/>
    <w:rsid w:val="00EB1658"/>
    <w:rsid w:val="00EB24C7"/>
    <w:rsid w:val="00EB27FE"/>
    <w:rsid w:val="00EB2FB4"/>
    <w:rsid w:val="00EB3792"/>
    <w:rsid w:val="00EB3DD4"/>
    <w:rsid w:val="00EB4CDE"/>
    <w:rsid w:val="00EB550F"/>
    <w:rsid w:val="00EB57D9"/>
    <w:rsid w:val="00EB5B38"/>
    <w:rsid w:val="00EB5E82"/>
    <w:rsid w:val="00EB5E95"/>
    <w:rsid w:val="00EB6278"/>
    <w:rsid w:val="00EB6B00"/>
    <w:rsid w:val="00EB6F61"/>
    <w:rsid w:val="00EB7BCF"/>
    <w:rsid w:val="00EB7DC9"/>
    <w:rsid w:val="00EB7F5A"/>
    <w:rsid w:val="00EC2C98"/>
    <w:rsid w:val="00EC31E7"/>
    <w:rsid w:val="00EC39BD"/>
    <w:rsid w:val="00EC52A6"/>
    <w:rsid w:val="00EC54F5"/>
    <w:rsid w:val="00EC6219"/>
    <w:rsid w:val="00EC64B6"/>
    <w:rsid w:val="00EC6A09"/>
    <w:rsid w:val="00EC7F8D"/>
    <w:rsid w:val="00ED05E4"/>
    <w:rsid w:val="00ED0771"/>
    <w:rsid w:val="00ED0916"/>
    <w:rsid w:val="00ED0FF9"/>
    <w:rsid w:val="00ED10E5"/>
    <w:rsid w:val="00ED1226"/>
    <w:rsid w:val="00ED1D71"/>
    <w:rsid w:val="00ED2ED2"/>
    <w:rsid w:val="00ED3051"/>
    <w:rsid w:val="00ED4AD7"/>
    <w:rsid w:val="00ED4E68"/>
    <w:rsid w:val="00ED5387"/>
    <w:rsid w:val="00ED6963"/>
    <w:rsid w:val="00ED6B4D"/>
    <w:rsid w:val="00ED6DD6"/>
    <w:rsid w:val="00ED6F2A"/>
    <w:rsid w:val="00ED70F8"/>
    <w:rsid w:val="00ED7160"/>
    <w:rsid w:val="00ED71F3"/>
    <w:rsid w:val="00ED771A"/>
    <w:rsid w:val="00ED7C0F"/>
    <w:rsid w:val="00EE05BD"/>
    <w:rsid w:val="00EE085A"/>
    <w:rsid w:val="00EE0A04"/>
    <w:rsid w:val="00EE1CE8"/>
    <w:rsid w:val="00EE31D5"/>
    <w:rsid w:val="00EE451D"/>
    <w:rsid w:val="00EE4D7D"/>
    <w:rsid w:val="00EE55C7"/>
    <w:rsid w:val="00EE654D"/>
    <w:rsid w:val="00EE654E"/>
    <w:rsid w:val="00EE6B75"/>
    <w:rsid w:val="00EE7501"/>
    <w:rsid w:val="00EE7822"/>
    <w:rsid w:val="00EE7A15"/>
    <w:rsid w:val="00EF0897"/>
    <w:rsid w:val="00EF144C"/>
    <w:rsid w:val="00EF14FA"/>
    <w:rsid w:val="00EF1E23"/>
    <w:rsid w:val="00EF2006"/>
    <w:rsid w:val="00EF22C1"/>
    <w:rsid w:val="00EF2335"/>
    <w:rsid w:val="00EF2D4E"/>
    <w:rsid w:val="00EF3919"/>
    <w:rsid w:val="00EF460E"/>
    <w:rsid w:val="00EF5221"/>
    <w:rsid w:val="00EF52AE"/>
    <w:rsid w:val="00EF61F3"/>
    <w:rsid w:val="00EF637E"/>
    <w:rsid w:val="00EF6427"/>
    <w:rsid w:val="00EF6958"/>
    <w:rsid w:val="00EF72D2"/>
    <w:rsid w:val="00EF7433"/>
    <w:rsid w:val="00EF7821"/>
    <w:rsid w:val="00EF7899"/>
    <w:rsid w:val="00EF78B5"/>
    <w:rsid w:val="00EF78C2"/>
    <w:rsid w:val="00EF7A51"/>
    <w:rsid w:val="00EF7D4D"/>
    <w:rsid w:val="00EF7E0C"/>
    <w:rsid w:val="00F00683"/>
    <w:rsid w:val="00F006D7"/>
    <w:rsid w:val="00F00DAF"/>
    <w:rsid w:val="00F010A7"/>
    <w:rsid w:val="00F0235F"/>
    <w:rsid w:val="00F02A3F"/>
    <w:rsid w:val="00F0339F"/>
    <w:rsid w:val="00F037F0"/>
    <w:rsid w:val="00F038E0"/>
    <w:rsid w:val="00F04DBB"/>
    <w:rsid w:val="00F06D34"/>
    <w:rsid w:val="00F0759B"/>
    <w:rsid w:val="00F079AF"/>
    <w:rsid w:val="00F07AB9"/>
    <w:rsid w:val="00F10034"/>
    <w:rsid w:val="00F103A7"/>
    <w:rsid w:val="00F10D80"/>
    <w:rsid w:val="00F11350"/>
    <w:rsid w:val="00F11E1B"/>
    <w:rsid w:val="00F11ED6"/>
    <w:rsid w:val="00F131AD"/>
    <w:rsid w:val="00F133A0"/>
    <w:rsid w:val="00F1387D"/>
    <w:rsid w:val="00F142AA"/>
    <w:rsid w:val="00F151F5"/>
    <w:rsid w:val="00F1537B"/>
    <w:rsid w:val="00F156F3"/>
    <w:rsid w:val="00F16396"/>
    <w:rsid w:val="00F16813"/>
    <w:rsid w:val="00F16934"/>
    <w:rsid w:val="00F17522"/>
    <w:rsid w:val="00F21132"/>
    <w:rsid w:val="00F21A6D"/>
    <w:rsid w:val="00F21DE2"/>
    <w:rsid w:val="00F2202D"/>
    <w:rsid w:val="00F22A14"/>
    <w:rsid w:val="00F22BD6"/>
    <w:rsid w:val="00F231C4"/>
    <w:rsid w:val="00F232CD"/>
    <w:rsid w:val="00F23CC1"/>
    <w:rsid w:val="00F24459"/>
    <w:rsid w:val="00F257F7"/>
    <w:rsid w:val="00F25C84"/>
    <w:rsid w:val="00F25E03"/>
    <w:rsid w:val="00F2707C"/>
    <w:rsid w:val="00F27A7F"/>
    <w:rsid w:val="00F27EC6"/>
    <w:rsid w:val="00F27F05"/>
    <w:rsid w:val="00F303F4"/>
    <w:rsid w:val="00F30AFE"/>
    <w:rsid w:val="00F30BE4"/>
    <w:rsid w:val="00F3289F"/>
    <w:rsid w:val="00F32D79"/>
    <w:rsid w:val="00F33CD2"/>
    <w:rsid w:val="00F340D0"/>
    <w:rsid w:val="00F3429F"/>
    <w:rsid w:val="00F34AE6"/>
    <w:rsid w:val="00F35F55"/>
    <w:rsid w:val="00F369C8"/>
    <w:rsid w:val="00F37983"/>
    <w:rsid w:val="00F37ACC"/>
    <w:rsid w:val="00F40124"/>
    <w:rsid w:val="00F40988"/>
    <w:rsid w:val="00F41B69"/>
    <w:rsid w:val="00F4419E"/>
    <w:rsid w:val="00F449AC"/>
    <w:rsid w:val="00F44AD0"/>
    <w:rsid w:val="00F44F7E"/>
    <w:rsid w:val="00F45158"/>
    <w:rsid w:val="00F45495"/>
    <w:rsid w:val="00F45857"/>
    <w:rsid w:val="00F465E7"/>
    <w:rsid w:val="00F46A82"/>
    <w:rsid w:val="00F4705F"/>
    <w:rsid w:val="00F47152"/>
    <w:rsid w:val="00F47483"/>
    <w:rsid w:val="00F4749D"/>
    <w:rsid w:val="00F4768D"/>
    <w:rsid w:val="00F502E6"/>
    <w:rsid w:val="00F512C6"/>
    <w:rsid w:val="00F513DF"/>
    <w:rsid w:val="00F52CAF"/>
    <w:rsid w:val="00F53705"/>
    <w:rsid w:val="00F54370"/>
    <w:rsid w:val="00F54C2F"/>
    <w:rsid w:val="00F5560A"/>
    <w:rsid w:val="00F5617A"/>
    <w:rsid w:val="00F56E56"/>
    <w:rsid w:val="00F56FE9"/>
    <w:rsid w:val="00F578D5"/>
    <w:rsid w:val="00F579A3"/>
    <w:rsid w:val="00F57AC3"/>
    <w:rsid w:val="00F60327"/>
    <w:rsid w:val="00F6046A"/>
    <w:rsid w:val="00F60DE7"/>
    <w:rsid w:val="00F61360"/>
    <w:rsid w:val="00F61D6D"/>
    <w:rsid w:val="00F63369"/>
    <w:rsid w:val="00F6388B"/>
    <w:rsid w:val="00F64100"/>
    <w:rsid w:val="00F64163"/>
    <w:rsid w:val="00F64686"/>
    <w:rsid w:val="00F646CB"/>
    <w:rsid w:val="00F6470D"/>
    <w:rsid w:val="00F64E14"/>
    <w:rsid w:val="00F64EC5"/>
    <w:rsid w:val="00F65749"/>
    <w:rsid w:val="00F6649B"/>
    <w:rsid w:val="00F668C3"/>
    <w:rsid w:val="00F677F2"/>
    <w:rsid w:val="00F67860"/>
    <w:rsid w:val="00F679CF"/>
    <w:rsid w:val="00F67C57"/>
    <w:rsid w:val="00F70073"/>
    <w:rsid w:val="00F701BE"/>
    <w:rsid w:val="00F703DD"/>
    <w:rsid w:val="00F71500"/>
    <w:rsid w:val="00F71DF4"/>
    <w:rsid w:val="00F71EBA"/>
    <w:rsid w:val="00F72F06"/>
    <w:rsid w:val="00F732C0"/>
    <w:rsid w:val="00F73BA2"/>
    <w:rsid w:val="00F74591"/>
    <w:rsid w:val="00F74751"/>
    <w:rsid w:val="00F7485D"/>
    <w:rsid w:val="00F74A15"/>
    <w:rsid w:val="00F74D8A"/>
    <w:rsid w:val="00F75165"/>
    <w:rsid w:val="00F7556A"/>
    <w:rsid w:val="00F7593D"/>
    <w:rsid w:val="00F75C87"/>
    <w:rsid w:val="00F762B3"/>
    <w:rsid w:val="00F76B35"/>
    <w:rsid w:val="00F76DB4"/>
    <w:rsid w:val="00F770A2"/>
    <w:rsid w:val="00F77686"/>
    <w:rsid w:val="00F803CE"/>
    <w:rsid w:val="00F80426"/>
    <w:rsid w:val="00F8066A"/>
    <w:rsid w:val="00F80B08"/>
    <w:rsid w:val="00F80CF8"/>
    <w:rsid w:val="00F816C4"/>
    <w:rsid w:val="00F828FF"/>
    <w:rsid w:val="00F82C6D"/>
    <w:rsid w:val="00F83FCE"/>
    <w:rsid w:val="00F8444F"/>
    <w:rsid w:val="00F84D0D"/>
    <w:rsid w:val="00F85F0B"/>
    <w:rsid w:val="00F86908"/>
    <w:rsid w:val="00F86AAB"/>
    <w:rsid w:val="00F86CA1"/>
    <w:rsid w:val="00F86DB3"/>
    <w:rsid w:val="00F874E2"/>
    <w:rsid w:val="00F8782D"/>
    <w:rsid w:val="00F87EE2"/>
    <w:rsid w:val="00F91C37"/>
    <w:rsid w:val="00F92C0C"/>
    <w:rsid w:val="00F932A9"/>
    <w:rsid w:val="00F93A13"/>
    <w:rsid w:val="00F93A4D"/>
    <w:rsid w:val="00F941F1"/>
    <w:rsid w:val="00F94DE3"/>
    <w:rsid w:val="00F9551F"/>
    <w:rsid w:val="00F95AD3"/>
    <w:rsid w:val="00F9653C"/>
    <w:rsid w:val="00F96811"/>
    <w:rsid w:val="00F97235"/>
    <w:rsid w:val="00F976FD"/>
    <w:rsid w:val="00FA01FC"/>
    <w:rsid w:val="00FA083B"/>
    <w:rsid w:val="00FA1094"/>
    <w:rsid w:val="00FA1509"/>
    <w:rsid w:val="00FA2521"/>
    <w:rsid w:val="00FA25DC"/>
    <w:rsid w:val="00FA28D4"/>
    <w:rsid w:val="00FA3F4C"/>
    <w:rsid w:val="00FA484D"/>
    <w:rsid w:val="00FA4D42"/>
    <w:rsid w:val="00FA5811"/>
    <w:rsid w:val="00FA61DE"/>
    <w:rsid w:val="00FA6E8A"/>
    <w:rsid w:val="00FA788E"/>
    <w:rsid w:val="00FA7AE3"/>
    <w:rsid w:val="00FB18E3"/>
    <w:rsid w:val="00FB22AA"/>
    <w:rsid w:val="00FB22FA"/>
    <w:rsid w:val="00FB2DF8"/>
    <w:rsid w:val="00FB3EC3"/>
    <w:rsid w:val="00FB3FD7"/>
    <w:rsid w:val="00FB4981"/>
    <w:rsid w:val="00FB5A2D"/>
    <w:rsid w:val="00FB5C52"/>
    <w:rsid w:val="00FB653D"/>
    <w:rsid w:val="00FB65C6"/>
    <w:rsid w:val="00FB69FA"/>
    <w:rsid w:val="00FB762B"/>
    <w:rsid w:val="00FB7C2E"/>
    <w:rsid w:val="00FB7EEA"/>
    <w:rsid w:val="00FC0504"/>
    <w:rsid w:val="00FC061E"/>
    <w:rsid w:val="00FC0A56"/>
    <w:rsid w:val="00FC1109"/>
    <w:rsid w:val="00FC1295"/>
    <w:rsid w:val="00FC137E"/>
    <w:rsid w:val="00FC20E1"/>
    <w:rsid w:val="00FC23FE"/>
    <w:rsid w:val="00FC2C6F"/>
    <w:rsid w:val="00FC3058"/>
    <w:rsid w:val="00FC324A"/>
    <w:rsid w:val="00FC3617"/>
    <w:rsid w:val="00FC3D87"/>
    <w:rsid w:val="00FC45A3"/>
    <w:rsid w:val="00FC4A14"/>
    <w:rsid w:val="00FC5946"/>
    <w:rsid w:val="00FC5BCF"/>
    <w:rsid w:val="00FC6653"/>
    <w:rsid w:val="00FC77C6"/>
    <w:rsid w:val="00FC786F"/>
    <w:rsid w:val="00FC7A0F"/>
    <w:rsid w:val="00FC7A4A"/>
    <w:rsid w:val="00FD01CC"/>
    <w:rsid w:val="00FD027E"/>
    <w:rsid w:val="00FD150A"/>
    <w:rsid w:val="00FD155E"/>
    <w:rsid w:val="00FD157E"/>
    <w:rsid w:val="00FD18E4"/>
    <w:rsid w:val="00FD28F1"/>
    <w:rsid w:val="00FD34A2"/>
    <w:rsid w:val="00FD42CD"/>
    <w:rsid w:val="00FD4A9B"/>
    <w:rsid w:val="00FD4AE2"/>
    <w:rsid w:val="00FD4C09"/>
    <w:rsid w:val="00FD4E54"/>
    <w:rsid w:val="00FD67F0"/>
    <w:rsid w:val="00FD6B8D"/>
    <w:rsid w:val="00FD6C47"/>
    <w:rsid w:val="00FD6FD3"/>
    <w:rsid w:val="00FD7457"/>
    <w:rsid w:val="00FD7AE0"/>
    <w:rsid w:val="00FE0A87"/>
    <w:rsid w:val="00FE0FED"/>
    <w:rsid w:val="00FE11B4"/>
    <w:rsid w:val="00FE1390"/>
    <w:rsid w:val="00FE1478"/>
    <w:rsid w:val="00FE1BA8"/>
    <w:rsid w:val="00FE1BB6"/>
    <w:rsid w:val="00FE2420"/>
    <w:rsid w:val="00FE24DF"/>
    <w:rsid w:val="00FE25F5"/>
    <w:rsid w:val="00FE37F2"/>
    <w:rsid w:val="00FE4654"/>
    <w:rsid w:val="00FE5BCD"/>
    <w:rsid w:val="00FE61AF"/>
    <w:rsid w:val="00FE6291"/>
    <w:rsid w:val="00FE6A56"/>
    <w:rsid w:val="00FE75C9"/>
    <w:rsid w:val="00FE79F1"/>
    <w:rsid w:val="00FF0009"/>
    <w:rsid w:val="00FF090E"/>
    <w:rsid w:val="00FF0D01"/>
    <w:rsid w:val="00FF0D34"/>
    <w:rsid w:val="00FF15DE"/>
    <w:rsid w:val="00FF1A80"/>
    <w:rsid w:val="00FF1BB6"/>
    <w:rsid w:val="00FF2DB2"/>
    <w:rsid w:val="00FF305A"/>
    <w:rsid w:val="00FF34A7"/>
    <w:rsid w:val="00FF3CAB"/>
    <w:rsid w:val="00FF4226"/>
    <w:rsid w:val="00FF441B"/>
    <w:rsid w:val="00FF45CB"/>
    <w:rsid w:val="00FF589D"/>
    <w:rsid w:val="00FF742F"/>
    <w:rsid w:val="00FF7A29"/>
    <w:rsid w:val="00FF7CB6"/>
    <w:rsid w:val="4F5FE749"/>
    <w:rsid w:val="63E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86281"/>
  <w15:docId w15:val="{0F3A48EF-B717-4348-B2A3-E89141874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69D"/>
    <w:pPr>
      <w:spacing w:after="3" w:line="360" w:lineRule="auto"/>
      <w:ind w:left="10" w:right="3" w:hanging="10"/>
      <w:jc w:val="both"/>
    </w:pPr>
    <w:rPr>
      <w:rFonts w:ascii="Arial" w:eastAsia="Arial" w:hAnsi="Arial" w:cs="Arial"/>
      <w:i/>
      <w:color w:val="000000"/>
      <w:lang w:eastAsia="pt-BR"/>
    </w:rPr>
  </w:style>
  <w:style w:type="paragraph" w:styleId="Ttulo1">
    <w:name w:val="heading 1"/>
    <w:next w:val="Normal"/>
    <w:link w:val="Ttulo1Char"/>
    <w:uiPriority w:val="9"/>
    <w:unhideWhenUsed/>
    <w:qFormat/>
    <w:rsid w:val="005534D3"/>
    <w:pPr>
      <w:keepNext/>
      <w:keepLines/>
      <w:spacing w:after="10"/>
      <w:jc w:val="center"/>
      <w:outlineLvl w:val="0"/>
    </w:pPr>
    <w:rPr>
      <w:rFonts w:ascii="Arial" w:eastAsia="Arial" w:hAnsi="Arial" w:cs="Arial"/>
      <w:b/>
      <w:color w:val="FF0000"/>
      <w:sz w:val="56"/>
      <w:lang w:eastAsia="pt-BR"/>
    </w:rPr>
  </w:style>
  <w:style w:type="paragraph" w:styleId="Ttulo2">
    <w:name w:val="heading 2"/>
    <w:next w:val="Normal"/>
    <w:link w:val="Ttulo2Char"/>
    <w:uiPriority w:val="9"/>
    <w:unhideWhenUsed/>
    <w:qFormat/>
    <w:rsid w:val="005534D3"/>
    <w:pPr>
      <w:keepNext/>
      <w:keepLines/>
      <w:spacing w:after="116"/>
      <w:ind w:left="10" w:right="2073" w:hanging="10"/>
      <w:outlineLvl w:val="1"/>
    </w:pPr>
    <w:rPr>
      <w:rFonts w:ascii="Arial" w:eastAsia="Arial" w:hAnsi="Arial" w:cs="Arial"/>
      <w:b/>
      <w:color w:val="00000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534D3"/>
    <w:rPr>
      <w:rFonts w:ascii="Arial" w:eastAsia="Arial" w:hAnsi="Arial" w:cs="Arial"/>
      <w:b/>
      <w:color w:val="FF0000"/>
      <w:sz w:val="56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5534D3"/>
    <w:rPr>
      <w:rFonts w:ascii="Arial" w:eastAsia="Arial" w:hAnsi="Arial" w:cs="Arial"/>
      <w:b/>
      <w:color w:val="000000"/>
      <w:sz w:val="24"/>
      <w:lang w:eastAsia="pt-BR"/>
    </w:rPr>
  </w:style>
  <w:style w:type="character" w:styleId="Nmerodelinha">
    <w:name w:val="line number"/>
    <w:basedOn w:val="Fontepargpadro"/>
    <w:uiPriority w:val="99"/>
    <w:semiHidden/>
    <w:unhideWhenUsed/>
    <w:rsid w:val="005534D3"/>
  </w:style>
  <w:style w:type="character" w:styleId="Refdecomentrio">
    <w:name w:val="annotation reference"/>
    <w:basedOn w:val="Fontepargpadro"/>
    <w:uiPriority w:val="99"/>
    <w:semiHidden/>
    <w:unhideWhenUsed/>
    <w:rsid w:val="004B7AA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4B7AA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4B7AA9"/>
    <w:rPr>
      <w:rFonts w:ascii="Arial" w:eastAsia="Arial" w:hAnsi="Arial" w:cs="Arial"/>
      <w:i/>
      <w:color w:val="000000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B7AA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B7AA9"/>
    <w:rPr>
      <w:rFonts w:ascii="Arial" w:eastAsia="Arial" w:hAnsi="Arial" w:cs="Arial"/>
      <w:b/>
      <w:bCs/>
      <w:i/>
      <w:color w:val="000000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7A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7AA9"/>
    <w:rPr>
      <w:rFonts w:ascii="Segoe UI" w:eastAsia="Arial" w:hAnsi="Segoe UI" w:cs="Segoe UI"/>
      <w:i/>
      <w:color w:val="000000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B01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B015B"/>
    <w:rPr>
      <w:rFonts w:ascii="Arial" w:eastAsia="Arial" w:hAnsi="Arial" w:cs="Arial"/>
      <w:i/>
      <w:color w:val="000000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BF31CB"/>
    <w:pPr>
      <w:widowControl w:val="0"/>
      <w:suppressAutoHyphens/>
      <w:spacing w:after="120" w:line="240" w:lineRule="auto"/>
      <w:ind w:left="0" w:right="0" w:firstLine="0"/>
      <w:jc w:val="left"/>
    </w:pPr>
    <w:rPr>
      <w:rFonts w:ascii="Times New Roman" w:eastAsia="Arial Unicode MS" w:hAnsi="Times New Roman" w:cs="Arial Unicode MS"/>
      <w:i w:val="0"/>
      <w:color w:val="auto"/>
      <w:kern w:val="2"/>
      <w:sz w:val="24"/>
      <w:szCs w:val="24"/>
      <w:lang w:eastAsia="hi-IN" w:bidi="hi-IN"/>
    </w:rPr>
  </w:style>
  <w:style w:type="character" w:customStyle="1" w:styleId="CorpodetextoChar">
    <w:name w:val="Corpo de texto Char"/>
    <w:basedOn w:val="Fontepargpadro"/>
    <w:link w:val="Corpodetexto"/>
    <w:semiHidden/>
    <w:rsid w:val="00BF31CB"/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rpoA">
    <w:name w:val="Corpo A"/>
    <w:rsid w:val="00B952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it-IT" w:eastAsia="pt-BR"/>
      <w14:textOutline w14:w="12700" w14:cap="flat" w14:cmpd="sng" w14:algn="ctr">
        <w14:noFill/>
        <w14:prstDash w14:val="solid"/>
        <w14:miter w14:lim="400000"/>
      </w14:textOutline>
    </w:rPr>
  </w:style>
  <w:style w:type="paragraph" w:styleId="Reviso">
    <w:name w:val="Revision"/>
    <w:hidden/>
    <w:uiPriority w:val="99"/>
    <w:semiHidden/>
    <w:rsid w:val="007606BF"/>
    <w:pPr>
      <w:spacing w:after="0" w:line="240" w:lineRule="auto"/>
    </w:pPr>
    <w:rPr>
      <w:rFonts w:ascii="Arial" w:eastAsia="Arial" w:hAnsi="Arial" w:cs="Arial"/>
      <w:i/>
      <w:color w:val="00000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B3CE1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i w:val="0"/>
      <w:color w:val="auto"/>
    </w:rPr>
  </w:style>
  <w:style w:type="character" w:customStyle="1" w:styleId="RodapChar">
    <w:name w:val="Rodapé Char"/>
    <w:basedOn w:val="Fontepargpadro"/>
    <w:link w:val="Rodap"/>
    <w:uiPriority w:val="99"/>
    <w:rsid w:val="006B3CE1"/>
    <w:rPr>
      <w:rFonts w:eastAsiaTheme="minorEastAsia" w:cs="Times New Roman"/>
      <w:lang w:eastAsia="pt-BR"/>
    </w:rPr>
  </w:style>
  <w:style w:type="table" w:styleId="Tabelacomgrade">
    <w:name w:val="Table Grid"/>
    <w:basedOn w:val="Tabelanormal"/>
    <w:uiPriority w:val="39"/>
    <w:rsid w:val="00C0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0E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7F52E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7F52EB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i w:val="0"/>
      <w:color w:val="auto"/>
      <w:sz w:val="24"/>
      <w:szCs w:val="24"/>
    </w:rPr>
  </w:style>
  <w:style w:type="paragraph" w:styleId="PargrafodaLista">
    <w:name w:val="List Paragraph"/>
    <w:basedOn w:val="Normal"/>
    <w:uiPriority w:val="34"/>
    <w:qFormat/>
    <w:rsid w:val="00946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5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5B972-E0AB-4573-BAD5-656725EC7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12</Pages>
  <Words>6119</Words>
  <Characters>33047</Characters>
  <Application>Microsoft Office Word</Application>
  <DocSecurity>0</DocSecurity>
  <Lines>275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CNPS</vt:lpstr>
    </vt:vector>
  </TitlesOfParts>
  <Company/>
  <LinksUpToDate>false</LinksUpToDate>
  <CharactersWithSpaces>39088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CNPS</dc:title>
  <dc:creator>Daniele Miguel da Costa</dc:creator>
  <cp:lastModifiedBy>Miriam Fernandes de Faria</cp:lastModifiedBy>
  <cp:revision>3</cp:revision>
  <dcterms:created xsi:type="dcterms:W3CDTF">2024-03-07T12:01:00Z</dcterms:created>
  <dcterms:modified xsi:type="dcterms:W3CDTF">2024-03-07T14:14:00Z</dcterms:modified>
</cp:coreProperties>
</file>